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B99306" w14:textId="41BB862A" w:rsidR="00C34004" w:rsidRPr="00BF50ED" w:rsidRDefault="00C34004" w:rsidP="00C34004">
      <w:pPr>
        <w:rPr>
          <w:sz w:val="20"/>
          <w:szCs w:val="20"/>
        </w:rPr>
      </w:pPr>
      <w:r w:rsidRPr="006479DF">
        <w:rPr>
          <w:sz w:val="20"/>
          <w:szCs w:val="20"/>
        </w:rPr>
        <w:tab/>
      </w:r>
      <w:r w:rsidRPr="006479DF">
        <w:rPr>
          <w:sz w:val="20"/>
          <w:szCs w:val="20"/>
        </w:rPr>
        <w:tab/>
      </w:r>
      <w:r w:rsidRPr="006479DF">
        <w:rPr>
          <w:sz w:val="20"/>
          <w:szCs w:val="20"/>
        </w:rPr>
        <w:tab/>
      </w:r>
      <w:r w:rsidRPr="006479DF">
        <w:rPr>
          <w:sz w:val="20"/>
          <w:szCs w:val="20"/>
        </w:rPr>
        <w:tab/>
      </w:r>
      <w:r w:rsidRPr="006479DF">
        <w:rPr>
          <w:sz w:val="20"/>
          <w:szCs w:val="20"/>
        </w:rPr>
        <w:tab/>
      </w:r>
      <w:r w:rsidRPr="00BF50ED">
        <w:rPr>
          <w:b/>
          <w:noProof/>
        </w:rPr>
        <w:drawing>
          <wp:anchor distT="0" distB="0" distL="114300" distR="114300" simplePos="0" relativeHeight="251657728" behindDoc="0" locked="0" layoutInCell="1" allowOverlap="1" wp14:anchorId="533CF3EB" wp14:editId="6466653F">
            <wp:simplePos x="0" y="0"/>
            <wp:positionH relativeFrom="column">
              <wp:posOffset>10795</wp:posOffset>
            </wp:positionH>
            <wp:positionV relativeFrom="paragraph">
              <wp:posOffset>86995</wp:posOffset>
            </wp:positionV>
            <wp:extent cx="1374775" cy="899795"/>
            <wp:effectExtent l="0" t="0" r="0" b="0"/>
            <wp:wrapNone/>
            <wp:docPr id="8" name="Obrázo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4775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del w:id="0" w:author="Autor">
        <w:r w:rsidRPr="00BF50ED">
          <w:rPr>
            <w:rFonts w:ascii="Arial" w:hAnsi="Arial" w:cs="Arial"/>
            <w:noProof/>
            <w:sz w:val="20"/>
            <w:szCs w:val="20"/>
          </w:rPr>
          <w:drawing>
            <wp:anchor distT="0" distB="0" distL="114300" distR="114300" simplePos="0" relativeHeight="251659776" behindDoc="1" locked="0" layoutInCell="1" allowOverlap="1" wp14:anchorId="5216D5F1" wp14:editId="511A72D7">
              <wp:simplePos x="0" y="0"/>
              <wp:positionH relativeFrom="column">
                <wp:posOffset>4489450</wp:posOffset>
              </wp:positionH>
              <wp:positionV relativeFrom="paragraph">
                <wp:posOffset>88900</wp:posOffset>
              </wp:positionV>
              <wp:extent cx="1234440" cy="899795"/>
              <wp:effectExtent l="0" t="0" r="3810" b="0"/>
              <wp:wrapTight wrapText="bothSides">
                <wp:wrapPolygon edited="0">
                  <wp:start x="0" y="0"/>
                  <wp:lineTo x="0" y="21036"/>
                  <wp:lineTo x="21333" y="21036"/>
                  <wp:lineTo x="21333" y="0"/>
                  <wp:lineTo x="0" y="0"/>
                </wp:wrapPolygon>
              </wp:wrapTight>
              <wp:docPr id="1" name="Obrázok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8"/>
                      <pic:cNvPicPr>
                        <a:picLocks noChangeAspect="1" noChangeArrowheads="1"/>
                      </pic:cNvPicPr>
                    </pic:nvPicPr>
                    <pic:blipFill>
                      <a:blip r:embed="rId9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234440" cy="8997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</w:del>
      <w:ins w:id="1" w:author="Autor">
        <w:r w:rsidRPr="00BF50ED">
          <w:rPr>
            <w:rFonts w:ascii="Arial" w:hAnsi="Arial" w:cs="Arial"/>
            <w:noProof/>
            <w:sz w:val="20"/>
            <w:szCs w:val="20"/>
          </w:rPr>
          <w:drawing>
            <wp:anchor distT="0" distB="0" distL="114300" distR="114300" simplePos="0" relativeHeight="251655680" behindDoc="1" locked="0" layoutInCell="1" allowOverlap="1" wp14:anchorId="47470AC9" wp14:editId="0B75A640">
              <wp:simplePos x="0" y="0"/>
              <wp:positionH relativeFrom="column">
                <wp:posOffset>4489450</wp:posOffset>
              </wp:positionH>
              <wp:positionV relativeFrom="paragraph">
                <wp:posOffset>88900</wp:posOffset>
              </wp:positionV>
              <wp:extent cx="1234440" cy="899795"/>
              <wp:effectExtent l="0" t="0" r="3810" b="0"/>
              <wp:wrapTight wrapText="bothSides">
                <wp:wrapPolygon edited="0">
                  <wp:start x="0" y="0"/>
                  <wp:lineTo x="0" y="21036"/>
                  <wp:lineTo x="21333" y="21036"/>
                  <wp:lineTo x="21333" y="0"/>
                  <wp:lineTo x="0" y="0"/>
                </wp:wrapPolygon>
              </wp:wrapTight>
              <wp:docPr id="9" name="Obrázok 9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8"/>
                      <pic:cNvPicPr>
                        <a:picLocks noChangeAspect="1" noChangeArrowheads="1"/>
                      </pic:cNvPicPr>
                    </pic:nvPicPr>
                    <pic:blipFill>
                      <a:blip r:embed="rId10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234440" cy="8997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</w:ins>
      <w:r w:rsidRPr="00BF50ED" w:rsidDel="00E701EB">
        <w:rPr>
          <w:sz w:val="20"/>
          <w:szCs w:val="20"/>
        </w:rPr>
        <w:t xml:space="preserve"> </w:t>
      </w:r>
      <w:r w:rsidRPr="00BF50ED">
        <w:rPr>
          <w:sz w:val="20"/>
          <w:szCs w:val="20"/>
        </w:rPr>
        <w:tab/>
      </w:r>
      <w:r w:rsidRPr="00BF50ED">
        <w:rPr>
          <w:sz w:val="20"/>
          <w:szCs w:val="20"/>
        </w:rPr>
        <w:tab/>
      </w:r>
    </w:p>
    <w:p w14:paraId="104A460B" w14:textId="77777777" w:rsidR="00C34004" w:rsidRPr="00BF50ED" w:rsidRDefault="00C34004" w:rsidP="00C34004">
      <w:pPr>
        <w:rPr>
          <w:sz w:val="20"/>
          <w:szCs w:val="20"/>
        </w:rPr>
      </w:pPr>
    </w:p>
    <w:p w14:paraId="0C6DC6F3" w14:textId="77777777" w:rsidR="00C34004" w:rsidRPr="00BF50ED" w:rsidRDefault="00C34004" w:rsidP="00C34004">
      <w:pPr>
        <w:rPr>
          <w:b/>
          <w:sz w:val="20"/>
          <w:szCs w:val="20"/>
        </w:rPr>
      </w:pPr>
      <w:r w:rsidRPr="00BF50ED">
        <w:rPr>
          <w:sz w:val="20"/>
          <w:szCs w:val="20"/>
        </w:rPr>
        <w:tab/>
      </w:r>
      <w:r w:rsidRPr="00BF50ED">
        <w:rPr>
          <w:sz w:val="20"/>
          <w:szCs w:val="20"/>
        </w:rPr>
        <w:tab/>
      </w:r>
      <w:r w:rsidRPr="00BF50ED">
        <w:rPr>
          <w:sz w:val="20"/>
          <w:szCs w:val="20"/>
        </w:rPr>
        <w:tab/>
        <w:t xml:space="preserve">    </w:t>
      </w:r>
      <w:r w:rsidRPr="00BF50ED">
        <w:rPr>
          <w:sz w:val="20"/>
          <w:szCs w:val="20"/>
        </w:rPr>
        <w:tab/>
      </w:r>
      <w:r w:rsidRPr="00BF50ED">
        <w:rPr>
          <w:sz w:val="20"/>
          <w:szCs w:val="20"/>
        </w:rPr>
        <w:tab/>
      </w:r>
      <w:r w:rsidRPr="00BF50ED">
        <w:rPr>
          <w:sz w:val="20"/>
          <w:szCs w:val="20"/>
        </w:rPr>
        <w:tab/>
      </w:r>
    </w:p>
    <w:p w14:paraId="6A761F88" w14:textId="77777777" w:rsidR="00C34004" w:rsidRPr="00BF50ED" w:rsidRDefault="00C34004" w:rsidP="00C34004">
      <w:pPr>
        <w:rPr>
          <w:b/>
          <w:sz w:val="20"/>
          <w:szCs w:val="20"/>
        </w:rPr>
      </w:pPr>
    </w:p>
    <w:p w14:paraId="50A49AA4" w14:textId="77777777" w:rsidR="00C34004" w:rsidRPr="00BF50ED" w:rsidRDefault="00C34004" w:rsidP="00C34004">
      <w:pPr>
        <w:rPr>
          <w:b/>
          <w:sz w:val="20"/>
          <w:szCs w:val="20"/>
        </w:rPr>
      </w:pPr>
    </w:p>
    <w:p w14:paraId="55CD778B" w14:textId="77777777" w:rsidR="00C34004" w:rsidRPr="00BF50ED" w:rsidRDefault="00C34004" w:rsidP="00C34004">
      <w:pPr>
        <w:rPr>
          <w:b/>
          <w:sz w:val="20"/>
          <w:szCs w:val="20"/>
        </w:rPr>
      </w:pPr>
    </w:p>
    <w:p w14:paraId="466FF3E6" w14:textId="77777777" w:rsidR="00C34004" w:rsidRPr="00BF50ED" w:rsidRDefault="00C34004" w:rsidP="00C34004">
      <w:pPr>
        <w:rPr>
          <w:b/>
          <w:sz w:val="20"/>
          <w:szCs w:val="20"/>
        </w:rPr>
      </w:pPr>
    </w:p>
    <w:p w14:paraId="4FECA7AE" w14:textId="77777777" w:rsidR="00C34004" w:rsidRPr="00BF50ED" w:rsidRDefault="00C34004" w:rsidP="00C34004">
      <w:pPr>
        <w:ind w:right="6802"/>
        <w:jc w:val="center"/>
        <w:rPr>
          <w:rFonts w:ascii="Arial" w:hAnsi="Arial" w:cs="Arial"/>
          <w:sz w:val="20"/>
          <w:szCs w:val="20"/>
        </w:rPr>
      </w:pPr>
      <w:r w:rsidRPr="00BF50ED">
        <w:rPr>
          <w:rFonts w:ascii="Arial" w:hAnsi="Arial" w:cs="Arial"/>
          <w:sz w:val="20"/>
          <w:szCs w:val="20"/>
        </w:rPr>
        <w:t>Európska únia</w:t>
      </w:r>
    </w:p>
    <w:p w14:paraId="44E991FB" w14:textId="77777777" w:rsidR="00C34004" w:rsidRPr="00BF50ED" w:rsidRDefault="00C34004" w:rsidP="00C34004">
      <w:pPr>
        <w:ind w:right="6802"/>
        <w:jc w:val="center"/>
        <w:rPr>
          <w:rFonts w:ascii="Arial" w:hAnsi="Arial" w:cs="Arial"/>
          <w:sz w:val="20"/>
          <w:szCs w:val="20"/>
        </w:rPr>
      </w:pPr>
      <w:r w:rsidRPr="00BF50ED">
        <w:rPr>
          <w:rFonts w:ascii="Arial" w:hAnsi="Arial" w:cs="Arial"/>
          <w:sz w:val="20"/>
          <w:szCs w:val="20"/>
        </w:rPr>
        <w:t>Európsky fond regionálneho</w:t>
      </w:r>
    </w:p>
    <w:p w14:paraId="4F9226DF" w14:textId="77777777" w:rsidR="00C34004" w:rsidRPr="00BF50ED" w:rsidRDefault="00C34004" w:rsidP="00C34004">
      <w:pPr>
        <w:ind w:right="6802"/>
        <w:jc w:val="center"/>
        <w:rPr>
          <w:b/>
          <w:sz w:val="20"/>
          <w:szCs w:val="20"/>
        </w:rPr>
      </w:pPr>
      <w:r w:rsidRPr="00BF50ED">
        <w:rPr>
          <w:rFonts w:ascii="Arial" w:hAnsi="Arial" w:cs="Arial"/>
          <w:sz w:val="20"/>
          <w:szCs w:val="20"/>
        </w:rPr>
        <w:t>rozvoja</w:t>
      </w:r>
    </w:p>
    <w:p w14:paraId="34EA06F0" w14:textId="77777777" w:rsidR="00C34004" w:rsidRPr="006479DF" w:rsidRDefault="00C34004" w:rsidP="00C34004">
      <w:pPr>
        <w:jc w:val="center"/>
        <w:rPr>
          <w:b/>
          <w:sz w:val="20"/>
          <w:szCs w:val="20"/>
        </w:rPr>
      </w:pPr>
    </w:p>
    <w:p w14:paraId="1118FB6F" w14:textId="7A5D87B1" w:rsidR="00C34004" w:rsidRDefault="00C34004" w:rsidP="00C34004">
      <w:pPr>
        <w:jc w:val="center"/>
        <w:rPr>
          <w:b/>
          <w:sz w:val="40"/>
          <w:szCs w:val="20"/>
        </w:rPr>
      </w:pPr>
      <w:r>
        <w:rPr>
          <w:b/>
          <w:sz w:val="40"/>
          <w:szCs w:val="20"/>
        </w:rPr>
        <w:t>Vzor</w:t>
      </w:r>
      <w:r w:rsidRPr="009836CF">
        <w:rPr>
          <w:b/>
          <w:sz w:val="40"/>
          <w:szCs w:val="20"/>
        </w:rPr>
        <w:t xml:space="preserve"> CKO č. </w:t>
      </w:r>
      <w:sdt>
        <w:sdtPr>
          <w:rPr>
            <w:b/>
            <w:sz w:val="40"/>
            <w:szCs w:val="20"/>
          </w:rPr>
          <w:alias w:val="Poradové číslo vzoru"/>
          <w:tag w:val="Poradové číslo vzoru"/>
          <w:id w:val="-1009137634"/>
          <w:placeholder>
            <w:docPart w:val="AD26A7A895AB4519A017638379710E77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r w:rsidR="005814E7">
            <w:rPr>
              <w:b/>
              <w:sz w:val="40"/>
              <w:szCs w:val="20"/>
            </w:rPr>
            <w:t>13</w:t>
          </w:r>
        </w:sdtContent>
      </w:sdt>
    </w:p>
    <w:p w14:paraId="0672876D" w14:textId="1765AD48" w:rsidR="00D61BB6" w:rsidRPr="00C6439D" w:rsidRDefault="00C6439D" w:rsidP="00C34004">
      <w:pPr>
        <w:jc w:val="center"/>
        <w:rPr>
          <w:b/>
          <w:sz w:val="32"/>
          <w:szCs w:val="32"/>
        </w:rPr>
      </w:pPr>
      <w:r w:rsidRPr="00C6439D">
        <w:rPr>
          <w:b/>
          <w:sz w:val="32"/>
          <w:szCs w:val="32"/>
        </w:rPr>
        <w:t xml:space="preserve">verzia </w:t>
      </w:r>
      <w:customXmlDelRangeStart w:id="2" w:author="Autor"/>
      <w:sdt>
        <w:sdtPr>
          <w:rPr>
            <w:b/>
            <w:sz w:val="32"/>
            <w:szCs w:val="32"/>
          </w:rPr>
          <w:alias w:val="Poradové číslo vzoru"/>
          <w:tag w:val="Poradové číslo vzoru"/>
          <w:id w:val="1365329983"/>
          <w:placeholder>
            <w:docPart w:val="406D7833001945949DA3843DCF84BF5E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customXmlDelRangeEnd w:id="2"/>
          <w:del w:id="3" w:author="Autor">
            <w:r w:rsidR="008278FE">
              <w:rPr>
                <w:b/>
                <w:sz w:val="32"/>
                <w:szCs w:val="32"/>
              </w:rPr>
              <w:delText>5</w:delText>
            </w:r>
          </w:del>
          <w:customXmlDelRangeStart w:id="4" w:author="Autor"/>
        </w:sdtContent>
      </w:sdt>
      <w:customXmlDelRangeEnd w:id="4"/>
      <w:customXmlInsRangeStart w:id="5" w:author="Autor"/>
      <w:sdt>
        <w:sdtPr>
          <w:rPr>
            <w:b/>
            <w:sz w:val="32"/>
            <w:szCs w:val="32"/>
          </w:rPr>
          <w:alias w:val="Poradové číslo vzoru"/>
          <w:tag w:val="Poradové číslo vzoru"/>
          <w:id w:val="-1645188027"/>
          <w:placeholder>
            <w:docPart w:val="42C43D4256E64B5DBE210D611409D8E6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customXmlInsRangeEnd w:id="5"/>
          <w:ins w:id="6" w:author="Autor">
            <w:r w:rsidR="005814E7">
              <w:rPr>
                <w:b/>
                <w:sz w:val="32"/>
                <w:szCs w:val="32"/>
              </w:rPr>
              <w:t>6</w:t>
            </w:r>
          </w:ins>
          <w:customXmlInsRangeStart w:id="7" w:author="Autor"/>
        </w:sdtContent>
      </w:sdt>
      <w:customXmlInsRangeEnd w:id="7"/>
      <w:r w:rsidR="00137ED6" w:rsidRPr="00C71D0A">
        <w:rPr>
          <w:b/>
          <w:sz w:val="32"/>
          <w:szCs w:val="32"/>
        </w:rPr>
        <w:t xml:space="preserve"> </w:t>
      </w:r>
    </w:p>
    <w:p w14:paraId="72C2199E" w14:textId="77777777" w:rsidR="00D61BB6" w:rsidRDefault="00D61BB6" w:rsidP="00D61BB6">
      <w:pPr>
        <w:jc w:val="center"/>
        <w:rPr>
          <w:b/>
          <w:sz w:val="20"/>
          <w:szCs w:val="20"/>
        </w:rPr>
      </w:pPr>
    </w:p>
    <w:p w14:paraId="1B5DA502" w14:textId="77777777" w:rsidR="003B0DFE" w:rsidRPr="006479DF" w:rsidRDefault="003B0DFE" w:rsidP="00D61BB6">
      <w:pPr>
        <w:jc w:val="center"/>
        <w:rPr>
          <w:b/>
          <w:sz w:val="20"/>
          <w:szCs w:val="20"/>
        </w:rPr>
      </w:pPr>
    </w:p>
    <w:p w14:paraId="728FF2B3" w14:textId="77777777" w:rsidR="00D61BB6" w:rsidRPr="009836CF" w:rsidRDefault="00D61BB6" w:rsidP="00D61BB6">
      <w:pPr>
        <w:jc w:val="center"/>
        <w:rPr>
          <w:b/>
          <w:sz w:val="28"/>
          <w:szCs w:val="20"/>
        </w:rPr>
      </w:pPr>
      <w:r w:rsidRPr="009836CF">
        <w:rPr>
          <w:b/>
          <w:sz w:val="28"/>
          <w:szCs w:val="20"/>
        </w:rPr>
        <w:t>Programové obdobie 2014 – 2020</w:t>
      </w:r>
    </w:p>
    <w:tbl>
      <w:tblPr>
        <w:tblStyle w:val="Mriekatabuky"/>
        <w:tblW w:w="8964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6696"/>
      </w:tblGrid>
      <w:tr w:rsidR="009836CF" w:rsidRPr="009836CF" w14:paraId="3AC08827" w14:textId="77777777" w:rsidTr="00675C58">
        <w:tc>
          <w:tcPr>
            <w:tcW w:w="2268" w:type="dxa"/>
            <w:tcBorders>
              <w:top w:val="single" w:sz="8" w:space="0" w:color="auto"/>
            </w:tcBorders>
            <w:shd w:val="clear" w:color="auto" w:fill="B2A1C7" w:themeFill="accent4" w:themeFillTint="99"/>
          </w:tcPr>
          <w:p w14:paraId="175EA6FB" w14:textId="77777777" w:rsidR="009836CF" w:rsidRPr="00120311" w:rsidRDefault="009836CF" w:rsidP="006479DF">
            <w:pPr>
              <w:rPr>
                <w:b/>
                <w:sz w:val="26"/>
                <w:szCs w:val="26"/>
              </w:rPr>
            </w:pPr>
            <w:r w:rsidRPr="00120311">
              <w:rPr>
                <w:b/>
                <w:sz w:val="26"/>
                <w:szCs w:val="26"/>
              </w:rPr>
              <w:t>Vec:</w:t>
            </w:r>
          </w:p>
          <w:p w14:paraId="253898AB" w14:textId="77777777" w:rsidR="0084743A" w:rsidRPr="00120311" w:rsidRDefault="0084743A" w:rsidP="006479DF">
            <w:pPr>
              <w:rPr>
                <w:b/>
                <w:sz w:val="26"/>
                <w:szCs w:val="26"/>
              </w:rPr>
            </w:pPr>
          </w:p>
          <w:p w14:paraId="0745956B" w14:textId="77777777" w:rsidR="0084743A" w:rsidRPr="00120311" w:rsidRDefault="0084743A" w:rsidP="006479DF">
            <w:pPr>
              <w:rPr>
                <w:b/>
                <w:sz w:val="26"/>
                <w:szCs w:val="26"/>
              </w:rPr>
            </w:pPr>
          </w:p>
          <w:p w14:paraId="1381CD51" w14:textId="77777777" w:rsidR="0084743A" w:rsidRPr="00120311" w:rsidRDefault="0084743A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tcBorders>
              <w:top w:val="single" w:sz="8" w:space="0" w:color="auto"/>
            </w:tcBorders>
            <w:shd w:val="clear" w:color="auto" w:fill="B2A1C7" w:themeFill="accent4" w:themeFillTint="99"/>
          </w:tcPr>
          <w:p w14:paraId="75AE4CAD" w14:textId="54F3FE3D" w:rsidR="009836CF" w:rsidRPr="00120311" w:rsidRDefault="00B1360B" w:rsidP="00CC5C91">
            <w:pPr>
              <w:jc w:val="both"/>
              <w:rPr>
                <w:szCs w:val="20"/>
              </w:rPr>
            </w:pPr>
            <w:r w:rsidRPr="00120311">
              <w:rPr>
                <w:szCs w:val="20"/>
              </w:rPr>
              <w:t>Kontroln</w:t>
            </w:r>
            <w:r w:rsidR="00CC5C91" w:rsidRPr="00120311">
              <w:rPr>
                <w:szCs w:val="20"/>
              </w:rPr>
              <w:t>ý</w:t>
            </w:r>
            <w:r w:rsidRPr="00120311">
              <w:rPr>
                <w:szCs w:val="20"/>
              </w:rPr>
              <w:t xml:space="preserve"> zoznam </w:t>
            </w:r>
            <w:r w:rsidR="00A520FC" w:rsidRPr="00120311">
              <w:rPr>
                <w:szCs w:val="20"/>
              </w:rPr>
              <w:t>ku kontrole projektu (okrem kontroly verejného obstarávania/obstarávania</w:t>
            </w:r>
            <w:r w:rsidRPr="00120311">
              <w:rPr>
                <w:szCs w:val="20"/>
              </w:rPr>
              <w:t>)</w:t>
            </w:r>
          </w:p>
        </w:tc>
      </w:tr>
      <w:tr w:rsidR="009836CF" w:rsidRPr="009836CF" w14:paraId="596FA575" w14:textId="77777777" w:rsidTr="00675C58">
        <w:tc>
          <w:tcPr>
            <w:tcW w:w="2268" w:type="dxa"/>
            <w:shd w:val="clear" w:color="auto" w:fill="B2A1C7" w:themeFill="accent4" w:themeFillTint="99"/>
          </w:tcPr>
          <w:p w14:paraId="07340B06" w14:textId="77777777"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Určené pre:</w:t>
            </w:r>
          </w:p>
          <w:p w14:paraId="7297AA43" w14:textId="77777777"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14:paraId="3F6BB850" w14:textId="77777777"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228AA52A" w14:textId="77777777" w:rsidR="009836CF" w:rsidRDefault="00B1360B" w:rsidP="006A5157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Riadiace orgány</w:t>
            </w:r>
          </w:p>
          <w:p w14:paraId="3BEEF667" w14:textId="77777777" w:rsidR="00C34004" w:rsidRPr="009836CF" w:rsidRDefault="00C34004" w:rsidP="006A5157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Sprostredkovateľské orgány</w:t>
            </w:r>
          </w:p>
        </w:tc>
      </w:tr>
      <w:tr w:rsidR="009836CF" w:rsidRPr="009836CF" w14:paraId="1FF875AB" w14:textId="77777777" w:rsidTr="00675C58">
        <w:tc>
          <w:tcPr>
            <w:tcW w:w="2268" w:type="dxa"/>
            <w:shd w:val="clear" w:color="auto" w:fill="B2A1C7" w:themeFill="accent4" w:themeFillTint="99"/>
          </w:tcPr>
          <w:p w14:paraId="2B2B63C1" w14:textId="77777777" w:rsidR="009836CF" w:rsidRPr="0084743A" w:rsidRDefault="00116F61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Na vedomie:</w:t>
            </w:r>
          </w:p>
          <w:p w14:paraId="3A9EAC52" w14:textId="77777777"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14:paraId="74458B05" w14:textId="77777777" w:rsidR="0084743A" w:rsidRDefault="0084743A" w:rsidP="006479DF">
            <w:pPr>
              <w:rPr>
                <w:b/>
                <w:sz w:val="26"/>
                <w:szCs w:val="26"/>
              </w:rPr>
            </w:pPr>
          </w:p>
          <w:p w14:paraId="2AF338BA" w14:textId="77777777" w:rsidR="003D0894" w:rsidRDefault="003D0894" w:rsidP="006479DF">
            <w:pPr>
              <w:rPr>
                <w:b/>
                <w:sz w:val="26"/>
                <w:szCs w:val="26"/>
              </w:rPr>
            </w:pPr>
          </w:p>
          <w:p w14:paraId="4FD3FF6D" w14:textId="77777777" w:rsidR="003D0894" w:rsidRPr="0084743A" w:rsidRDefault="003D0894" w:rsidP="006479DF">
            <w:pPr>
              <w:rPr>
                <w:b/>
                <w:sz w:val="26"/>
                <w:szCs w:val="26"/>
              </w:rPr>
            </w:pPr>
          </w:p>
          <w:p w14:paraId="12FAD9DC" w14:textId="77777777"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3C84778E" w14:textId="77777777" w:rsidR="00431EE0" w:rsidRPr="00431EE0" w:rsidRDefault="00431EE0" w:rsidP="00431EE0">
            <w:pPr>
              <w:jc w:val="both"/>
              <w:rPr>
                <w:szCs w:val="20"/>
              </w:rPr>
            </w:pPr>
            <w:r w:rsidRPr="00431EE0">
              <w:rPr>
                <w:szCs w:val="20"/>
              </w:rPr>
              <w:t>Certifikačný orgán</w:t>
            </w:r>
          </w:p>
          <w:p w14:paraId="40EB69FD" w14:textId="77777777" w:rsidR="00431EE0" w:rsidRPr="00431EE0" w:rsidRDefault="00431EE0" w:rsidP="00431EE0">
            <w:pPr>
              <w:jc w:val="both"/>
              <w:rPr>
                <w:szCs w:val="20"/>
              </w:rPr>
            </w:pPr>
            <w:r w:rsidRPr="00431EE0">
              <w:rPr>
                <w:szCs w:val="20"/>
              </w:rPr>
              <w:t>Orgán auditu</w:t>
            </w:r>
          </w:p>
          <w:p w14:paraId="224DDBDD" w14:textId="77777777" w:rsidR="009836CF" w:rsidRPr="009836CF" w:rsidRDefault="00431EE0" w:rsidP="00431EE0">
            <w:pPr>
              <w:jc w:val="both"/>
              <w:rPr>
                <w:szCs w:val="20"/>
              </w:rPr>
            </w:pPr>
            <w:r w:rsidRPr="00431EE0">
              <w:rPr>
                <w:szCs w:val="20"/>
              </w:rPr>
              <w:t>Gestori horizontálnych princípov</w:t>
            </w:r>
          </w:p>
        </w:tc>
      </w:tr>
      <w:tr w:rsidR="009836CF" w:rsidRPr="009836CF" w14:paraId="129517AB" w14:textId="77777777" w:rsidTr="00675C58">
        <w:tc>
          <w:tcPr>
            <w:tcW w:w="2268" w:type="dxa"/>
            <w:shd w:val="clear" w:color="auto" w:fill="B2A1C7" w:themeFill="accent4" w:themeFillTint="99"/>
          </w:tcPr>
          <w:p w14:paraId="19C6E66F" w14:textId="77777777" w:rsidR="009836CF" w:rsidRPr="0084743A" w:rsidRDefault="00116F61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Vydáva:</w:t>
            </w:r>
          </w:p>
          <w:p w14:paraId="7E82E479" w14:textId="77777777" w:rsidR="0084743A" w:rsidRPr="003B0DFE" w:rsidRDefault="0084743A" w:rsidP="006479DF">
            <w:pPr>
              <w:rPr>
                <w:b/>
                <w:sz w:val="16"/>
                <w:szCs w:val="20"/>
              </w:rPr>
            </w:pPr>
          </w:p>
          <w:p w14:paraId="7E83DFFA" w14:textId="77777777" w:rsidR="003B0DFE" w:rsidRDefault="003B0DFE" w:rsidP="006479DF">
            <w:pPr>
              <w:rPr>
                <w:b/>
                <w:sz w:val="16"/>
                <w:szCs w:val="20"/>
              </w:rPr>
            </w:pPr>
          </w:p>
          <w:p w14:paraId="24347AEC" w14:textId="77777777" w:rsidR="003D0894" w:rsidRDefault="003D0894" w:rsidP="006479DF">
            <w:pPr>
              <w:rPr>
                <w:b/>
                <w:sz w:val="16"/>
                <w:szCs w:val="20"/>
              </w:rPr>
            </w:pPr>
          </w:p>
          <w:p w14:paraId="0C5C8861" w14:textId="77777777" w:rsidR="003B0DFE" w:rsidRDefault="003B0DFE" w:rsidP="006479DF">
            <w:pPr>
              <w:rPr>
                <w:b/>
                <w:sz w:val="16"/>
                <w:szCs w:val="20"/>
              </w:rPr>
            </w:pPr>
          </w:p>
          <w:p w14:paraId="54E8A024" w14:textId="77777777" w:rsidR="003B0DFE" w:rsidRPr="003B0DFE" w:rsidRDefault="003B0DFE" w:rsidP="006479DF">
            <w:pPr>
              <w:rPr>
                <w:b/>
                <w:sz w:val="16"/>
                <w:szCs w:val="20"/>
              </w:rPr>
            </w:pPr>
          </w:p>
          <w:p w14:paraId="7B547A0A" w14:textId="77777777" w:rsidR="003B0DFE" w:rsidRPr="0084743A" w:rsidRDefault="003B0DFE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72DAC039" w14:textId="77777777" w:rsidR="009836CF" w:rsidRDefault="0084743A" w:rsidP="006A5157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Centrálny koordinačný orgán</w:t>
            </w:r>
          </w:p>
          <w:p w14:paraId="4D0D4ECE" w14:textId="0E356168" w:rsidR="00B53B4A" w:rsidRPr="009836CF" w:rsidRDefault="00892CBF" w:rsidP="00892CBF">
            <w:pPr>
              <w:jc w:val="both"/>
              <w:rPr>
                <w:szCs w:val="20"/>
              </w:rPr>
            </w:pPr>
            <w:r>
              <w:t xml:space="preserve">Ministerstvo investícií, regionálneho rozvoja a informatizácie </w:t>
            </w:r>
            <w:r w:rsidR="00C34004">
              <w:t xml:space="preserve"> SR </w:t>
            </w:r>
            <w:r w:rsidR="00C34004">
              <w:rPr>
                <w:szCs w:val="20"/>
              </w:rPr>
              <w:t xml:space="preserve"> v súlade s kapitolou 1.2, ods. 3, písm. a) Systému riadenia </w:t>
            </w:r>
            <w:r w:rsidR="00C34004" w:rsidRPr="003B0DFE">
              <w:rPr>
                <w:szCs w:val="20"/>
              </w:rPr>
              <w:t>európskych</w:t>
            </w:r>
            <w:r w:rsidR="00C34004">
              <w:rPr>
                <w:szCs w:val="20"/>
              </w:rPr>
              <w:t xml:space="preserve"> </w:t>
            </w:r>
            <w:r w:rsidR="00C34004" w:rsidRPr="003B0DFE">
              <w:rPr>
                <w:szCs w:val="20"/>
              </w:rPr>
              <w:t>štrukturálnych a</w:t>
            </w:r>
            <w:r w:rsidR="00C34004">
              <w:rPr>
                <w:szCs w:val="20"/>
              </w:rPr>
              <w:t> </w:t>
            </w:r>
            <w:r w:rsidR="00C34004" w:rsidRPr="003B0DFE">
              <w:rPr>
                <w:szCs w:val="20"/>
              </w:rPr>
              <w:t>investičných</w:t>
            </w:r>
            <w:r w:rsidR="00C34004">
              <w:rPr>
                <w:szCs w:val="20"/>
              </w:rPr>
              <w:t xml:space="preserve"> </w:t>
            </w:r>
            <w:r w:rsidR="00C34004" w:rsidRPr="003B0DFE">
              <w:rPr>
                <w:szCs w:val="20"/>
              </w:rPr>
              <w:t>fondov</w:t>
            </w:r>
          </w:p>
        </w:tc>
      </w:tr>
      <w:tr w:rsidR="009836CF" w:rsidRPr="009836CF" w14:paraId="7C4F1341" w14:textId="77777777" w:rsidTr="00675C58">
        <w:tc>
          <w:tcPr>
            <w:tcW w:w="2268" w:type="dxa"/>
            <w:shd w:val="clear" w:color="auto" w:fill="B2A1C7" w:themeFill="accent4" w:themeFillTint="99"/>
          </w:tcPr>
          <w:p w14:paraId="7CB9C4FF" w14:textId="77777777" w:rsidR="009836CF" w:rsidRPr="0084743A" w:rsidRDefault="00116F61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Záväznosť:</w:t>
            </w:r>
          </w:p>
          <w:p w14:paraId="7DC76E95" w14:textId="77777777" w:rsidR="0084743A" w:rsidRDefault="0084743A" w:rsidP="006479DF">
            <w:pPr>
              <w:rPr>
                <w:b/>
                <w:sz w:val="16"/>
                <w:szCs w:val="16"/>
              </w:rPr>
            </w:pPr>
          </w:p>
          <w:p w14:paraId="66EA4562" w14:textId="77777777" w:rsidR="003B0DFE" w:rsidRDefault="003B0DFE" w:rsidP="006479DF">
            <w:pPr>
              <w:rPr>
                <w:b/>
                <w:sz w:val="16"/>
                <w:szCs w:val="16"/>
              </w:rPr>
            </w:pPr>
          </w:p>
          <w:p w14:paraId="4474B929" w14:textId="77777777" w:rsidR="003B0DFE" w:rsidRDefault="003B0DFE" w:rsidP="006479DF">
            <w:pPr>
              <w:rPr>
                <w:b/>
                <w:sz w:val="16"/>
                <w:szCs w:val="16"/>
              </w:rPr>
            </w:pPr>
          </w:p>
          <w:p w14:paraId="4CF03DB3" w14:textId="77777777" w:rsidR="003B0DFE" w:rsidRDefault="003B0DFE" w:rsidP="006479DF">
            <w:pPr>
              <w:rPr>
                <w:b/>
                <w:sz w:val="16"/>
                <w:szCs w:val="16"/>
              </w:rPr>
            </w:pPr>
          </w:p>
          <w:p w14:paraId="377BD3C5" w14:textId="77777777" w:rsidR="003B0DFE" w:rsidRPr="003B0DFE" w:rsidRDefault="003B0DFE" w:rsidP="006479DF">
            <w:pPr>
              <w:rPr>
                <w:b/>
                <w:sz w:val="16"/>
                <w:szCs w:val="16"/>
              </w:rPr>
            </w:pPr>
          </w:p>
          <w:p w14:paraId="2477FAF2" w14:textId="77777777" w:rsidR="006A5157" w:rsidRPr="003B0DFE" w:rsidRDefault="006A5157" w:rsidP="006479DF">
            <w:pPr>
              <w:rPr>
                <w:b/>
                <w:sz w:val="16"/>
                <w:szCs w:val="1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29E2C93E" w14:textId="7019D0D2" w:rsidR="009836CF" w:rsidRPr="009836CF" w:rsidRDefault="00B5079A" w:rsidP="006A5157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Vzor je pre subjekty, ktorým je určený</w:t>
            </w:r>
            <w:r w:rsidR="00C6424B">
              <w:rPr>
                <w:szCs w:val="20"/>
              </w:rPr>
              <w:t>,</w:t>
            </w:r>
            <w:r>
              <w:rPr>
                <w:szCs w:val="20"/>
              </w:rPr>
              <w:t xml:space="preserve"> záväzný. Subjekty, ktorým je vzor určený</w:t>
            </w:r>
            <w:r w:rsidR="00410CF4">
              <w:rPr>
                <w:szCs w:val="20"/>
              </w:rPr>
              <w:t>,</w:t>
            </w:r>
            <w:r>
              <w:rPr>
                <w:szCs w:val="20"/>
              </w:rPr>
              <w:t xml:space="preserve"> môžu vzor doplniť s ohľadom na špecifické potreby OP, pričom musí byť zachovaný minimálny obsah uvedený vo vzore. </w:t>
            </w:r>
            <w:r w:rsidR="00485BC7">
              <w:t>Výnimkou je možnosť úpravy, ktorá je vo vzore výslovne povolená</w:t>
            </w:r>
            <w:r w:rsidR="00741A8A">
              <w:t>.</w:t>
            </w:r>
          </w:p>
        </w:tc>
      </w:tr>
      <w:tr w:rsidR="009836CF" w:rsidRPr="009836CF" w14:paraId="666B6EFD" w14:textId="77777777" w:rsidTr="00675C58">
        <w:tc>
          <w:tcPr>
            <w:tcW w:w="2268" w:type="dxa"/>
            <w:shd w:val="clear" w:color="auto" w:fill="B2A1C7" w:themeFill="accent4" w:themeFillTint="99"/>
          </w:tcPr>
          <w:p w14:paraId="00A2AC9D" w14:textId="77777777"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Dátum vydania:</w:t>
            </w:r>
          </w:p>
          <w:p w14:paraId="7BC4AA38" w14:textId="77777777" w:rsidR="006A5157" w:rsidRDefault="006A5157" w:rsidP="006479DF">
            <w:pPr>
              <w:rPr>
                <w:b/>
                <w:sz w:val="26"/>
                <w:szCs w:val="26"/>
              </w:rPr>
            </w:pPr>
          </w:p>
          <w:p w14:paraId="42C32679" w14:textId="77777777" w:rsidR="003B0DFE" w:rsidRPr="0084743A" w:rsidRDefault="003B0DFE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customXmlDelRangeStart w:id="8" w:author="Autor"/>
          <w:sdt>
            <w:sdtPr>
              <w:rPr>
                <w:szCs w:val="20"/>
              </w:rPr>
              <w:id w:val="1701505637"/>
              <w:placeholder>
                <w:docPart w:val="2F242D95B6974CBE99B5448418AE915F"/>
              </w:placeholder>
              <w:date w:fullDate="2021-04-30T00:00:00Z">
                <w:dateFormat w:val="dd.MM.yyyy"/>
                <w:lid w:val="sk-SK"/>
                <w:storeMappedDataAs w:val="dateTime"/>
                <w:calendar w:val="gregorian"/>
              </w:date>
            </w:sdtPr>
            <w:sdtEndPr/>
            <w:sdtContent>
              <w:customXmlDelRangeEnd w:id="8"/>
              <w:p w14:paraId="64CA76AF" w14:textId="77777777" w:rsidR="007A01FB" w:rsidRDefault="0064757C" w:rsidP="0087561B">
                <w:pPr>
                  <w:tabs>
                    <w:tab w:val="center" w:pos="4536"/>
                    <w:tab w:val="right" w:pos="9072"/>
                  </w:tabs>
                  <w:rPr>
                    <w:del w:id="9" w:author="Autor"/>
                    <w:szCs w:val="20"/>
                  </w:rPr>
                </w:pPr>
                <w:del w:id="10" w:author="Autor">
                  <w:r>
                    <w:rPr>
                      <w:szCs w:val="20"/>
                    </w:rPr>
                    <w:delText>30.04.2021</w:delText>
                  </w:r>
                </w:del>
              </w:p>
              <w:customXmlDelRangeStart w:id="11" w:author="Autor"/>
            </w:sdtContent>
          </w:sdt>
          <w:customXmlDelRangeEnd w:id="11"/>
          <w:customXmlInsRangeStart w:id="12" w:author="Autor"/>
          <w:sdt>
            <w:sdtPr>
              <w:rPr>
                <w:szCs w:val="20"/>
              </w:rPr>
              <w:id w:val="-2046055668"/>
              <w:placeholder>
                <w:docPart w:val="441A0903CA3C48C3BEB3D64B7DAE3067"/>
              </w:placeholder>
              <w:date w:fullDate="2022-10-13T00:00:00Z">
                <w:dateFormat w:val="dd.MM.yyyy"/>
                <w:lid w:val="sk-SK"/>
                <w:storeMappedDataAs w:val="dateTime"/>
                <w:calendar w:val="gregorian"/>
              </w:date>
            </w:sdtPr>
            <w:sdtEndPr/>
            <w:sdtContent>
              <w:customXmlInsRangeEnd w:id="12"/>
              <w:p w14:paraId="53A7C633" w14:textId="0071D927" w:rsidR="009836CF" w:rsidRPr="00247599" w:rsidRDefault="00A24C95" w:rsidP="0087561B">
                <w:pPr>
                  <w:tabs>
                    <w:tab w:val="center" w:pos="4536"/>
                    <w:tab w:val="right" w:pos="9072"/>
                  </w:tabs>
                  <w:rPr>
                    <w:szCs w:val="20"/>
                  </w:rPr>
                </w:pPr>
                <w:r>
                  <w:rPr>
                    <w:szCs w:val="20"/>
                  </w:rPr>
                  <w:t>13.10.2022</w:t>
                </w:r>
              </w:p>
              <w:customXmlInsRangeStart w:id="13" w:author="Autor"/>
            </w:sdtContent>
          </w:sdt>
          <w:customXmlInsRangeEnd w:id="13"/>
        </w:tc>
      </w:tr>
      <w:tr w:rsidR="009836CF" w:rsidRPr="009836CF" w14:paraId="7E4375E6" w14:textId="77777777" w:rsidTr="00675C58">
        <w:tc>
          <w:tcPr>
            <w:tcW w:w="2268" w:type="dxa"/>
            <w:shd w:val="clear" w:color="auto" w:fill="B2A1C7" w:themeFill="accent4" w:themeFillTint="99"/>
          </w:tcPr>
          <w:p w14:paraId="428DBF4B" w14:textId="77777777"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Dátum účinnosti:</w:t>
            </w:r>
          </w:p>
          <w:p w14:paraId="52F082DA" w14:textId="77777777" w:rsidR="006A5157" w:rsidRDefault="006A5157" w:rsidP="006479DF">
            <w:pPr>
              <w:rPr>
                <w:b/>
                <w:sz w:val="26"/>
                <w:szCs w:val="26"/>
              </w:rPr>
            </w:pPr>
          </w:p>
          <w:p w14:paraId="6FD8C088" w14:textId="77777777" w:rsidR="003B0DFE" w:rsidRPr="0084743A" w:rsidRDefault="003B0DFE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customXmlDelRangeStart w:id="14" w:author="Autor"/>
          <w:sdt>
            <w:sdtPr>
              <w:rPr>
                <w:szCs w:val="20"/>
              </w:rPr>
              <w:id w:val="-1938824883"/>
              <w:placeholder>
                <w:docPart w:val="549FFCD33C554CA6854CA933CE23BF64"/>
              </w:placeholder>
              <w:date w:fullDate="2021-06-15T00:00:00Z">
                <w:dateFormat w:val="dd.MM.yyyy"/>
                <w:lid w:val="sk-SK"/>
                <w:storeMappedDataAs w:val="dateTime"/>
                <w:calendar w:val="gregorian"/>
              </w:date>
            </w:sdtPr>
            <w:sdtEndPr/>
            <w:sdtContent>
              <w:customXmlDelRangeEnd w:id="14"/>
              <w:p w14:paraId="50FAFB8B" w14:textId="77777777" w:rsidR="007A01FB" w:rsidRDefault="0064757C" w:rsidP="0087561B">
                <w:pPr>
                  <w:tabs>
                    <w:tab w:val="center" w:pos="4536"/>
                    <w:tab w:val="right" w:pos="9072"/>
                  </w:tabs>
                  <w:rPr>
                    <w:del w:id="15" w:author="Autor"/>
                    <w:szCs w:val="20"/>
                  </w:rPr>
                </w:pPr>
                <w:del w:id="16" w:author="Autor">
                  <w:r>
                    <w:rPr>
                      <w:szCs w:val="20"/>
                    </w:rPr>
                    <w:delText>15.06.2021</w:delText>
                  </w:r>
                </w:del>
              </w:p>
              <w:customXmlDelRangeStart w:id="17" w:author="Autor"/>
            </w:sdtContent>
          </w:sdt>
          <w:customXmlDelRangeEnd w:id="17"/>
          <w:customXmlInsRangeStart w:id="18" w:author="Autor"/>
          <w:sdt>
            <w:sdtPr>
              <w:rPr>
                <w:szCs w:val="20"/>
              </w:rPr>
              <w:id w:val="1417367055"/>
              <w:placeholder>
                <w:docPart w:val="877BCD4A474C48B5901D004AE472813E"/>
              </w:placeholder>
              <w:date w:fullDate="2022-12-01T00:00:00Z">
                <w:dateFormat w:val="dd.MM.yyyy"/>
                <w:lid w:val="sk-SK"/>
                <w:storeMappedDataAs w:val="dateTime"/>
                <w:calendar w:val="gregorian"/>
              </w:date>
            </w:sdtPr>
            <w:sdtEndPr/>
            <w:sdtContent>
              <w:customXmlInsRangeEnd w:id="18"/>
              <w:p w14:paraId="695F0B5A" w14:textId="2C9EC2D9" w:rsidR="009836CF" w:rsidRPr="009836CF" w:rsidRDefault="00126565" w:rsidP="0087561B">
                <w:pPr>
                  <w:tabs>
                    <w:tab w:val="center" w:pos="4536"/>
                    <w:tab w:val="right" w:pos="9072"/>
                  </w:tabs>
                  <w:rPr>
                    <w:szCs w:val="20"/>
                  </w:rPr>
                </w:pPr>
                <w:r>
                  <w:rPr>
                    <w:szCs w:val="20"/>
                  </w:rPr>
                  <w:t>01.12.2022</w:t>
                </w:r>
              </w:p>
              <w:customXmlInsRangeStart w:id="19" w:author="Autor"/>
            </w:sdtContent>
          </w:sdt>
          <w:customXmlInsRangeEnd w:id="19"/>
        </w:tc>
      </w:tr>
      <w:tr w:rsidR="009836CF" w:rsidRPr="009836CF" w14:paraId="2652659B" w14:textId="77777777" w:rsidTr="00675C58">
        <w:tc>
          <w:tcPr>
            <w:tcW w:w="2268" w:type="dxa"/>
            <w:tcBorders>
              <w:bottom w:val="single" w:sz="8" w:space="0" w:color="auto"/>
            </w:tcBorders>
            <w:shd w:val="clear" w:color="auto" w:fill="B2A1C7" w:themeFill="accent4" w:themeFillTint="99"/>
          </w:tcPr>
          <w:p w14:paraId="7D0F0292" w14:textId="77777777"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Schválil:</w:t>
            </w:r>
          </w:p>
        </w:tc>
        <w:tc>
          <w:tcPr>
            <w:tcW w:w="6696" w:type="dxa"/>
            <w:tcBorders>
              <w:bottom w:val="single" w:sz="8" w:space="0" w:color="auto"/>
            </w:tcBorders>
            <w:shd w:val="clear" w:color="auto" w:fill="B2A1C7" w:themeFill="accent4" w:themeFillTint="99"/>
          </w:tcPr>
          <w:p w14:paraId="43E28B5B" w14:textId="6A6079B8" w:rsidR="00C34004" w:rsidRPr="00047930" w:rsidRDefault="00C34004" w:rsidP="00C34004">
            <w:pPr>
              <w:jc w:val="both"/>
            </w:pPr>
            <w:r>
              <w:t>JUDr. Denisa Žiláková</w:t>
            </w:r>
          </w:p>
          <w:p w14:paraId="650906AF" w14:textId="77777777" w:rsidR="00C214B6" w:rsidRPr="009836CF" w:rsidRDefault="00C34004" w:rsidP="00C34004">
            <w:pPr>
              <w:jc w:val="both"/>
              <w:rPr>
                <w:szCs w:val="20"/>
              </w:rPr>
            </w:pPr>
            <w:r>
              <w:t>generálna riaditeľka sekcie centrálny koordinačný orgán</w:t>
            </w:r>
          </w:p>
        </w:tc>
      </w:tr>
    </w:tbl>
    <w:p w14:paraId="4210B2B7" w14:textId="77777777" w:rsidR="00D61BB6" w:rsidRPr="00627EA3" w:rsidRDefault="00D61BB6" w:rsidP="006479DF"/>
    <w:p w14:paraId="15A4F44B" w14:textId="77777777" w:rsidR="00627EA3" w:rsidRPr="00627EA3" w:rsidRDefault="00627EA3" w:rsidP="006479DF"/>
    <w:tbl>
      <w:tblPr>
        <w:tblW w:w="8787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50"/>
        <w:gridCol w:w="348"/>
        <w:gridCol w:w="1135"/>
        <w:gridCol w:w="2628"/>
        <w:gridCol w:w="567"/>
        <w:gridCol w:w="567"/>
        <w:gridCol w:w="708"/>
        <w:gridCol w:w="1776"/>
        <w:gridCol w:w="8"/>
      </w:tblGrid>
      <w:tr w:rsidR="00F426CF" w:rsidRPr="00F83000" w14:paraId="2324F4E3" w14:textId="77777777" w:rsidTr="003D14A7">
        <w:trPr>
          <w:trHeight w:val="645"/>
        </w:trPr>
        <w:tc>
          <w:tcPr>
            <w:tcW w:w="8787" w:type="dxa"/>
            <w:gridSpan w:val="9"/>
            <w:shd w:val="clear" w:color="auto" w:fill="5F497A" w:themeFill="accent4" w:themeFillShade="BF"/>
            <w:vAlign w:val="center"/>
            <w:hideMark/>
          </w:tcPr>
          <w:p w14:paraId="0F49F411" w14:textId="70191E80" w:rsidR="00F426CF" w:rsidRPr="00F83000" w:rsidRDefault="00F426CF" w:rsidP="00A35ABE">
            <w:pPr>
              <w:jc w:val="center"/>
              <w:rPr>
                <w:rFonts w:ascii="Arial Narrow" w:hAnsi="Arial Narrow"/>
                <w:b/>
                <w:bCs/>
                <w:color w:val="FFFFFF"/>
                <w:sz w:val="28"/>
                <w:szCs w:val="28"/>
              </w:rPr>
            </w:pPr>
            <w:r w:rsidRPr="00F83000">
              <w:rPr>
                <w:rFonts w:ascii="Arial Narrow" w:hAnsi="Arial Narrow"/>
                <w:b/>
                <w:bCs/>
                <w:color w:val="FFFFFF"/>
                <w:sz w:val="28"/>
                <w:szCs w:val="28"/>
              </w:rPr>
              <w:t>Kontrolný zoznam</w:t>
            </w:r>
            <w:r>
              <w:rPr>
                <w:rStyle w:val="Odkaznapoznmkupodiarou"/>
                <w:rFonts w:ascii="Arial Narrow" w:hAnsi="Arial Narrow"/>
                <w:b/>
                <w:bCs/>
                <w:color w:val="FFFFFF"/>
                <w:sz w:val="28"/>
                <w:szCs w:val="28"/>
              </w:rPr>
              <w:footnoteReference w:id="2"/>
            </w:r>
            <w:r w:rsidR="00A35ABE">
              <w:rPr>
                <w:rFonts w:ascii="Arial Narrow" w:hAnsi="Arial Narrow"/>
                <w:b/>
                <w:bCs/>
                <w:color w:val="FFFFFF"/>
                <w:sz w:val="28"/>
                <w:szCs w:val="28"/>
              </w:rPr>
              <w:t xml:space="preserve"> </w:t>
            </w:r>
          </w:p>
        </w:tc>
      </w:tr>
      <w:tr w:rsidR="00F426CF" w:rsidRPr="00F83000" w14:paraId="79217C33" w14:textId="77777777" w:rsidTr="003D14A7">
        <w:trPr>
          <w:trHeight w:val="330"/>
        </w:trPr>
        <w:tc>
          <w:tcPr>
            <w:tcW w:w="8787" w:type="dxa"/>
            <w:gridSpan w:val="9"/>
            <w:hideMark/>
          </w:tcPr>
          <w:p w14:paraId="2DB0F7DC" w14:textId="32885F2B" w:rsidR="00F426CF" w:rsidRPr="00F83000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F83000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Identifikácia projektu</w:t>
            </w:r>
            <w:r w:rsidR="00A35ABE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/žiadosti o platbu</w:t>
            </w:r>
            <w:r w:rsidRPr="00F83000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 a prijímateľa</w:t>
            </w:r>
          </w:p>
        </w:tc>
        <w:bookmarkStart w:id="20" w:name="_GoBack"/>
        <w:bookmarkEnd w:id="20"/>
      </w:tr>
      <w:tr w:rsidR="00F426CF" w:rsidRPr="00F83000" w14:paraId="39A7F678" w14:textId="77777777" w:rsidTr="003D14A7">
        <w:trPr>
          <w:trHeight w:val="340"/>
        </w:trPr>
        <w:tc>
          <w:tcPr>
            <w:tcW w:w="2533" w:type="dxa"/>
            <w:gridSpan w:val="3"/>
            <w:vAlign w:val="center"/>
            <w:hideMark/>
          </w:tcPr>
          <w:p w14:paraId="14A6A318" w14:textId="2A63538E" w:rsidR="001640D2" w:rsidRPr="00F83000" w:rsidRDefault="0018791C" w:rsidP="00253AE6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sdt>
              <w:sdtPr>
                <w:rPr>
                  <w:rFonts w:ascii="Arial Narrow" w:hAnsi="Arial Narrow"/>
                  <w:color w:val="000000"/>
                  <w:sz w:val="20"/>
                  <w:szCs w:val="20"/>
                </w:rPr>
                <w:alias w:val="Identifikácia projektu/ŽoP v ITMS2014+"/>
                <w:tag w:val="Identifikácia projektu/ŽoP v ITMS2014+"/>
                <w:id w:val="863094431"/>
                <w:placeholder>
                  <w:docPart w:val="CB85D5838086481DAD00012BC0CF3975"/>
                </w:placeholder>
                <w:showingPlcHdr/>
                <w:comboBox>
                  <w:listItem w:value="Vyberte položku."/>
                  <w:listItem w:displayText="Kód projektu v ITMS2014+" w:value="Kód projektu v ITMS2014+"/>
                  <w:listItem w:displayText="Kód ŽoP v ITMS2014+" w:value="Kód ŽoP v ITMS2014+"/>
                </w:comboBox>
              </w:sdtPr>
              <w:sdtEndPr/>
              <w:sdtContent>
                <w:r w:rsidR="005F12A9" w:rsidRPr="00DF769D">
                  <w:rPr>
                    <w:rStyle w:val="Zstupntext"/>
                    <w:sz w:val="20"/>
                    <w:szCs w:val="20"/>
                  </w:rPr>
                  <w:t>Vyberte položku.</w:t>
                </w:r>
              </w:sdtContent>
            </w:sdt>
            <w:r w:rsidR="00C537AD">
              <w:rPr>
                <w:rStyle w:val="Odkaznapoznmkupodiarou"/>
                <w:rFonts w:ascii="Arial Narrow" w:hAnsi="Arial Narrow"/>
                <w:color w:val="000000"/>
                <w:sz w:val="20"/>
                <w:szCs w:val="20"/>
              </w:rPr>
              <w:footnoteReference w:id="3"/>
            </w:r>
          </w:p>
        </w:tc>
        <w:tc>
          <w:tcPr>
            <w:tcW w:w="6254" w:type="dxa"/>
            <w:gridSpan w:val="6"/>
            <w:vAlign w:val="center"/>
            <w:hideMark/>
          </w:tcPr>
          <w:p w14:paraId="57CB9F37" w14:textId="77777777" w:rsidR="00F426CF" w:rsidRPr="00F83000" w:rsidRDefault="00F426CF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83000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</w:tr>
      <w:tr w:rsidR="00F426CF" w:rsidRPr="00F83000" w14:paraId="0D7E2CAD" w14:textId="77777777" w:rsidTr="003D14A7">
        <w:trPr>
          <w:trHeight w:val="340"/>
        </w:trPr>
        <w:tc>
          <w:tcPr>
            <w:tcW w:w="2533" w:type="dxa"/>
            <w:gridSpan w:val="3"/>
            <w:vAlign w:val="center"/>
            <w:hideMark/>
          </w:tcPr>
          <w:p w14:paraId="7BA72C3D" w14:textId="77777777" w:rsidR="00F426CF" w:rsidRPr="00F83000" w:rsidRDefault="00F426CF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83000">
              <w:rPr>
                <w:rFonts w:ascii="Arial Narrow" w:hAnsi="Arial Narrow"/>
                <w:color w:val="000000"/>
                <w:sz w:val="20"/>
                <w:szCs w:val="20"/>
              </w:rPr>
              <w:t>Názov projektu</w:t>
            </w:r>
          </w:p>
        </w:tc>
        <w:tc>
          <w:tcPr>
            <w:tcW w:w="6254" w:type="dxa"/>
            <w:gridSpan w:val="6"/>
            <w:vAlign w:val="center"/>
            <w:hideMark/>
          </w:tcPr>
          <w:p w14:paraId="57590769" w14:textId="77777777" w:rsidR="00F426CF" w:rsidRPr="00F83000" w:rsidRDefault="00F426CF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83000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</w:tr>
      <w:tr w:rsidR="00F426CF" w:rsidRPr="00F83000" w14:paraId="259DA028" w14:textId="77777777" w:rsidTr="003D14A7">
        <w:trPr>
          <w:trHeight w:val="340"/>
        </w:trPr>
        <w:tc>
          <w:tcPr>
            <w:tcW w:w="2533" w:type="dxa"/>
            <w:gridSpan w:val="3"/>
            <w:vAlign w:val="center"/>
            <w:hideMark/>
          </w:tcPr>
          <w:p w14:paraId="3C84A10B" w14:textId="670A0032" w:rsidR="00F426CF" w:rsidRPr="00F83000" w:rsidRDefault="0018791C" w:rsidP="00F8414E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sdt>
              <w:sdtPr>
                <w:rPr>
                  <w:rFonts w:ascii="Arial Narrow" w:hAnsi="Arial Narrow"/>
                  <w:color w:val="000000"/>
                  <w:sz w:val="20"/>
                  <w:szCs w:val="20"/>
                </w:rPr>
                <w:alias w:val="Rozhodujúce dátumy"/>
                <w:tag w:val="Rozhodujúce dátumy"/>
                <w:id w:val="1447737034"/>
                <w:placeholder>
                  <w:docPart w:val="DefaultPlaceholder_-1854013439"/>
                </w:placeholder>
                <w:showingPlcHdr/>
                <w:comboBox>
                  <w:listItem w:value="Vyberte položku."/>
                  <w:listItem w:displayText="Dátum účinnosti Zmluvy o NFP" w:value="Dátum účinnosti Zmluvy o NFP"/>
                  <w:listItem w:displayText="Dátum prijatia ŽoP" w:value="Dátum prijatia ŽoP"/>
                </w:comboBox>
              </w:sdtPr>
              <w:sdtEndPr/>
              <w:sdtContent>
                <w:r w:rsidR="005F12A9" w:rsidRPr="00DF769D">
                  <w:rPr>
                    <w:rStyle w:val="Zstupntext"/>
                    <w:rFonts w:ascii="Arial Narrow" w:hAnsi="Arial Narrow"/>
                    <w:sz w:val="20"/>
                    <w:szCs w:val="20"/>
                  </w:rPr>
                  <w:t>Vyberte položku.</w:t>
                </w:r>
              </w:sdtContent>
            </w:sdt>
            <w:r w:rsidR="00C537AD">
              <w:rPr>
                <w:rStyle w:val="Odkaznapoznmkupodiarou"/>
                <w:rFonts w:ascii="Arial Narrow" w:hAnsi="Arial Narrow"/>
                <w:color w:val="000000"/>
                <w:sz w:val="20"/>
                <w:szCs w:val="20"/>
              </w:rPr>
              <w:footnoteReference w:id="4"/>
            </w:r>
          </w:p>
        </w:tc>
        <w:tc>
          <w:tcPr>
            <w:tcW w:w="6254" w:type="dxa"/>
            <w:gridSpan w:val="6"/>
            <w:vAlign w:val="center"/>
            <w:hideMark/>
          </w:tcPr>
          <w:p w14:paraId="472305AD" w14:textId="77777777" w:rsidR="00F426CF" w:rsidRPr="00F83000" w:rsidRDefault="00F426CF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83000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</w:tr>
      <w:tr w:rsidR="00F426CF" w:rsidRPr="00F83000" w14:paraId="6B8218F3" w14:textId="77777777" w:rsidTr="003D14A7">
        <w:trPr>
          <w:trHeight w:val="434"/>
        </w:trPr>
        <w:tc>
          <w:tcPr>
            <w:tcW w:w="2533" w:type="dxa"/>
            <w:gridSpan w:val="3"/>
            <w:vAlign w:val="center"/>
            <w:hideMark/>
          </w:tcPr>
          <w:p w14:paraId="2B15DDFF" w14:textId="77777777" w:rsidR="00F426CF" w:rsidRPr="00F83000" w:rsidRDefault="00F426CF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83000">
              <w:rPr>
                <w:rFonts w:ascii="Arial Narrow" w:hAnsi="Arial Narrow"/>
                <w:color w:val="000000"/>
                <w:sz w:val="20"/>
                <w:szCs w:val="20"/>
              </w:rPr>
              <w:t>Názov/Meno a adresa sídla prijímateľa</w:t>
            </w:r>
          </w:p>
        </w:tc>
        <w:tc>
          <w:tcPr>
            <w:tcW w:w="6254" w:type="dxa"/>
            <w:gridSpan w:val="6"/>
            <w:vAlign w:val="center"/>
            <w:hideMark/>
          </w:tcPr>
          <w:p w14:paraId="00F253B6" w14:textId="77777777" w:rsidR="00F426CF" w:rsidRPr="00F83000" w:rsidRDefault="00F426CF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83000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</w:tr>
      <w:tr w:rsidR="00F426CF" w:rsidRPr="00F83000" w14:paraId="2A6A36E9" w14:textId="77777777" w:rsidTr="003D14A7">
        <w:trPr>
          <w:trHeight w:val="330"/>
        </w:trPr>
        <w:tc>
          <w:tcPr>
            <w:tcW w:w="8787" w:type="dxa"/>
            <w:gridSpan w:val="9"/>
            <w:vAlign w:val="center"/>
            <w:hideMark/>
          </w:tcPr>
          <w:p w14:paraId="79040614" w14:textId="77777777" w:rsidR="00F426CF" w:rsidRPr="00F83000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F83000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Identifikácia predmetu a formy kontroly</w:t>
            </w:r>
          </w:p>
        </w:tc>
      </w:tr>
      <w:tr w:rsidR="002243C7" w:rsidRPr="00F83000" w14:paraId="0DCD028B" w14:textId="77777777" w:rsidTr="003D14A7">
        <w:trPr>
          <w:trHeight w:val="330"/>
        </w:trPr>
        <w:tc>
          <w:tcPr>
            <w:tcW w:w="2533" w:type="dxa"/>
            <w:gridSpan w:val="3"/>
            <w:vAlign w:val="center"/>
            <w:hideMark/>
          </w:tcPr>
          <w:p w14:paraId="6BA5C041" w14:textId="77777777" w:rsidR="002243C7" w:rsidRPr="002243C7" w:rsidRDefault="002243C7" w:rsidP="002243C7">
            <w:pPr>
              <w:rPr>
                <w:rFonts w:ascii="Arial Narrow" w:hAnsi="Arial Narrow"/>
                <w:color w:val="000000"/>
                <w:sz w:val="20"/>
              </w:rPr>
            </w:pPr>
            <w:r w:rsidRPr="00F83000">
              <w:rPr>
                <w:rFonts w:ascii="Arial Narrow" w:hAnsi="Arial Narrow"/>
                <w:color w:val="000000"/>
                <w:sz w:val="20"/>
                <w:szCs w:val="20"/>
              </w:rPr>
              <w:t>Predmet kontroly</w:t>
            </w:r>
            <w:r>
              <w:rPr>
                <w:rStyle w:val="Odkaznapoznmkupodiarou"/>
                <w:rFonts w:ascii="Arial Narrow" w:hAnsi="Arial Narrow"/>
                <w:color w:val="000000"/>
                <w:sz w:val="20"/>
                <w:szCs w:val="20"/>
              </w:rPr>
              <w:footnoteReference w:id="5"/>
            </w:r>
          </w:p>
        </w:tc>
        <w:tc>
          <w:tcPr>
            <w:tcW w:w="6254" w:type="dxa"/>
            <w:gridSpan w:val="6"/>
            <w:vAlign w:val="center"/>
            <w:hideMark/>
          </w:tcPr>
          <w:p w14:paraId="50CD7ABE" w14:textId="77777777" w:rsidR="002243C7" w:rsidRDefault="002243C7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1 - </w:t>
            </w:r>
            <w:r w:rsidRPr="00C76F19">
              <w:rPr>
                <w:rFonts w:ascii="Arial Narrow" w:hAnsi="Arial Narrow"/>
                <w:color w:val="000000"/>
                <w:sz w:val="20"/>
                <w:szCs w:val="20"/>
              </w:rPr>
              <w:t>Skutočné dodanie výkonov, tovarov, poskytnutie služieb a vykonanie prác</w:t>
            </w:r>
            <w:r>
              <w:rPr>
                <w:rFonts w:ascii="Arial Narrow" w:hAnsi="Arial Narrow"/>
                <w:color w:val="000000"/>
                <w:sz w:val="20"/>
                <w:szCs w:val="20"/>
              </w:rPr>
              <w:t>;</w:t>
            </w:r>
            <w:bookmarkStart w:id="21" w:name="_Ref65827780"/>
            <w:r>
              <w:rPr>
                <w:rStyle w:val="Odkaznapoznmkupodiarou"/>
                <w:rFonts w:ascii="Arial Narrow" w:hAnsi="Arial Narrow"/>
                <w:color w:val="000000"/>
                <w:sz w:val="20"/>
                <w:szCs w:val="20"/>
              </w:rPr>
              <w:footnoteReference w:id="6"/>
            </w:r>
            <w:bookmarkEnd w:id="21"/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 </w:t>
            </w:r>
          </w:p>
          <w:p w14:paraId="75EAB20C" w14:textId="5306BCC6" w:rsidR="002243C7" w:rsidRDefault="002243C7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2 - </w:t>
            </w:r>
            <w:r w:rsidRPr="00C76F19">
              <w:rPr>
                <w:rFonts w:ascii="Arial Narrow" w:hAnsi="Arial Narrow"/>
                <w:color w:val="000000"/>
                <w:sz w:val="20"/>
                <w:szCs w:val="20"/>
              </w:rPr>
              <w:t>Vedenie účtovníctva o skutočnostiach týkajúcich sa projektu</w:t>
            </w:r>
            <w:r>
              <w:rPr>
                <w:rFonts w:ascii="Arial Narrow" w:hAnsi="Arial Narrow"/>
                <w:color w:val="000000"/>
                <w:sz w:val="20"/>
                <w:szCs w:val="20"/>
              </w:rPr>
              <w:t>;</w:t>
            </w:r>
            <w:r w:rsidRPr="00A72539">
              <w:rPr>
                <w:rFonts w:ascii="Arial Narrow" w:hAnsi="Arial Narrow"/>
                <w:color w:val="000000"/>
                <w:sz w:val="20"/>
                <w:szCs w:val="20"/>
                <w:vertAlign w:val="superscript"/>
              </w:rPr>
              <w:fldChar w:fldCharType="begin"/>
            </w:r>
            <w:r w:rsidRPr="00A72539">
              <w:rPr>
                <w:rFonts w:ascii="Arial Narrow" w:hAnsi="Arial Narrow"/>
                <w:color w:val="000000"/>
                <w:sz w:val="20"/>
                <w:szCs w:val="20"/>
                <w:vertAlign w:val="superscript"/>
              </w:rPr>
              <w:instrText xml:space="preserve"> NOTEREF _Ref65827780 \h </w:instrText>
            </w:r>
            <w:r>
              <w:rPr>
                <w:rFonts w:ascii="Arial Narrow" w:hAnsi="Arial Narrow"/>
                <w:color w:val="000000"/>
                <w:sz w:val="20"/>
                <w:szCs w:val="20"/>
                <w:vertAlign w:val="superscript"/>
              </w:rPr>
              <w:instrText xml:space="preserve"> \* MERGEFORMAT </w:instrText>
            </w:r>
            <w:r w:rsidRPr="00A72539">
              <w:rPr>
                <w:rFonts w:ascii="Arial Narrow" w:hAnsi="Arial Narrow"/>
                <w:color w:val="000000"/>
                <w:sz w:val="20"/>
                <w:szCs w:val="20"/>
                <w:vertAlign w:val="superscript"/>
              </w:rPr>
            </w:r>
            <w:r w:rsidRPr="00A72539">
              <w:rPr>
                <w:rFonts w:ascii="Arial Narrow" w:hAnsi="Arial Narrow"/>
                <w:color w:val="000000"/>
                <w:sz w:val="20"/>
                <w:szCs w:val="20"/>
                <w:vertAlign w:val="superscript"/>
              </w:rPr>
              <w:fldChar w:fldCharType="separate"/>
            </w:r>
            <w:r w:rsidR="00925AF2">
              <w:rPr>
                <w:rFonts w:ascii="Arial Narrow" w:hAnsi="Arial Narrow"/>
                <w:color w:val="000000"/>
                <w:sz w:val="20"/>
                <w:szCs w:val="20"/>
                <w:vertAlign w:val="superscript"/>
              </w:rPr>
              <w:t>5</w:t>
            </w:r>
            <w:r w:rsidRPr="00A72539">
              <w:rPr>
                <w:rFonts w:ascii="Arial Narrow" w:hAnsi="Arial Narrow"/>
                <w:color w:val="000000"/>
                <w:sz w:val="20"/>
                <w:szCs w:val="20"/>
                <w:vertAlign w:val="superscript"/>
              </w:rPr>
              <w:fldChar w:fldCharType="end"/>
            </w:r>
          </w:p>
          <w:p w14:paraId="47BD6D32" w14:textId="3A3BD887" w:rsidR="002243C7" w:rsidRDefault="002243C7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3 - </w:t>
            </w:r>
            <w:r w:rsidRPr="003364CC">
              <w:rPr>
                <w:rFonts w:ascii="Arial Narrow" w:hAnsi="Arial Narrow"/>
                <w:color w:val="000000"/>
                <w:sz w:val="20"/>
                <w:szCs w:val="20"/>
              </w:rPr>
              <w:t>Archivácia dokumentov a podkladov súvisiacich s projektom;</w:t>
            </w:r>
            <w:r w:rsidRPr="00A72539">
              <w:rPr>
                <w:rFonts w:ascii="Arial Narrow" w:hAnsi="Arial Narrow"/>
                <w:color w:val="000000"/>
                <w:sz w:val="20"/>
                <w:szCs w:val="20"/>
                <w:vertAlign w:val="superscript"/>
              </w:rPr>
              <w:fldChar w:fldCharType="begin"/>
            </w:r>
            <w:r w:rsidRPr="00A72539">
              <w:rPr>
                <w:rFonts w:ascii="Arial Narrow" w:hAnsi="Arial Narrow"/>
                <w:color w:val="000000"/>
                <w:sz w:val="20"/>
                <w:szCs w:val="20"/>
                <w:vertAlign w:val="superscript"/>
              </w:rPr>
              <w:instrText xml:space="preserve"> NOTEREF _Ref65827780 \h </w:instrText>
            </w:r>
            <w:r>
              <w:rPr>
                <w:rFonts w:ascii="Arial Narrow" w:hAnsi="Arial Narrow"/>
                <w:color w:val="000000"/>
                <w:sz w:val="20"/>
                <w:szCs w:val="20"/>
                <w:vertAlign w:val="superscript"/>
              </w:rPr>
              <w:instrText xml:space="preserve"> \* MERGEFORMAT </w:instrText>
            </w:r>
            <w:r w:rsidRPr="00A72539">
              <w:rPr>
                <w:rFonts w:ascii="Arial Narrow" w:hAnsi="Arial Narrow"/>
                <w:color w:val="000000"/>
                <w:sz w:val="20"/>
                <w:szCs w:val="20"/>
                <w:vertAlign w:val="superscript"/>
              </w:rPr>
            </w:r>
            <w:r w:rsidRPr="00A72539">
              <w:rPr>
                <w:rFonts w:ascii="Arial Narrow" w:hAnsi="Arial Narrow"/>
                <w:color w:val="000000"/>
                <w:sz w:val="20"/>
                <w:szCs w:val="20"/>
                <w:vertAlign w:val="superscript"/>
              </w:rPr>
              <w:fldChar w:fldCharType="separate"/>
            </w:r>
            <w:r w:rsidR="00925AF2">
              <w:rPr>
                <w:rFonts w:ascii="Arial Narrow" w:hAnsi="Arial Narrow"/>
                <w:color w:val="000000"/>
                <w:sz w:val="20"/>
                <w:szCs w:val="20"/>
                <w:vertAlign w:val="superscript"/>
              </w:rPr>
              <w:t>5</w:t>
            </w:r>
            <w:r w:rsidRPr="00A72539">
              <w:rPr>
                <w:rFonts w:ascii="Arial Narrow" w:hAnsi="Arial Narrow"/>
                <w:color w:val="000000"/>
                <w:sz w:val="20"/>
                <w:szCs w:val="20"/>
                <w:vertAlign w:val="superscript"/>
              </w:rPr>
              <w:fldChar w:fldCharType="end"/>
            </w:r>
          </w:p>
          <w:p w14:paraId="4912F44D" w14:textId="77777777" w:rsidR="002243C7" w:rsidRDefault="002243C7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4A - </w:t>
            </w:r>
            <w:r w:rsidRPr="00C76F19">
              <w:rPr>
                <w:rFonts w:ascii="Arial Narrow" w:hAnsi="Arial Narrow"/>
                <w:color w:val="000000"/>
                <w:sz w:val="20"/>
                <w:szCs w:val="20"/>
              </w:rPr>
              <w:t>Žiadosť o</w:t>
            </w:r>
            <w:r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  <w:r w:rsidRPr="00C76F19">
              <w:rPr>
                <w:rFonts w:ascii="Arial Narrow" w:hAnsi="Arial Narrow"/>
                <w:color w:val="000000"/>
                <w:sz w:val="20"/>
                <w:szCs w:val="20"/>
              </w:rPr>
              <w:t>platbu</w:t>
            </w:r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; </w:t>
            </w:r>
          </w:p>
          <w:p w14:paraId="7732FF57" w14:textId="77777777" w:rsidR="002243C7" w:rsidRDefault="002243C7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4B - </w:t>
            </w:r>
            <w:r w:rsidRPr="00C76F19">
              <w:rPr>
                <w:rFonts w:ascii="Arial Narrow" w:hAnsi="Arial Narrow"/>
                <w:color w:val="000000"/>
                <w:sz w:val="20"/>
                <w:szCs w:val="20"/>
              </w:rPr>
              <w:t>Žiadosť o platbu - poskytnutie zálohovej platby</w:t>
            </w:r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; </w:t>
            </w:r>
          </w:p>
          <w:p w14:paraId="7A7AB6D8" w14:textId="77777777" w:rsidR="002243C7" w:rsidRDefault="002243C7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4C - </w:t>
            </w:r>
            <w:r w:rsidRPr="00C76F19">
              <w:rPr>
                <w:rFonts w:ascii="Arial Narrow" w:hAnsi="Arial Narrow"/>
                <w:color w:val="000000"/>
                <w:sz w:val="20"/>
                <w:szCs w:val="20"/>
              </w:rPr>
              <w:t>Žiadosť o platbu - zúčtovanie predfinancovania</w:t>
            </w:r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; </w:t>
            </w:r>
          </w:p>
          <w:p w14:paraId="50C5819E" w14:textId="77777777" w:rsidR="002243C7" w:rsidRDefault="002243C7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5 - </w:t>
            </w:r>
            <w:r w:rsidRPr="003364CC">
              <w:rPr>
                <w:rFonts w:ascii="Arial Narrow" w:hAnsi="Arial Narrow"/>
                <w:color w:val="000000"/>
                <w:sz w:val="20"/>
                <w:szCs w:val="20"/>
              </w:rPr>
              <w:t xml:space="preserve">Cestovné náhrady; </w:t>
            </w:r>
          </w:p>
          <w:p w14:paraId="440A5BB2" w14:textId="77777777" w:rsidR="002243C7" w:rsidRDefault="002243C7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6 - </w:t>
            </w:r>
            <w:r w:rsidRPr="003364CC">
              <w:rPr>
                <w:rFonts w:ascii="Arial Narrow" w:hAnsi="Arial Narrow"/>
                <w:color w:val="000000"/>
                <w:sz w:val="20"/>
                <w:szCs w:val="20"/>
              </w:rPr>
              <w:t xml:space="preserve">Dokladovanie výdavkov; </w:t>
            </w:r>
          </w:p>
          <w:p w14:paraId="5C6C9893" w14:textId="77777777" w:rsidR="002243C7" w:rsidRDefault="002243C7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7 - </w:t>
            </w:r>
            <w:r w:rsidRPr="003364CC">
              <w:rPr>
                <w:rFonts w:ascii="Arial Narrow" w:hAnsi="Arial Narrow"/>
                <w:color w:val="000000"/>
                <w:sz w:val="20"/>
                <w:szCs w:val="20"/>
              </w:rPr>
              <w:t xml:space="preserve">Ostatné výdavky - externé služby (outsourcing); </w:t>
            </w:r>
          </w:p>
          <w:p w14:paraId="4D26223B" w14:textId="77777777" w:rsidR="002243C7" w:rsidRDefault="002243C7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8 - </w:t>
            </w:r>
            <w:r w:rsidRPr="003364CC">
              <w:rPr>
                <w:rFonts w:ascii="Arial Narrow" w:hAnsi="Arial Narrow"/>
                <w:color w:val="000000"/>
                <w:sz w:val="20"/>
                <w:szCs w:val="20"/>
              </w:rPr>
              <w:t xml:space="preserve">Finančné výdavky a poplatky; </w:t>
            </w:r>
          </w:p>
          <w:p w14:paraId="4AFC21AD" w14:textId="77777777" w:rsidR="002243C7" w:rsidRDefault="002243C7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9 - </w:t>
            </w:r>
            <w:r w:rsidRPr="003364CC">
              <w:rPr>
                <w:rFonts w:ascii="Arial Narrow" w:hAnsi="Arial Narrow"/>
                <w:color w:val="000000"/>
                <w:sz w:val="20"/>
                <w:szCs w:val="20"/>
              </w:rPr>
              <w:t xml:space="preserve">Generovanie príjmov z projektu; </w:t>
            </w:r>
          </w:p>
          <w:p w14:paraId="45A4C76F" w14:textId="77777777" w:rsidR="002243C7" w:rsidRDefault="002243C7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10 - Účinnosť</w:t>
            </w:r>
            <w:r w:rsidRPr="003364CC">
              <w:rPr>
                <w:rFonts w:ascii="Arial Narrow" w:hAnsi="Arial Narrow"/>
                <w:color w:val="000000"/>
                <w:sz w:val="20"/>
                <w:szCs w:val="20"/>
              </w:rPr>
              <w:t xml:space="preserve"> výdavkov; </w:t>
            </w:r>
          </w:p>
          <w:p w14:paraId="5D83C224" w14:textId="77777777" w:rsidR="002243C7" w:rsidRDefault="002243C7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11 - </w:t>
            </w:r>
            <w:r w:rsidRPr="003364CC">
              <w:rPr>
                <w:rFonts w:ascii="Arial Narrow" w:hAnsi="Arial Narrow"/>
                <w:color w:val="000000"/>
                <w:sz w:val="20"/>
                <w:szCs w:val="20"/>
              </w:rPr>
              <w:t xml:space="preserve">Krížové financovanie; </w:t>
            </w:r>
          </w:p>
          <w:p w14:paraId="22BBD099" w14:textId="77777777" w:rsidR="002243C7" w:rsidRDefault="002243C7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12 - </w:t>
            </w:r>
            <w:r w:rsidRPr="003364CC">
              <w:rPr>
                <w:rFonts w:ascii="Arial Narrow" w:hAnsi="Arial Narrow"/>
                <w:color w:val="000000"/>
                <w:sz w:val="20"/>
                <w:szCs w:val="20"/>
              </w:rPr>
              <w:t xml:space="preserve">Nákup použitého materiálu; </w:t>
            </w:r>
          </w:p>
          <w:p w14:paraId="1A3E382E" w14:textId="77777777" w:rsidR="002243C7" w:rsidRDefault="002243C7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13 - </w:t>
            </w:r>
            <w:r w:rsidRPr="003364CC">
              <w:rPr>
                <w:rFonts w:ascii="Arial Narrow" w:hAnsi="Arial Narrow"/>
                <w:color w:val="000000"/>
                <w:sz w:val="20"/>
                <w:szCs w:val="20"/>
              </w:rPr>
              <w:t xml:space="preserve">Nákup pozemkov; </w:t>
            </w:r>
          </w:p>
          <w:p w14:paraId="5FFDF1D5" w14:textId="77777777" w:rsidR="002243C7" w:rsidRDefault="002243C7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14 - </w:t>
            </w:r>
            <w:r w:rsidRPr="003364CC">
              <w:rPr>
                <w:rFonts w:ascii="Arial Narrow" w:hAnsi="Arial Narrow"/>
                <w:color w:val="000000"/>
                <w:sz w:val="20"/>
                <w:szCs w:val="20"/>
              </w:rPr>
              <w:t xml:space="preserve">Nákup stavieb; </w:t>
            </w:r>
          </w:p>
          <w:p w14:paraId="2C337044" w14:textId="77777777" w:rsidR="002243C7" w:rsidRDefault="002243C7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15 - </w:t>
            </w:r>
            <w:r w:rsidRPr="003364CC">
              <w:rPr>
                <w:rFonts w:ascii="Arial Narrow" w:hAnsi="Arial Narrow"/>
                <w:color w:val="000000"/>
                <w:sz w:val="20"/>
                <w:szCs w:val="20"/>
              </w:rPr>
              <w:t xml:space="preserve">Napĺňanie merateľných ukazovateľov projektu; </w:t>
            </w:r>
          </w:p>
          <w:p w14:paraId="4C66AC28" w14:textId="77777777" w:rsidR="002243C7" w:rsidRDefault="002243C7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16 - </w:t>
            </w:r>
            <w:r w:rsidRPr="003364CC">
              <w:rPr>
                <w:rFonts w:ascii="Arial Narrow" w:hAnsi="Arial Narrow"/>
                <w:color w:val="000000"/>
                <w:sz w:val="20"/>
                <w:szCs w:val="20"/>
              </w:rPr>
              <w:t xml:space="preserve">Neprekrývanie sa výdavkov; </w:t>
            </w:r>
          </w:p>
          <w:p w14:paraId="19E75100" w14:textId="77777777" w:rsidR="002243C7" w:rsidRDefault="002243C7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17 - </w:t>
            </w:r>
            <w:r w:rsidRPr="003364CC">
              <w:rPr>
                <w:rFonts w:ascii="Arial Narrow" w:hAnsi="Arial Narrow"/>
                <w:color w:val="000000"/>
                <w:sz w:val="20"/>
                <w:szCs w:val="20"/>
              </w:rPr>
              <w:t xml:space="preserve">Vykonanie stavebných prác; </w:t>
            </w:r>
          </w:p>
          <w:p w14:paraId="5A1B3801" w14:textId="77777777" w:rsidR="002243C7" w:rsidRDefault="002243C7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18 - </w:t>
            </w:r>
            <w:r w:rsidRPr="003364CC">
              <w:rPr>
                <w:rFonts w:ascii="Arial Narrow" w:hAnsi="Arial Narrow"/>
                <w:color w:val="000000"/>
                <w:sz w:val="20"/>
                <w:szCs w:val="20"/>
              </w:rPr>
              <w:t xml:space="preserve">Odpisy, režijné náklady a vecné príspevky; </w:t>
            </w:r>
          </w:p>
          <w:p w14:paraId="61405162" w14:textId="77777777" w:rsidR="002243C7" w:rsidRDefault="002243C7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19 - </w:t>
            </w:r>
            <w:r w:rsidRPr="003364CC">
              <w:rPr>
                <w:rFonts w:ascii="Arial Narrow" w:hAnsi="Arial Narrow"/>
                <w:color w:val="000000"/>
                <w:sz w:val="20"/>
                <w:szCs w:val="20"/>
              </w:rPr>
              <w:t xml:space="preserve">Opatrenia prijaté na základe vykonaných kontrol; </w:t>
            </w:r>
          </w:p>
          <w:p w14:paraId="7B7F0054" w14:textId="77777777" w:rsidR="002243C7" w:rsidRDefault="002243C7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20 - </w:t>
            </w:r>
            <w:r w:rsidRPr="003364CC">
              <w:rPr>
                <w:rFonts w:ascii="Arial Narrow" w:hAnsi="Arial Narrow"/>
                <w:color w:val="000000"/>
                <w:sz w:val="20"/>
                <w:szCs w:val="20"/>
              </w:rPr>
              <w:t xml:space="preserve">Osobné výdavky; </w:t>
            </w:r>
          </w:p>
          <w:p w14:paraId="523C8DA7" w14:textId="77777777" w:rsidR="002243C7" w:rsidRDefault="002243C7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21 - </w:t>
            </w:r>
            <w:r w:rsidRPr="003364CC">
              <w:rPr>
                <w:rFonts w:ascii="Arial Narrow" w:hAnsi="Arial Narrow"/>
                <w:color w:val="000000"/>
                <w:sz w:val="20"/>
                <w:szCs w:val="20"/>
              </w:rPr>
              <w:t>Štátna pomoc</w:t>
            </w:r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 a pomoc de minimis</w:t>
            </w:r>
            <w:r w:rsidRPr="003364CC">
              <w:rPr>
                <w:rFonts w:ascii="Arial Narrow" w:hAnsi="Arial Narrow"/>
                <w:color w:val="000000"/>
                <w:sz w:val="20"/>
                <w:szCs w:val="20"/>
              </w:rPr>
              <w:t xml:space="preserve">; </w:t>
            </w:r>
          </w:p>
          <w:p w14:paraId="78131250" w14:textId="77777777" w:rsidR="002243C7" w:rsidRDefault="002243C7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22 - </w:t>
            </w:r>
            <w:r w:rsidRPr="003364CC">
              <w:rPr>
                <w:rFonts w:ascii="Arial Narrow" w:hAnsi="Arial Narrow"/>
                <w:color w:val="000000"/>
                <w:sz w:val="20"/>
                <w:szCs w:val="20"/>
              </w:rPr>
              <w:t xml:space="preserve">Vecná, časová a územná oprávnenosť výdavkov; </w:t>
            </w:r>
          </w:p>
          <w:p w14:paraId="0EB26E51" w14:textId="77777777" w:rsidR="002243C7" w:rsidRDefault="002243C7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23 - </w:t>
            </w:r>
            <w:r w:rsidRPr="003364CC">
              <w:rPr>
                <w:rFonts w:ascii="Arial Narrow" w:hAnsi="Arial Narrow"/>
                <w:color w:val="000000"/>
                <w:sz w:val="20"/>
                <w:szCs w:val="20"/>
              </w:rPr>
              <w:t xml:space="preserve">Finančný prenájom a operatívny nájom; </w:t>
            </w:r>
          </w:p>
          <w:p w14:paraId="6E3ED896" w14:textId="77777777" w:rsidR="002243C7" w:rsidRDefault="002243C7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24 - </w:t>
            </w:r>
            <w:r w:rsidRPr="003364CC">
              <w:rPr>
                <w:rFonts w:ascii="Arial Narrow" w:hAnsi="Arial Narrow"/>
                <w:color w:val="000000"/>
                <w:sz w:val="20"/>
                <w:szCs w:val="20"/>
              </w:rPr>
              <w:t xml:space="preserve">Fyzická kontrola prebiehajúcich aktivít; </w:t>
            </w:r>
          </w:p>
          <w:p w14:paraId="7C07F769" w14:textId="77777777" w:rsidR="002243C7" w:rsidRDefault="002243C7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25 - </w:t>
            </w:r>
            <w:r w:rsidRPr="003364CC">
              <w:rPr>
                <w:rFonts w:ascii="Arial Narrow" w:hAnsi="Arial Narrow"/>
                <w:color w:val="000000"/>
                <w:sz w:val="20"/>
                <w:szCs w:val="20"/>
              </w:rPr>
              <w:t xml:space="preserve">Nakladanie s majetkom nadobudnutým z NFP; </w:t>
            </w:r>
          </w:p>
          <w:p w14:paraId="58AB8056" w14:textId="6CC820FB" w:rsidR="002243C7" w:rsidRDefault="002243C7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26 - </w:t>
            </w:r>
            <w:r w:rsidRPr="003364CC">
              <w:rPr>
                <w:rFonts w:ascii="Arial Narrow" w:hAnsi="Arial Narrow"/>
                <w:color w:val="000000"/>
                <w:sz w:val="20"/>
                <w:szCs w:val="20"/>
              </w:rPr>
              <w:t>Publicita projektu;</w:t>
            </w:r>
            <w:r w:rsidRPr="00A72539">
              <w:rPr>
                <w:rFonts w:ascii="Arial Narrow" w:hAnsi="Arial Narrow"/>
                <w:color w:val="000000"/>
                <w:sz w:val="20"/>
                <w:szCs w:val="20"/>
                <w:vertAlign w:val="superscript"/>
              </w:rPr>
              <w:fldChar w:fldCharType="begin"/>
            </w:r>
            <w:r w:rsidRPr="00A72539">
              <w:rPr>
                <w:rFonts w:ascii="Arial Narrow" w:hAnsi="Arial Narrow"/>
                <w:color w:val="000000"/>
                <w:sz w:val="20"/>
                <w:szCs w:val="20"/>
                <w:vertAlign w:val="superscript"/>
              </w:rPr>
              <w:instrText xml:space="preserve"> NOTEREF _Ref65827780 \h </w:instrText>
            </w:r>
            <w:r>
              <w:rPr>
                <w:rFonts w:ascii="Arial Narrow" w:hAnsi="Arial Narrow"/>
                <w:color w:val="000000"/>
                <w:sz w:val="20"/>
                <w:szCs w:val="20"/>
                <w:vertAlign w:val="superscript"/>
              </w:rPr>
              <w:instrText xml:space="preserve"> \* MERGEFORMAT </w:instrText>
            </w:r>
            <w:r w:rsidRPr="00A72539">
              <w:rPr>
                <w:rFonts w:ascii="Arial Narrow" w:hAnsi="Arial Narrow"/>
                <w:color w:val="000000"/>
                <w:sz w:val="20"/>
                <w:szCs w:val="20"/>
                <w:vertAlign w:val="superscript"/>
              </w:rPr>
            </w:r>
            <w:r w:rsidRPr="00A72539">
              <w:rPr>
                <w:rFonts w:ascii="Arial Narrow" w:hAnsi="Arial Narrow"/>
                <w:color w:val="000000"/>
                <w:sz w:val="20"/>
                <w:szCs w:val="20"/>
                <w:vertAlign w:val="superscript"/>
              </w:rPr>
              <w:fldChar w:fldCharType="separate"/>
            </w:r>
            <w:r w:rsidR="00925AF2">
              <w:rPr>
                <w:rFonts w:ascii="Arial Narrow" w:hAnsi="Arial Narrow"/>
                <w:color w:val="000000"/>
                <w:sz w:val="20"/>
                <w:szCs w:val="20"/>
                <w:vertAlign w:val="superscript"/>
              </w:rPr>
              <w:t>5</w:t>
            </w:r>
            <w:r w:rsidRPr="00A72539">
              <w:rPr>
                <w:rFonts w:ascii="Arial Narrow" w:hAnsi="Arial Narrow"/>
                <w:color w:val="000000"/>
                <w:sz w:val="20"/>
                <w:szCs w:val="20"/>
                <w:vertAlign w:val="superscript"/>
              </w:rPr>
              <w:fldChar w:fldCharType="end"/>
            </w:r>
          </w:p>
          <w:p w14:paraId="4667538F" w14:textId="77777777" w:rsidR="002243C7" w:rsidRDefault="002243C7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27 - </w:t>
            </w:r>
            <w:r w:rsidRPr="003364CC">
              <w:rPr>
                <w:rFonts w:ascii="Arial Narrow" w:hAnsi="Arial Narrow"/>
                <w:color w:val="000000"/>
                <w:sz w:val="20"/>
                <w:szCs w:val="20"/>
              </w:rPr>
              <w:t xml:space="preserve">Kontrola dokumentácie VO v rámci </w:t>
            </w:r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finančnej </w:t>
            </w:r>
            <w:r w:rsidRPr="003364CC">
              <w:rPr>
                <w:rFonts w:ascii="Arial Narrow" w:hAnsi="Arial Narrow"/>
                <w:color w:val="000000"/>
                <w:sz w:val="20"/>
                <w:szCs w:val="20"/>
              </w:rPr>
              <w:t xml:space="preserve">kontroly na mieste; </w:t>
            </w:r>
          </w:p>
          <w:p w14:paraId="04FD7982" w14:textId="77777777" w:rsidR="002243C7" w:rsidRDefault="002243C7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28 - </w:t>
            </w:r>
            <w:r w:rsidRPr="003364CC">
              <w:rPr>
                <w:rFonts w:ascii="Arial Narrow" w:hAnsi="Arial Narrow"/>
                <w:color w:val="000000"/>
                <w:sz w:val="20"/>
                <w:szCs w:val="20"/>
              </w:rPr>
              <w:t xml:space="preserve">Cieľová skupina a s ňou súvisiace dáta; </w:t>
            </w:r>
          </w:p>
          <w:p w14:paraId="0B2B1A91" w14:textId="77777777" w:rsidR="002243C7" w:rsidRDefault="002243C7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lastRenderedPageBreak/>
              <w:t xml:space="preserve">29 - </w:t>
            </w:r>
            <w:r w:rsidRPr="003364CC">
              <w:rPr>
                <w:rFonts w:ascii="Arial Narrow" w:hAnsi="Arial Narrow"/>
                <w:color w:val="000000"/>
                <w:sz w:val="20"/>
                <w:szCs w:val="20"/>
              </w:rPr>
              <w:t>Konflikt záujmov</w:t>
            </w:r>
          </w:p>
          <w:p w14:paraId="0FA6D1D8" w14:textId="77777777" w:rsidR="002243C7" w:rsidRPr="002243C7" w:rsidRDefault="002243C7" w:rsidP="00DC6714">
            <w:pPr>
              <w:rPr>
                <w:b/>
                <w:color w:val="000000"/>
                <w:sz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30 - Iný predmet kontroly definovaný RO </w:t>
            </w:r>
          </w:p>
        </w:tc>
      </w:tr>
      <w:tr w:rsidR="002243C7" w:rsidRPr="00F83000" w14:paraId="32CD3BD6" w14:textId="77777777" w:rsidTr="003D14A7">
        <w:trPr>
          <w:trHeight w:val="330"/>
        </w:trPr>
        <w:tc>
          <w:tcPr>
            <w:tcW w:w="2533" w:type="dxa"/>
            <w:gridSpan w:val="3"/>
            <w:vAlign w:val="center"/>
          </w:tcPr>
          <w:p w14:paraId="0D51736F" w14:textId="77777777" w:rsidR="002243C7" w:rsidRPr="002243C7" w:rsidRDefault="002243C7" w:rsidP="00F426CF">
            <w:pPr>
              <w:rPr>
                <w:rFonts w:ascii="Arial Narrow" w:hAnsi="Arial Narrow"/>
                <w:color w:val="000000"/>
                <w:sz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lastRenderedPageBreak/>
              <w:t>Forma kontroly:</w:t>
            </w:r>
          </w:p>
        </w:tc>
        <w:tc>
          <w:tcPr>
            <w:tcW w:w="6254" w:type="dxa"/>
            <w:gridSpan w:val="6"/>
            <w:vAlign w:val="center"/>
          </w:tcPr>
          <w:p w14:paraId="08C61982" w14:textId="6225B038" w:rsidR="002243C7" w:rsidRPr="002243C7" w:rsidRDefault="0018791C" w:rsidP="00F426CF">
            <w:pPr>
              <w:rPr>
                <w:rFonts w:ascii="Arial Narrow" w:hAnsi="Arial Narrow"/>
                <w:color w:val="000000"/>
                <w:sz w:val="20"/>
              </w:rPr>
            </w:pPr>
            <w:sdt>
              <w:sdtPr>
                <w:rPr>
                  <w:rFonts w:ascii="Arial Narrow" w:hAnsi="Arial Narrow"/>
                  <w:color w:val="000000"/>
                  <w:sz w:val="20"/>
                  <w:szCs w:val="20"/>
                </w:rPr>
                <w:alias w:val="forma finančnej kontroly"/>
                <w:tag w:val="typ finančnej kontroly"/>
                <w:id w:val="-297225600"/>
                <w:placeholder>
                  <w:docPart w:val="A1779111BF6E427E8FDB130465E76F0F"/>
                </w:placeholder>
                <w:showingPlcHdr/>
                <w:comboBox>
                  <w:listItem w:value="Vyberte položku."/>
                  <w:listItem w:displayText="Administratívna finančná kontrola - úplná kontrola ŽoP" w:value="Administratívna finančná kontrola - úplná kontrola ŽoP"/>
                  <w:listItem w:displayText="Administratívna finančná kontrola - formálna kontrola ŽoP" w:value="Administratívna finančná kontrola - formálna kontrola ŽoP"/>
                  <w:listItem w:displayText="Administratívna finančná kontola - úplná kotrola ŽoP a finančná kontrola na mieste" w:value="Administratívna finančná kontola - úplná kotrola ŽoP a finančná kontrola na mieste"/>
                  <w:listItem w:displayText="Administratívna finančná kontrola - formálna kontrola ŽoP a finančná kontrola na mieste" w:value="Administratívna finančná kontrola - formálna kontrola ŽoP a finančná kontrola na mieste"/>
                  <w:listItem w:displayText="Finančná kontrola na mieste" w:value="Finančná kontrola na mieste"/>
                  <w:listItem w:displayText="Opätovná administratívna finančná kontrola - úplná kontrola ŽoP" w:value="Opätovná administratívna finančná kontrola - úplná kontrola ŽoP"/>
                  <w:listItem w:displayText="Opätovná administratívna finančná kontrola - formálna kontrola ŽoP" w:value="Opätovná administratívna finančná kontrola - formálna kontrola ŽoP"/>
                  <w:listItem w:displayText="Opätovná administratívna finančná kontrola - úplná kontrola ŽoP a finančná kontrola na mieste" w:value="Opätovná administratívna finančná kontrola - úplná kontrola ŽoP a finančná kontrola na mieste"/>
                  <w:listItem w:displayText="Opätovná administratívna finančná kontrola - formálna kontrola ŽoP a finančná kontrola na mieste" w:value="Opätovná administratívna finančná kontrola - formálna kontrola ŽoP a finančná kontrola na mieste"/>
                  <w:listItem w:displayText="Opätovná finančná kontrola na mieste" w:value="Opätovná finančná kontrola na mieste"/>
                </w:comboBox>
              </w:sdtPr>
              <w:sdtEndPr/>
              <w:sdtContent>
                <w:r w:rsidR="002577FA" w:rsidRPr="003D14A7">
                  <w:rPr>
                    <w:rStyle w:val="Zstupntext"/>
                  </w:rPr>
                  <w:t>Vyberte položku.</w:t>
                </w:r>
              </w:sdtContent>
            </w:sdt>
          </w:p>
        </w:tc>
      </w:tr>
      <w:tr w:rsidR="00921DEB" w:rsidRPr="00F83000" w14:paraId="34D93407" w14:textId="77777777" w:rsidTr="003D14A7">
        <w:trPr>
          <w:trHeight w:val="375"/>
        </w:trPr>
        <w:tc>
          <w:tcPr>
            <w:tcW w:w="8787" w:type="dxa"/>
            <w:gridSpan w:val="9"/>
            <w:shd w:val="clear" w:color="auto" w:fill="CCC0D9" w:themeFill="accent4" w:themeFillTint="66"/>
            <w:vAlign w:val="center"/>
          </w:tcPr>
          <w:p w14:paraId="63FE7B9D" w14:textId="4F875735" w:rsidR="00921DEB" w:rsidRPr="002243C7" w:rsidRDefault="00921DEB" w:rsidP="002243C7">
            <w:pPr>
              <w:jc w:val="center"/>
              <w:rPr>
                <w:rFonts w:ascii="Arial Narrow" w:hAnsi="Arial Narrow"/>
                <w:b/>
                <w:color w:val="000000"/>
                <w:sz w:val="20"/>
              </w:rPr>
            </w:pPr>
            <w:r>
              <w:rPr>
                <w:rFonts w:ascii="Arial Narrow" w:hAnsi="Arial Narrow"/>
                <w:b/>
                <w:color w:val="000000"/>
                <w:sz w:val="20"/>
                <w:szCs w:val="20"/>
              </w:rPr>
              <w:t>Kontrolné otázky</w:t>
            </w:r>
            <w:r>
              <w:rPr>
                <w:rStyle w:val="Odkaznapoznmkupodiarou"/>
                <w:rFonts w:ascii="Arial Narrow" w:hAnsi="Arial Narrow"/>
                <w:b/>
                <w:color w:val="000000"/>
                <w:sz w:val="20"/>
                <w:szCs w:val="20"/>
              </w:rPr>
              <w:footnoteReference w:id="7"/>
            </w:r>
          </w:p>
        </w:tc>
      </w:tr>
      <w:tr w:rsidR="00F426CF" w:rsidRPr="00F426CF" w14:paraId="584E3738" w14:textId="77777777" w:rsidTr="003D14A7">
        <w:trPr>
          <w:gridAfter w:val="1"/>
          <w:wAfter w:w="8" w:type="dxa"/>
          <w:trHeight w:val="300"/>
        </w:trPr>
        <w:tc>
          <w:tcPr>
            <w:tcW w:w="8779" w:type="dxa"/>
            <w:gridSpan w:val="8"/>
            <w:shd w:val="clear" w:color="auto" w:fill="60497A"/>
            <w:vAlign w:val="center"/>
            <w:hideMark/>
          </w:tcPr>
          <w:p w14:paraId="0F700A77" w14:textId="77777777" w:rsidR="00F426CF" w:rsidRPr="00F426CF" w:rsidRDefault="00F426CF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1 - Skutočné dodanie výkonov, tovarov, poskytnutie služieb a vykonanie prác</w:t>
            </w:r>
          </w:p>
        </w:tc>
      </w:tr>
      <w:tr w:rsidR="00795E2B" w:rsidRPr="00F426CF" w14:paraId="62CE2B31" w14:textId="77777777" w:rsidTr="00795E2B">
        <w:trPr>
          <w:gridAfter w:val="1"/>
          <w:wAfter w:w="8" w:type="dxa"/>
          <w:trHeight w:val="330"/>
        </w:trPr>
        <w:tc>
          <w:tcPr>
            <w:tcW w:w="1050" w:type="dxa"/>
            <w:shd w:val="clear" w:color="auto" w:fill="60497A"/>
            <w:vAlign w:val="center"/>
            <w:hideMark/>
          </w:tcPr>
          <w:p w14:paraId="1BB5AF93" w14:textId="7770E81E" w:rsidR="00E05C21" w:rsidRPr="003D14A7" w:rsidRDefault="00E05C21" w:rsidP="277050EB">
            <w:pPr>
              <w:jc w:val="center"/>
              <w:rPr>
                <w:color w:val="000000" w:themeColor="text1"/>
                <w:vertAlign w:val="superscript"/>
              </w:rPr>
            </w:pPr>
            <w:r w:rsidRPr="003D14A7">
              <w:rPr>
                <w:b/>
                <w:color w:val="FFFFFF" w:themeColor="background1"/>
                <w:sz w:val="20"/>
              </w:rPr>
              <w:t>P. č.</w:t>
            </w:r>
            <w:ins w:id="22" w:author="Autor">
              <w:r w:rsidRPr="277050EB">
                <w:rPr>
                  <w:rStyle w:val="Odkaznavysvetlivku"/>
                  <w:color w:val="FFFFFF" w:themeColor="background1"/>
                  <w:sz w:val="20"/>
                  <w:szCs w:val="20"/>
                </w:rPr>
                <w:endnoteReference w:id="2"/>
              </w:r>
              <w:r w:rsidR="004339E6" w:rsidRPr="277050EB">
                <w:rPr>
                  <w:color w:val="FFFFFF" w:themeColor="background1"/>
                  <w:sz w:val="20"/>
                  <w:szCs w:val="20"/>
                </w:rPr>
                <w:t xml:space="preserve"> </w:t>
              </w:r>
              <w:r w:rsidR="0010370D">
                <w:rPr>
                  <w:color w:val="FFFFFF" w:themeColor="background1"/>
                  <w:sz w:val="20"/>
                  <w:szCs w:val="20"/>
                </w:rPr>
                <w:t>*</w:t>
              </w:r>
            </w:ins>
          </w:p>
        </w:tc>
        <w:tc>
          <w:tcPr>
            <w:tcW w:w="4111" w:type="dxa"/>
            <w:gridSpan w:val="3"/>
            <w:shd w:val="clear" w:color="auto" w:fill="60497A"/>
            <w:vAlign w:val="center"/>
            <w:hideMark/>
          </w:tcPr>
          <w:p w14:paraId="36B5C9BB" w14:textId="77777777" w:rsidR="00E05C21" w:rsidRPr="003D14A7" w:rsidRDefault="00E05C21" w:rsidP="00F426CF">
            <w:pPr>
              <w:rPr>
                <w:b/>
                <w:color w:val="FFFFFF"/>
                <w:sz w:val="20"/>
              </w:rPr>
            </w:pPr>
            <w:r w:rsidRPr="003D14A7">
              <w:rPr>
                <w:b/>
                <w:color w:val="FFFFFF"/>
                <w:sz w:val="20"/>
              </w:rPr>
              <w:t>Kontrolné otázky</w:t>
            </w:r>
          </w:p>
        </w:tc>
        <w:tc>
          <w:tcPr>
            <w:tcW w:w="567" w:type="dxa"/>
            <w:shd w:val="clear" w:color="auto" w:fill="60497A"/>
            <w:vAlign w:val="center"/>
            <w:hideMark/>
          </w:tcPr>
          <w:p w14:paraId="7708CAFF" w14:textId="77777777" w:rsidR="00E05C21" w:rsidRPr="003D14A7" w:rsidRDefault="00E05C21" w:rsidP="00F426CF">
            <w:pPr>
              <w:jc w:val="center"/>
              <w:rPr>
                <w:rFonts w:ascii="Arial Narrow" w:hAnsi="Arial Narrow"/>
                <w:b/>
                <w:color w:val="FFFFFF"/>
                <w:sz w:val="20"/>
              </w:rPr>
            </w:pPr>
            <w:r w:rsidRPr="003D14A7">
              <w:rPr>
                <w:rFonts w:ascii="Arial Narrow" w:hAnsi="Arial Narrow"/>
                <w:b/>
                <w:color w:val="FFFFFF"/>
                <w:sz w:val="20"/>
              </w:rPr>
              <w:t>áno</w:t>
            </w:r>
          </w:p>
        </w:tc>
        <w:tc>
          <w:tcPr>
            <w:tcW w:w="567" w:type="dxa"/>
            <w:shd w:val="clear" w:color="auto" w:fill="60497A"/>
            <w:vAlign w:val="center"/>
            <w:hideMark/>
          </w:tcPr>
          <w:p w14:paraId="27607E17" w14:textId="77777777" w:rsidR="00E05C21" w:rsidRPr="003D14A7" w:rsidRDefault="00E05C21" w:rsidP="00F426CF">
            <w:pPr>
              <w:jc w:val="center"/>
              <w:rPr>
                <w:rFonts w:ascii="Arial Narrow" w:hAnsi="Arial Narrow"/>
                <w:b/>
                <w:color w:val="FFFFFF"/>
                <w:sz w:val="20"/>
              </w:rPr>
            </w:pPr>
            <w:r w:rsidRPr="003D14A7">
              <w:rPr>
                <w:rFonts w:ascii="Arial Narrow" w:hAnsi="Arial Narrow"/>
                <w:b/>
                <w:color w:val="FFFFFF"/>
                <w:sz w:val="20"/>
              </w:rPr>
              <w:t>nie</w:t>
            </w:r>
          </w:p>
        </w:tc>
        <w:tc>
          <w:tcPr>
            <w:tcW w:w="708" w:type="dxa"/>
            <w:shd w:val="clear" w:color="auto" w:fill="60497A"/>
            <w:vAlign w:val="center"/>
            <w:hideMark/>
          </w:tcPr>
          <w:p w14:paraId="3BD21019" w14:textId="77777777" w:rsidR="00E05C21" w:rsidRPr="003D14A7" w:rsidRDefault="00E05C21" w:rsidP="00F426CF">
            <w:pPr>
              <w:jc w:val="center"/>
              <w:rPr>
                <w:rFonts w:ascii="Arial Narrow" w:hAnsi="Arial Narrow"/>
                <w:b/>
                <w:color w:val="FFFFFF"/>
                <w:sz w:val="20"/>
              </w:rPr>
            </w:pPr>
            <w:r w:rsidRPr="003D14A7">
              <w:rPr>
                <w:rFonts w:ascii="Arial Narrow" w:hAnsi="Arial Narrow"/>
                <w:b/>
                <w:color w:val="FFFFFF"/>
                <w:sz w:val="20"/>
              </w:rPr>
              <w:t>netýka sa</w:t>
            </w:r>
          </w:p>
        </w:tc>
        <w:tc>
          <w:tcPr>
            <w:tcW w:w="1776" w:type="dxa"/>
            <w:shd w:val="clear" w:color="auto" w:fill="60497A"/>
            <w:vAlign w:val="center"/>
            <w:hideMark/>
          </w:tcPr>
          <w:p w14:paraId="04C05D76" w14:textId="40B57DE7" w:rsidR="00E05C21" w:rsidRPr="003D14A7" w:rsidRDefault="00C679E7" w:rsidP="00602A26">
            <w:pPr>
              <w:jc w:val="center"/>
              <w:rPr>
                <w:rFonts w:ascii="Arial Narrow" w:hAnsi="Arial Narrow"/>
                <w:b/>
                <w:color w:val="FFFFFF"/>
                <w:sz w:val="20"/>
              </w:rPr>
            </w:pPr>
            <w:r w:rsidRPr="003D14A7">
              <w:rPr>
                <w:rFonts w:ascii="Arial Narrow" w:hAnsi="Arial Narrow"/>
                <w:b/>
                <w:color w:val="FFFFFF"/>
                <w:sz w:val="20"/>
              </w:rPr>
              <w:t>Poznámka</w:t>
            </w:r>
            <w:bookmarkStart w:id="25" w:name="_Ref97647143"/>
            <w:bookmarkStart w:id="26" w:name="_Ref65827975"/>
            <w:r w:rsidR="00790CA5" w:rsidRPr="003D14A7">
              <w:rPr>
                <w:rStyle w:val="Odkaznapoznmkupodiarou"/>
                <w:rFonts w:ascii="Arial Narrow" w:hAnsi="Arial Narrow"/>
                <w:b/>
                <w:color w:val="FFFFFF"/>
                <w:sz w:val="20"/>
              </w:rPr>
              <w:footnoteReference w:id="8"/>
            </w:r>
            <w:bookmarkEnd w:id="25"/>
            <w:bookmarkEnd w:id="26"/>
          </w:p>
        </w:tc>
      </w:tr>
      <w:tr w:rsidR="00D121E9" w:rsidRPr="00F426CF" w14:paraId="421A89DA" w14:textId="77777777" w:rsidTr="003D14A7">
        <w:trPr>
          <w:gridAfter w:val="1"/>
          <w:wAfter w:w="8" w:type="dxa"/>
          <w:trHeight w:val="440"/>
        </w:trPr>
        <w:tc>
          <w:tcPr>
            <w:tcW w:w="1050" w:type="dxa"/>
            <w:vAlign w:val="center"/>
            <w:hideMark/>
          </w:tcPr>
          <w:p w14:paraId="4256215C" w14:textId="77777777" w:rsidR="00D121E9" w:rsidRPr="00F426CF" w:rsidRDefault="00D121E9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1.1</w:t>
            </w:r>
          </w:p>
        </w:tc>
        <w:tc>
          <w:tcPr>
            <w:tcW w:w="4111" w:type="dxa"/>
            <w:gridSpan w:val="3"/>
            <w:vAlign w:val="center"/>
            <w:hideMark/>
          </w:tcPr>
          <w:p w14:paraId="51CFB92F" w14:textId="77777777" w:rsidR="00D121E9" w:rsidRPr="00F426CF" w:rsidRDefault="00D121E9" w:rsidP="002243C7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Zodpovedajú tovary, služby a práce deklarované na účtovných dokladoch rovnocennej dôkaznej hodnoty, resp. dokumentácii, ktorá ich nahradzuje a ktoré boli nárokované na RO spolu so ŽoP skutočnosti?</w:t>
            </w:r>
          </w:p>
        </w:tc>
        <w:tc>
          <w:tcPr>
            <w:tcW w:w="567" w:type="dxa"/>
            <w:vAlign w:val="center"/>
            <w:hideMark/>
          </w:tcPr>
          <w:p w14:paraId="290033EA" w14:textId="77777777" w:rsidR="00D121E9" w:rsidRPr="00F426CF" w:rsidRDefault="00D121E9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07D46ACF" w14:textId="77777777" w:rsidR="00D121E9" w:rsidRPr="00F426CF" w:rsidRDefault="00D121E9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center"/>
            <w:hideMark/>
          </w:tcPr>
          <w:p w14:paraId="7B122FA8" w14:textId="77777777" w:rsidR="00D121E9" w:rsidRPr="00F426CF" w:rsidRDefault="00D121E9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76" w:type="dxa"/>
            <w:vAlign w:val="center"/>
            <w:hideMark/>
          </w:tcPr>
          <w:p w14:paraId="03BB4389" w14:textId="77777777" w:rsidR="00D121E9" w:rsidRPr="00F426CF" w:rsidRDefault="00D121E9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4339E6" w:rsidRPr="00F426CF" w14:paraId="5DAC6941" w14:textId="77777777" w:rsidTr="003D14A7">
        <w:trPr>
          <w:gridAfter w:val="1"/>
          <w:wAfter w:w="8" w:type="dxa"/>
          <w:trHeight w:val="510"/>
        </w:trPr>
        <w:tc>
          <w:tcPr>
            <w:tcW w:w="1050" w:type="dxa"/>
            <w:vAlign w:val="center"/>
            <w:hideMark/>
          </w:tcPr>
          <w:p w14:paraId="1A7907B9" w14:textId="4185D09E" w:rsidR="004339E6" w:rsidRPr="003D14A7" w:rsidRDefault="004339E6" w:rsidP="277050EB">
            <w:pPr>
              <w:jc w:val="center"/>
              <w:rPr>
                <w:color w:val="000000"/>
                <w:sz w:val="20"/>
                <w:vertAlign w:val="superscript"/>
              </w:rPr>
            </w:pPr>
            <w:r w:rsidRPr="003D14A7">
              <w:rPr>
                <w:color w:val="000000" w:themeColor="text1"/>
                <w:sz w:val="20"/>
              </w:rPr>
              <w:t>1.2</w:t>
            </w:r>
            <w:ins w:id="27" w:author="Autor">
              <w:r w:rsidR="0010370D">
                <w:rPr>
                  <w:color w:val="000000" w:themeColor="text1"/>
                  <w:sz w:val="20"/>
                  <w:szCs w:val="20"/>
                </w:rPr>
                <w:t>*</w:t>
              </w:r>
            </w:ins>
          </w:p>
        </w:tc>
        <w:tc>
          <w:tcPr>
            <w:tcW w:w="4111" w:type="dxa"/>
            <w:gridSpan w:val="3"/>
            <w:vAlign w:val="center"/>
            <w:hideMark/>
          </w:tcPr>
          <w:p w14:paraId="7F33EEA0" w14:textId="2BA26315" w:rsidR="004339E6" w:rsidRPr="00F426CF" w:rsidRDefault="004339E6" w:rsidP="002243C7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Bol preukázaný súlad realizácie aktivít projektu s podmienkami </w:t>
            </w:r>
            <w:r>
              <w:rPr>
                <w:color w:val="000000"/>
                <w:sz w:val="20"/>
                <w:szCs w:val="20"/>
              </w:rPr>
              <w:t>Zmluv</w:t>
            </w:r>
            <w:r w:rsidRPr="00F426CF">
              <w:rPr>
                <w:color w:val="000000"/>
                <w:sz w:val="20"/>
                <w:szCs w:val="20"/>
              </w:rPr>
              <w:t xml:space="preserve">y </w:t>
            </w:r>
            <w:r>
              <w:rPr>
                <w:color w:val="000000"/>
                <w:sz w:val="20"/>
                <w:szCs w:val="20"/>
              </w:rPr>
              <w:t xml:space="preserve">o NFP </w:t>
            </w:r>
            <w:r w:rsidRPr="00F426CF">
              <w:rPr>
                <w:color w:val="000000"/>
                <w:sz w:val="20"/>
                <w:szCs w:val="20"/>
              </w:rPr>
              <w:t>(s cieľmi projektu vyjadrenými ukazovateľmi, rozpočtom, harmonogramom realizácie aktivít projektu a pod.)?</w:t>
            </w:r>
          </w:p>
        </w:tc>
        <w:tc>
          <w:tcPr>
            <w:tcW w:w="567" w:type="dxa"/>
            <w:vAlign w:val="center"/>
            <w:hideMark/>
          </w:tcPr>
          <w:p w14:paraId="06567C78" w14:textId="77777777" w:rsidR="004339E6" w:rsidRPr="00F426CF" w:rsidRDefault="004339E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3EF1C350" w14:textId="77777777" w:rsidR="004339E6" w:rsidRPr="00F426CF" w:rsidRDefault="004339E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center"/>
            <w:hideMark/>
          </w:tcPr>
          <w:p w14:paraId="5BDEA4FC" w14:textId="77777777" w:rsidR="004339E6" w:rsidRPr="00F426CF" w:rsidRDefault="004339E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76" w:type="dxa"/>
            <w:vAlign w:val="center"/>
            <w:hideMark/>
          </w:tcPr>
          <w:p w14:paraId="076C37FC" w14:textId="77777777" w:rsidR="004339E6" w:rsidRPr="00F426CF" w:rsidRDefault="004339E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962457" w:rsidRPr="00F426CF" w14:paraId="1696A43A" w14:textId="77777777" w:rsidTr="003D14A7">
        <w:trPr>
          <w:gridAfter w:val="1"/>
          <w:wAfter w:w="8" w:type="dxa"/>
          <w:trHeight w:val="315"/>
        </w:trPr>
        <w:tc>
          <w:tcPr>
            <w:tcW w:w="1050" w:type="dxa"/>
            <w:vAlign w:val="center"/>
            <w:hideMark/>
          </w:tcPr>
          <w:p w14:paraId="0E9AE13F" w14:textId="77777777" w:rsidR="00962457" w:rsidRPr="00F426CF" w:rsidRDefault="00962457" w:rsidP="00F426C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1.3</w:t>
            </w:r>
          </w:p>
        </w:tc>
        <w:tc>
          <w:tcPr>
            <w:tcW w:w="4111" w:type="dxa"/>
            <w:gridSpan w:val="3"/>
            <w:vAlign w:val="center"/>
            <w:hideMark/>
          </w:tcPr>
          <w:p w14:paraId="74B960F6" w14:textId="20227208" w:rsidR="00962457" w:rsidRPr="00954D48" w:rsidRDefault="00962457" w:rsidP="002243C7">
            <w:pPr>
              <w:jc w:val="both"/>
              <w:rPr>
                <w:color w:val="000000"/>
                <w:sz w:val="20"/>
                <w:szCs w:val="20"/>
              </w:rPr>
            </w:pPr>
            <w:r w:rsidRPr="00954D48">
              <w:rPr>
                <w:color w:val="000000"/>
                <w:sz w:val="20"/>
                <w:szCs w:val="20"/>
              </w:rPr>
              <w:t>Bolo dodržané splnenie podmienky poskytnutia príspevku, ktorou žiadateľ deklaroval súlad projektu s cieľmi horizontálneho princípu - Udržateľný rozvoj?</w:t>
            </w:r>
          </w:p>
        </w:tc>
        <w:tc>
          <w:tcPr>
            <w:tcW w:w="567" w:type="dxa"/>
            <w:vAlign w:val="center"/>
            <w:hideMark/>
          </w:tcPr>
          <w:p w14:paraId="06C9B39C" w14:textId="77777777" w:rsidR="00962457" w:rsidRPr="00F426CF" w:rsidRDefault="0096245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02FC0D11" w14:textId="77777777" w:rsidR="00962457" w:rsidRPr="00F426CF" w:rsidRDefault="0096245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center"/>
            <w:hideMark/>
          </w:tcPr>
          <w:p w14:paraId="1A8DEACB" w14:textId="77777777" w:rsidR="00962457" w:rsidRPr="00F426CF" w:rsidRDefault="0096245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76" w:type="dxa"/>
            <w:vAlign w:val="center"/>
            <w:hideMark/>
          </w:tcPr>
          <w:p w14:paraId="51752844" w14:textId="77777777" w:rsidR="00962457" w:rsidRPr="00F426CF" w:rsidRDefault="00962457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962457" w:rsidRPr="00F426CF" w14:paraId="667681BC" w14:textId="77777777" w:rsidTr="003D14A7">
        <w:trPr>
          <w:gridAfter w:val="1"/>
          <w:wAfter w:w="8" w:type="dxa"/>
          <w:trHeight w:val="315"/>
        </w:trPr>
        <w:tc>
          <w:tcPr>
            <w:tcW w:w="1050" w:type="dxa"/>
            <w:vAlign w:val="center"/>
            <w:hideMark/>
          </w:tcPr>
          <w:p w14:paraId="0313C0BB" w14:textId="77777777" w:rsidR="00962457" w:rsidRPr="00F426CF" w:rsidRDefault="00962457" w:rsidP="00F426C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1.4</w:t>
            </w:r>
          </w:p>
        </w:tc>
        <w:tc>
          <w:tcPr>
            <w:tcW w:w="4111" w:type="dxa"/>
            <w:gridSpan w:val="3"/>
            <w:vAlign w:val="center"/>
            <w:hideMark/>
          </w:tcPr>
          <w:p w14:paraId="71DCD934" w14:textId="77F5237C" w:rsidR="00962457" w:rsidRPr="00954D48" w:rsidRDefault="00962457" w:rsidP="002243C7">
            <w:pPr>
              <w:jc w:val="both"/>
              <w:rPr>
                <w:color w:val="000000"/>
                <w:sz w:val="20"/>
                <w:szCs w:val="20"/>
              </w:rPr>
            </w:pPr>
            <w:r w:rsidRPr="00954D48">
              <w:rPr>
                <w:color w:val="000000"/>
                <w:sz w:val="20"/>
                <w:szCs w:val="20"/>
              </w:rPr>
              <w:t>Bolo dodržané splnenie podmienky poskytnutia príspevku, ktorou žiadateľ deklaroval súlad projektu s cieľmi  horizontálnych princíp</w:t>
            </w:r>
            <w:r w:rsidRPr="000405A6">
              <w:rPr>
                <w:color w:val="000000"/>
                <w:sz w:val="20"/>
                <w:szCs w:val="20"/>
              </w:rPr>
              <w:t>ov - rovnosť mužov a žien a nediskriminácia?</w:t>
            </w:r>
          </w:p>
        </w:tc>
        <w:tc>
          <w:tcPr>
            <w:tcW w:w="567" w:type="dxa"/>
            <w:vAlign w:val="center"/>
            <w:hideMark/>
          </w:tcPr>
          <w:p w14:paraId="4085A02B" w14:textId="77777777" w:rsidR="00962457" w:rsidRPr="00F426CF" w:rsidRDefault="0096245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615E6A42" w14:textId="77777777" w:rsidR="00962457" w:rsidRPr="00F426CF" w:rsidRDefault="0096245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center"/>
            <w:hideMark/>
          </w:tcPr>
          <w:p w14:paraId="7E1F619B" w14:textId="77777777" w:rsidR="00962457" w:rsidRPr="00F426CF" w:rsidRDefault="0096245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76" w:type="dxa"/>
            <w:vAlign w:val="center"/>
            <w:hideMark/>
          </w:tcPr>
          <w:p w14:paraId="14F06C46" w14:textId="77777777" w:rsidR="00962457" w:rsidRPr="00F426CF" w:rsidRDefault="00962457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E6080" w:rsidRPr="00F426CF" w14:paraId="72EC344C" w14:textId="77777777" w:rsidTr="003D14A7">
        <w:trPr>
          <w:gridAfter w:val="1"/>
          <w:wAfter w:w="8" w:type="dxa"/>
          <w:trHeight w:val="510"/>
        </w:trPr>
        <w:tc>
          <w:tcPr>
            <w:tcW w:w="1050" w:type="dxa"/>
            <w:vAlign w:val="center"/>
            <w:hideMark/>
          </w:tcPr>
          <w:p w14:paraId="4B0E539C" w14:textId="77777777" w:rsidR="00FE6080" w:rsidRPr="00F426CF" w:rsidRDefault="00FE6080" w:rsidP="00F426C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1.5</w:t>
            </w:r>
          </w:p>
        </w:tc>
        <w:tc>
          <w:tcPr>
            <w:tcW w:w="4111" w:type="dxa"/>
            <w:gridSpan w:val="3"/>
            <w:vAlign w:val="center"/>
            <w:hideMark/>
          </w:tcPr>
          <w:p w14:paraId="40C654A2" w14:textId="77777777" w:rsidR="00FE6080" w:rsidRPr="00954D48" w:rsidRDefault="00FE6080" w:rsidP="002243C7">
            <w:pPr>
              <w:jc w:val="both"/>
              <w:rPr>
                <w:color w:val="000000"/>
                <w:sz w:val="20"/>
                <w:szCs w:val="20"/>
              </w:rPr>
            </w:pPr>
            <w:r w:rsidRPr="00954D48">
              <w:rPr>
                <w:color w:val="000000"/>
                <w:sz w:val="20"/>
                <w:szCs w:val="20"/>
              </w:rPr>
              <w:t>Je ukončenie činností realizovaného projektu prijímateľa spôsobené zmenou povahy vlastníctva podporeného projektu?</w:t>
            </w:r>
          </w:p>
        </w:tc>
        <w:tc>
          <w:tcPr>
            <w:tcW w:w="567" w:type="dxa"/>
            <w:vAlign w:val="center"/>
            <w:hideMark/>
          </w:tcPr>
          <w:p w14:paraId="13A9B494" w14:textId="77777777" w:rsidR="00FE6080" w:rsidRPr="00F426CF" w:rsidRDefault="00FE6080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7081508E" w14:textId="77777777" w:rsidR="00FE6080" w:rsidRPr="00F426CF" w:rsidRDefault="00FE6080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center"/>
            <w:hideMark/>
          </w:tcPr>
          <w:p w14:paraId="2BFC39AB" w14:textId="77777777" w:rsidR="00FE6080" w:rsidRPr="00F426CF" w:rsidRDefault="00FE6080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76" w:type="dxa"/>
            <w:vAlign w:val="center"/>
            <w:hideMark/>
          </w:tcPr>
          <w:p w14:paraId="063D261F" w14:textId="77777777" w:rsidR="00FE6080" w:rsidRPr="00F426CF" w:rsidRDefault="00FE6080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E6080" w:rsidRPr="00F426CF" w14:paraId="2BD7EB4F" w14:textId="77777777" w:rsidTr="003D14A7">
        <w:trPr>
          <w:gridAfter w:val="1"/>
          <w:wAfter w:w="8" w:type="dxa"/>
          <w:trHeight w:val="765"/>
        </w:trPr>
        <w:tc>
          <w:tcPr>
            <w:tcW w:w="1050" w:type="dxa"/>
            <w:vAlign w:val="center"/>
            <w:hideMark/>
          </w:tcPr>
          <w:p w14:paraId="3546F745" w14:textId="77777777" w:rsidR="00FE6080" w:rsidRPr="00F426CF" w:rsidRDefault="00FE6080" w:rsidP="00F426C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1.6</w:t>
            </w:r>
          </w:p>
        </w:tc>
        <w:tc>
          <w:tcPr>
            <w:tcW w:w="4111" w:type="dxa"/>
            <w:gridSpan w:val="3"/>
            <w:vAlign w:val="center"/>
            <w:hideMark/>
          </w:tcPr>
          <w:p w14:paraId="79A45E8D" w14:textId="77777777" w:rsidR="00FE6080" w:rsidRPr="00F426CF" w:rsidRDefault="00FE6080" w:rsidP="002243C7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Bola v rámci realizovaného projektu identifikovaná podstatná zmena projektu, ktorá predstavuje neoprávnenú výhodu pre subjekt súkromného sektora alebo pre subjekt verejnej správy?</w:t>
            </w:r>
          </w:p>
        </w:tc>
        <w:tc>
          <w:tcPr>
            <w:tcW w:w="567" w:type="dxa"/>
            <w:vAlign w:val="center"/>
            <w:hideMark/>
          </w:tcPr>
          <w:p w14:paraId="31CC39DD" w14:textId="77777777" w:rsidR="00FE6080" w:rsidRPr="00F426CF" w:rsidRDefault="00FE6080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02D4A9D5" w14:textId="77777777" w:rsidR="00FE6080" w:rsidRPr="00F426CF" w:rsidRDefault="00FE6080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center"/>
            <w:hideMark/>
          </w:tcPr>
          <w:p w14:paraId="3383FBFD" w14:textId="77777777" w:rsidR="00FE6080" w:rsidRPr="00F426CF" w:rsidRDefault="00FE6080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76" w:type="dxa"/>
            <w:vAlign w:val="center"/>
            <w:hideMark/>
          </w:tcPr>
          <w:p w14:paraId="6966E7CF" w14:textId="77777777" w:rsidR="00FE6080" w:rsidRPr="00F426CF" w:rsidRDefault="00FE6080" w:rsidP="00F426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FE6080" w:rsidRPr="00F426CF" w14:paraId="467609D8" w14:textId="77777777" w:rsidTr="003D14A7">
        <w:trPr>
          <w:gridAfter w:val="1"/>
          <w:wAfter w:w="8" w:type="dxa"/>
          <w:trHeight w:val="510"/>
        </w:trPr>
        <w:tc>
          <w:tcPr>
            <w:tcW w:w="1050" w:type="dxa"/>
            <w:vAlign w:val="center"/>
            <w:hideMark/>
          </w:tcPr>
          <w:p w14:paraId="19C5C027" w14:textId="77777777" w:rsidR="00FE6080" w:rsidRPr="00F426CF" w:rsidRDefault="00FE6080" w:rsidP="00F426C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1.7</w:t>
            </w:r>
          </w:p>
        </w:tc>
        <w:tc>
          <w:tcPr>
            <w:tcW w:w="4111" w:type="dxa"/>
            <w:gridSpan w:val="3"/>
            <w:vAlign w:val="center"/>
            <w:hideMark/>
          </w:tcPr>
          <w:p w14:paraId="4401382E" w14:textId="25D3C734" w:rsidR="00FE6080" w:rsidRPr="00F426CF" w:rsidRDefault="00FE6080" w:rsidP="002243C7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Bola v rámci realizovaného projektu identifikovaná podstatná zmena projektu</w:t>
            </w:r>
            <w:r>
              <w:rPr>
                <w:color w:val="000000"/>
                <w:sz w:val="20"/>
                <w:szCs w:val="20"/>
              </w:rPr>
              <w:t xml:space="preserve"> v zmysle uzatvorenej zmluvy o NFP, resp. článku </w:t>
            </w:r>
            <w:r w:rsidRPr="004E07F1">
              <w:rPr>
                <w:color w:val="000000"/>
                <w:sz w:val="20"/>
                <w:szCs w:val="20"/>
              </w:rPr>
              <w:t>71 všeobecného nariadenia</w:t>
            </w:r>
            <w:r w:rsidRPr="00F426CF">
              <w:rPr>
                <w:color w:val="000000"/>
                <w:sz w:val="20"/>
                <w:szCs w:val="20"/>
              </w:rPr>
              <w:t xml:space="preserve">? </w:t>
            </w:r>
          </w:p>
        </w:tc>
        <w:tc>
          <w:tcPr>
            <w:tcW w:w="567" w:type="dxa"/>
            <w:vAlign w:val="center"/>
            <w:hideMark/>
          </w:tcPr>
          <w:p w14:paraId="7DD517D2" w14:textId="77777777" w:rsidR="00FE6080" w:rsidRPr="00F426CF" w:rsidRDefault="00FE6080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72FFCEB1" w14:textId="77777777" w:rsidR="00FE6080" w:rsidRPr="00F426CF" w:rsidRDefault="00FE6080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center"/>
            <w:hideMark/>
          </w:tcPr>
          <w:p w14:paraId="5AA962CC" w14:textId="77777777" w:rsidR="00FE6080" w:rsidRPr="00F426CF" w:rsidRDefault="00FE6080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76" w:type="dxa"/>
            <w:vAlign w:val="center"/>
            <w:hideMark/>
          </w:tcPr>
          <w:p w14:paraId="2F4007BF" w14:textId="77777777" w:rsidR="00FE6080" w:rsidRPr="00F426CF" w:rsidRDefault="00FE6080" w:rsidP="00F426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FE6080" w:rsidRPr="00F426CF" w14:paraId="71841565" w14:textId="77777777" w:rsidTr="003D14A7">
        <w:trPr>
          <w:gridAfter w:val="1"/>
          <w:wAfter w:w="8" w:type="dxa"/>
          <w:trHeight w:val="510"/>
        </w:trPr>
        <w:tc>
          <w:tcPr>
            <w:tcW w:w="1050" w:type="dxa"/>
            <w:vAlign w:val="center"/>
            <w:hideMark/>
          </w:tcPr>
          <w:p w14:paraId="23D93A05" w14:textId="77777777" w:rsidR="00FE6080" w:rsidRPr="00F426CF" w:rsidRDefault="00FE6080" w:rsidP="00F426C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1.8</w:t>
            </w:r>
          </w:p>
        </w:tc>
        <w:tc>
          <w:tcPr>
            <w:tcW w:w="4111" w:type="dxa"/>
            <w:gridSpan w:val="3"/>
            <w:vAlign w:val="center"/>
            <w:hideMark/>
          </w:tcPr>
          <w:p w14:paraId="6183B636" w14:textId="51C3F240" w:rsidR="00FE6080" w:rsidRPr="00F426CF" w:rsidRDefault="00FE6080" w:rsidP="002243C7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Uchováva prijímateľ dokumentáciu týkajúcu sa dodania tovarov, poskytnutia služieb a vykonania prác v súlade so </w:t>
            </w:r>
            <w:r>
              <w:rPr>
                <w:color w:val="000000"/>
                <w:sz w:val="20"/>
                <w:szCs w:val="20"/>
              </w:rPr>
              <w:t>Zmluv</w:t>
            </w:r>
            <w:r w:rsidRPr="00F426CF">
              <w:rPr>
                <w:color w:val="000000"/>
                <w:sz w:val="20"/>
                <w:szCs w:val="20"/>
              </w:rPr>
              <w:t>ou</w:t>
            </w:r>
            <w:r>
              <w:rPr>
                <w:color w:val="000000"/>
                <w:sz w:val="20"/>
                <w:szCs w:val="20"/>
              </w:rPr>
              <w:t xml:space="preserve"> o NFP</w:t>
            </w:r>
            <w:r w:rsidRPr="00F426CF">
              <w:rPr>
                <w:color w:val="000000"/>
                <w:sz w:val="20"/>
                <w:szCs w:val="20"/>
              </w:rPr>
              <w:t>?</w:t>
            </w:r>
          </w:p>
        </w:tc>
        <w:tc>
          <w:tcPr>
            <w:tcW w:w="567" w:type="dxa"/>
            <w:vAlign w:val="center"/>
            <w:hideMark/>
          </w:tcPr>
          <w:p w14:paraId="14F21FF2" w14:textId="77777777" w:rsidR="00FE6080" w:rsidRPr="00F426CF" w:rsidRDefault="00FE6080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27C030BA" w14:textId="77777777" w:rsidR="00FE6080" w:rsidRPr="00F426CF" w:rsidRDefault="00FE6080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center"/>
            <w:hideMark/>
          </w:tcPr>
          <w:p w14:paraId="131A10B0" w14:textId="77777777" w:rsidR="00FE6080" w:rsidRPr="00F426CF" w:rsidRDefault="00FE6080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76" w:type="dxa"/>
            <w:vAlign w:val="center"/>
            <w:hideMark/>
          </w:tcPr>
          <w:p w14:paraId="69FEDD7E" w14:textId="77777777" w:rsidR="00FE6080" w:rsidRPr="00F426CF" w:rsidRDefault="00FE6080" w:rsidP="00F426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F426CF" w:rsidRPr="00F426CF" w14:paraId="55BE14BC" w14:textId="77777777" w:rsidTr="003D14A7">
        <w:trPr>
          <w:gridAfter w:val="1"/>
          <w:wAfter w:w="8" w:type="dxa"/>
          <w:trHeight w:val="300"/>
        </w:trPr>
        <w:tc>
          <w:tcPr>
            <w:tcW w:w="8779" w:type="dxa"/>
            <w:gridSpan w:val="8"/>
            <w:shd w:val="clear" w:color="auto" w:fill="60497A"/>
            <w:vAlign w:val="center"/>
            <w:hideMark/>
          </w:tcPr>
          <w:p w14:paraId="6A04D075" w14:textId="77777777" w:rsidR="00F426CF" w:rsidRPr="00F426CF" w:rsidRDefault="00F426CF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2 - Vedenie účtovníctva o skutočnostiach týkajúcich sa projektu</w:t>
            </w:r>
          </w:p>
        </w:tc>
      </w:tr>
      <w:tr w:rsidR="00795E2B" w:rsidRPr="00F426CF" w14:paraId="59694254" w14:textId="77777777" w:rsidTr="00795E2B">
        <w:trPr>
          <w:gridAfter w:val="1"/>
          <w:wAfter w:w="8" w:type="dxa"/>
          <w:trHeight w:val="330"/>
        </w:trPr>
        <w:tc>
          <w:tcPr>
            <w:tcW w:w="1050" w:type="dxa"/>
            <w:shd w:val="clear" w:color="auto" w:fill="60497A"/>
            <w:vAlign w:val="center"/>
            <w:hideMark/>
          </w:tcPr>
          <w:p w14:paraId="782E5047" w14:textId="77777777" w:rsidR="0088328E" w:rsidRPr="003D14A7" w:rsidRDefault="0088328E" w:rsidP="0088328E">
            <w:pPr>
              <w:jc w:val="center"/>
              <w:rPr>
                <w:b/>
                <w:color w:val="FFFFFF"/>
                <w:sz w:val="20"/>
              </w:rPr>
            </w:pPr>
            <w:r w:rsidRPr="003D14A7">
              <w:rPr>
                <w:b/>
                <w:color w:val="FFFFFF"/>
                <w:sz w:val="20"/>
              </w:rPr>
              <w:t>P. č.</w:t>
            </w:r>
          </w:p>
        </w:tc>
        <w:tc>
          <w:tcPr>
            <w:tcW w:w="4111" w:type="dxa"/>
            <w:gridSpan w:val="3"/>
            <w:shd w:val="clear" w:color="auto" w:fill="60497A"/>
            <w:vAlign w:val="center"/>
            <w:hideMark/>
          </w:tcPr>
          <w:p w14:paraId="23CAA7C9" w14:textId="77777777" w:rsidR="0088328E" w:rsidRPr="003D14A7" w:rsidRDefault="0088328E" w:rsidP="0088328E">
            <w:pPr>
              <w:rPr>
                <w:b/>
                <w:color w:val="FFFFFF"/>
                <w:sz w:val="20"/>
              </w:rPr>
            </w:pPr>
            <w:r w:rsidRPr="003D14A7">
              <w:rPr>
                <w:b/>
                <w:color w:val="FFFFFF"/>
                <w:sz w:val="20"/>
              </w:rPr>
              <w:t>Kontrolné otázky</w:t>
            </w:r>
          </w:p>
        </w:tc>
        <w:tc>
          <w:tcPr>
            <w:tcW w:w="567" w:type="dxa"/>
            <w:shd w:val="clear" w:color="auto" w:fill="60497A"/>
            <w:vAlign w:val="center"/>
            <w:hideMark/>
          </w:tcPr>
          <w:p w14:paraId="30938464" w14:textId="164DF7AD" w:rsidR="0088328E" w:rsidRPr="00F426CF" w:rsidRDefault="0088328E" w:rsidP="0088328E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3D14A7">
              <w:rPr>
                <w:rFonts w:ascii="Arial Narrow" w:hAnsi="Arial Narrow"/>
                <w:b/>
                <w:color w:val="FFFFFF"/>
                <w:sz w:val="20"/>
              </w:rPr>
              <w:t>áno</w:t>
            </w:r>
          </w:p>
        </w:tc>
        <w:tc>
          <w:tcPr>
            <w:tcW w:w="567" w:type="dxa"/>
            <w:shd w:val="clear" w:color="auto" w:fill="60497A"/>
            <w:vAlign w:val="center"/>
            <w:hideMark/>
          </w:tcPr>
          <w:p w14:paraId="264AB6EA" w14:textId="1241F07F" w:rsidR="0088328E" w:rsidRPr="00F426CF" w:rsidRDefault="0088328E" w:rsidP="0088328E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3D14A7">
              <w:rPr>
                <w:rFonts w:ascii="Arial Narrow" w:hAnsi="Arial Narrow"/>
                <w:b/>
                <w:color w:val="FFFFFF"/>
                <w:sz w:val="20"/>
              </w:rPr>
              <w:t>nie</w:t>
            </w:r>
          </w:p>
        </w:tc>
        <w:tc>
          <w:tcPr>
            <w:tcW w:w="708" w:type="dxa"/>
            <w:shd w:val="clear" w:color="auto" w:fill="60497A"/>
            <w:vAlign w:val="center"/>
            <w:hideMark/>
          </w:tcPr>
          <w:p w14:paraId="1B57E688" w14:textId="40262EEA" w:rsidR="0088328E" w:rsidRPr="00F426CF" w:rsidRDefault="0088328E" w:rsidP="0088328E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3D14A7">
              <w:rPr>
                <w:rFonts w:ascii="Arial Narrow" w:hAnsi="Arial Narrow"/>
                <w:b/>
                <w:color w:val="FFFFFF"/>
                <w:sz w:val="20"/>
              </w:rPr>
              <w:t>netýka sa</w:t>
            </w:r>
          </w:p>
        </w:tc>
        <w:tc>
          <w:tcPr>
            <w:tcW w:w="1776" w:type="dxa"/>
            <w:shd w:val="clear" w:color="auto" w:fill="60497A"/>
            <w:vAlign w:val="center"/>
            <w:hideMark/>
          </w:tcPr>
          <w:p w14:paraId="1633B9BD" w14:textId="29719D6A" w:rsidR="0088328E" w:rsidRPr="00F426CF" w:rsidRDefault="00F426CF" w:rsidP="00F67F37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Poznámka</w:t>
            </w:r>
            <w:r w:rsidR="006D7D48" w:rsidRP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fldChar w:fldCharType="begin"/>
            </w:r>
            <w:r w:rsidR="006D7D48" w:rsidRP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instrText xml:space="preserve"> NOTEREF _Ref65827975 \h </w:instrText>
            </w:r>
            <w:r w:rsid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instrText xml:space="preserve"> \* MERGEFORMAT </w:instrText>
            </w:r>
            <w:r w:rsidR="006D7D48" w:rsidRP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</w:r>
            <w:r w:rsidR="006D7D48" w:rsidRP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fldChar w:fldCharType="separate"/>
            </w:r>
            <w:r w:rsidR="005F1B2F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t>7</w:t>
            </w:r>
            <w:r w:rsidR="006D7D48" w:rsidRP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fldChar w:fldCharType="end"/>
            </w:r>
          </w:p>
        </w:tc>
      </w:tr>
      <w:tr w:rsidR="006F164B" w:rsidRPr="00F426CF" w14:paraId="7B32ACE4" w14:textId="77777777" w:rsidTr="003D14A7">
        <w:trPr>
          <w:gridAfter w:val="1"/>
          <w:wAfter w:w="8" w:type="dxa"/>
          <w:trHeight w:val="510"/>
        </w:trPr>
        <w:tc>
          <w:tcPr>
            <w:tcW w:w="1050" w:type="dxa"/>
            <w:vAlign w:val="center"/>
            <w:hideMark/>
          </w:tcPr>
          <w:p w14:paraId="5F867877" w14:textId="45A111D8" w:rsidR="006F164B" w:rsidRPr="003D14A7" w:rsidRDefault="006F164B" w:rsidP="277050EB">
            <w:pPr>
              <w:jc w:val="center"/>
              <w:rPr>
                <w:color w:val="000000"/>
                <w:vertAlign w:val="superscript"/>
              </w:rPr>
            </w:pPr>
            <w:r w:rsidRPr="003D14A7">
              <w:rPr>
                <w:color w:val="000000" w:themeColor="text1"/>
                <w:sz w:val="20"/>
              </w:rPr>
              <w:t>2.1</w:t>
            </w:r>
            <w:ins w:id="28" w:author="Autor">
              <w:r w:rsidR="0010370D">
                <w:rPr>
                  <w:color w:val="000000" w:themeColor="text1"/>
                  <w:sz w:val="20"/>
                  <w:szCs w:val="20"/>
                </w:rPr>
                <w:t>*</w:t>
              </w:r>
            </w:ins>
          </w:p>
        </w:tc>
        <w:tc>
          <w:tcPr>
            <w:tcW w:w="4111" w:type="dxa"/>
            <w:gridSpan w:val="3"/>
            <w:vAlign w:val="center"/>
            <w:hideMark/>
          </w:tcPr>
          <w:p w14:paraId="32BCE493" w14:textId="76473BF7" w:rsidR="006F164B" w:rsidRDefault="006F164B" w:rsidP="00A615F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Odpovedzte a v kontrolnom zozname uveďte len relevantnú otázku:</w:t>
            </w:r>
          </w:p>
          <w:p w14:paraId="1D680852" w14:textId="77777777" w:rsidR="00A615FF" w:rsidRDefault="00A615FF" w:rsidP="00A615FF">
            <w:pPr>
              <w:rPr>
                <w:del w:id="29" w:author="Autor"/>
                <w:color w:val="000000"/>
                <w:sz w:val="20"/>
                <w:szCs w:val="20"/>
              </w:rPr>
            </w:pPr>
          </w:p>
          <w:p w14:paraId="0BE49086" w14:textId="61FDE009" w:rsidR="006F164B" w:rsidRDefault="006F164B" w:rsidP="00DF769D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Účtuje prijímateľ</w:t>
            </w:r>
            <w:r>
              <w:rPr>
                <w:color w:val="000000"/>
                <w:sz w:val="20"/>
                <w:szCs w:val="20"/>
              </w:rPr>
              <w:t xml:space="preserve">/partner, ktorý je účtovnou jednotkou podľa § 1 ods. 2 zákona č. 431/2002 Z. </w:t>
            </w:r>
            <w:r>
              <w:rPr>
                <w:color w:val="000000"/>
                <w:sz w:val="20"/>
                <w:szCs w:val="20"/>
              </w:rPr>
              <w:lastRenderedPageBreak/>
              <w:t>z. v znení neskorších predpisov</w:t>
            </w:r>
            <w:r w:rsidRPr="00F426CF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a </w:t>
            </w:r>
            <w:r w:rsidRPr="00AF549F">
              <w:rPr>
                <w:i/>
                <w:color w:val="000000"/>
                <w:sz w:val="20"/>
                <w:szCs w:val="20"/>
              </w:rPr>
              <w:t>ktorý účtuje v sústave podvojného účtovníctva</w:t>
            </w:r>
            <w:r>
              <w:rPr>
                <w:color w:val="000000"/>
                <w:sz w:val="20"/>
                <w:szCs w:val="20"/>
              </w:rPr>
              <w:t xml:space="preserve">, o skutočnostiach týkajúcich sa projektu </w:t>
            </w:r>
            <w:r w:rsidRPr="00F426CF">
              <w:rPr>
                <w:color w:val="000000"/>
                <w:sz w:val="20"/>
                <w:szCs w:val="20"/>
              </w:rPr>
              <w:t>na analytických účtoch v členení podľa jednotlivých projektov alebo v analytickej evidencii vedenej v technickej forme v členení podľa jednotlivých projektov?</w:t>
            </w:r>
          </w:p>
          <w:p w14:paraId="3B13E723" w14:textId="77777777" w:rsidR="00A615FF" w:rsidRDefault="00A615FF" w:rsidP="00A615FF">
            <w:pPr>
              <w:rPr>
                <w:del w:id="30" w:author="Autor"/>
                <w:color w:val="000000"/>
                <w:sz w:val="20"/>
                <w:szCs w:val="20"/>
              </w:rPr>
            </w:pPr>
          </w:p>
          <w:p w14:paraId="5B16E9AE" w14:textId="05376497" w:rsidR="006F164B" w:rsidRDefault="006F164B" w:rsidP="00DF769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Účtuje prijímateľ/partner, ktorý je účtovnou jednotkou podľa § 1 ods. 2 zákona č. 431/2002 Z. z. v znení neskorších predpisov</w:t>
            </w:r>
            <w:r w:rsidRPr="00F426CF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a </w:t>
            </w:r>
            <w:r w:rsidRPr="00AF549F">
              <w:rPr>
                <w:i/>
                <w:color w:val="000000"/>
                <w:sz w:val="20"/>
                <w:szCs w:val="20"/>
              </w:rPr>
              <w:t>ktorý účtuje v sústave jednoduchého účtovníctva</w:t>
            </w:r>
            <w:r>
              <w:rPr>
                <w:color w:val="000000"/>
                <w:sz w:val="20"/>
                <w:szCs w:val="20"/>
              </w:rPr>
              <w:t>, o skutočnostiach týkajúcich sa projektu v účtovných knihách podľa § 15 zákona č. 431/2002 Z. z. v znení neskorších predpisov, so slovným a číselným označením projektu v účtovných zápisoch?</w:t>
            </w:r>
          </w:p>
          <w:p w14:paraId="05971025" w14:textId="77777777" w:rsidR="00A615FF" w:rsidRDefault="00A615FF" w:rsidP="00A615FF">
            <w:pPr>
              <w:rPr>
                <w:del w:id="31" w:author="Autor"/>
                <w:color w:val="000000"/>
                <w:sz w:val="20"/>
                <w:szCs w:val="20"/>
              </w:rPr>
            </w:pPr>
          </w:p>
          <w:p w14:paraId="62A187DB" w14:textId="085F57EA" w:rsidR="006F164B" w:rsidRPr="00F426CF" w:rsidRDefault="006F164B" w:rsidP="002243C7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Prijímateľ/partner, ktorý </w:t>
            </w:r>
            <w:r w:rsidRPr="00AF549F">
              <w:rPr>
                <w:i/>
                <w:color w:val="000000"/>
                <w:sz w:val="20"/>
                <w:szCs w:val="20"/>
              </w:rPr>
              <w:t>nie je účtovnou jednotkou</w:t>
            </w:r>
            <w:r>
              <w:rPr>
                <w:color w:val="000000"/>
                <w:sz w:val="20"/>
                <w:szCs w:val="20"/>
              </w:rPr>
              <w:t xml:space="preserve"> vedie evidenciu majetku, záväzkov, príjmov a výdavkov týkajúcich sa projektu v účtovných knihách so slovným a číselným označením projektu pri zápisoch v nich?</w:t>
            </w:r>
          </w:p>
        </w:tc>
        <w:tc>
          <w:tcPr>
            <w:tcW w:w="567" w:type="dxa"/>
            <w:vAlign w:val="center"/>
            <w:hideMark/>
          </w:tcPr>
          <w:p w14:paraId="69E5CEBF" w14:textId="77777777" w:rsidR="006F164B" w:rsidRPr="00F426CF" w:rsidRDefault="006F164B" w:rsidP="00A615F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567" w:type="dxa"/>
            <w:vAlign w:val="center"/>
            <w:hideMark/>
          </w:tcPr>
          <w:p w14:paraId="30396EB2" w14:textId="77777777" w:rsidR="006F164B" w:rsidRPr="00F426CF" w:rsidRDefault="006F164B" w:rsidP="00A615F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center"/>
            <w:hideMark/>
          </w:tcPr>
          <w:p w14:paraId="26587F6D" w14:textId="77777777" w:rsidR="006F164B" w:rsidRPr="00F426CF" w:rsidRDefault="006F164B" w:rsidP="00A615F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76" w:type="dxa"/>
            <w:vAlign w:val="center"/>
            <w:hideMark/>
          </w:tcPr>
          <w:p w14:paraId="2C1D4D7E" w14:textId="77777777" w:rsidR="006F164B" w:rsidRPr="00F426CF" w:rsidRDefault="006F164B" w:rsidP="00A615F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6F164B" w:rsidRPr="00F426CF" w14:paraId="2A0B8143" w14:textId="77777777" w:rsidTr="003D14A7">
        <w:trPr>
          <w:gridAfter w:val="1"/>
          <w:wAfter w:w="8" w:type="dxa"/>
          <w:trHeight w:val="1020"/>
        </w:trPr>
        <w:tc>
          <w:tcPr>
            <w:tcW w:w="1050" w:type="dxa"/>
            <w:vAlign w:val="center"/>
            <w:hideMark/>
          </w:tcPr>
          <w:p w14:paraId="50AD0FDC" w14:textId="77777777" w:rsidR="006F164B" w:rsidRPr="00F426CF" w:rsidRDefault="006F164B" w:rsidP="00A615F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2.2</w:t>
            </w:r>
          </w:p>
        </w:tc>
        <w:tc>
          <w:tcPr>
            <w:tcW w:w="4111" w:type="dxa"/>
            <w:gridSpan w:val="3"/>
            <w:vAlign w:val="center"/>
          </w:tcPr>
          <w:p w14:paraId="73CAAA7A" w14:textId="0A1E83BC" w:rsidR="006F164B" w:rsidRPr="00F426CF" w:rsidRDefault="006F164B" w:rsidP="002243C7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Sú pred</w:t>
            </w:r>
            <w:r>
              <w:rPr>
                <w:color w:val="000000"/>
                <w:sz w:val="20"/>
                <w:szCs w:val="20"/>
              </w:rPr>
              <w:t>ložené</w:t>
            </w:r>
            <w:r w:rsidRPr="00F426CF">
              <w:rPr>
                <w:color w:val="000000"/>
                <w:sz w:val="20"/>
                <w:szCs w:val="20"/>
              </w:rPr>
              <w:t xml:space="preserve"> doklady správne, úplné, preukázateľné, zrozumiteľné a priebežne chronologicky vedené spôsobom zaručujúcim ich trvalosť?</w:t>
            </w:r>
          </w:p>
        </w:tc>
        <w:tc>
          <w:tcPr>
            <w:tcW w:w="567" w:type="dxa"/>
            <w:vAlign w:val="center"/>
            <w:hideMark/>
          </w:tcPr>
          <w:p w14:paraId="40FB05A7" w14:textId="77777777" w:rsidR="006F164B" w:rsidRPr="00F426CF" w:rsidRDefault="006F164B" w:rsidP="00A615F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7914B0E8" w14:textId="77777777" w:rsidR="006F164B" w:rsidRPr="00F426CF" w:rsidRDefault="006F164B" w:rsidP="00A615F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center"/>
            <w:hideMark/>
          </w:tcPr>
          <w:p w14:paraId="29D39AEF" w14:textId="77777777" w:rsidR="006F164B" w:rsidRPr="00F426CF" w:rsidRDefault="006F164B" w:rsidP="00A615F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76" w:type="dxa"/>
            <w:vAlign w:val="center"/>
            <w:hideMark/>
          </w:tcPr>
          <w:p w14:paraId="35EB96F8" w14:textId="77777777" w:rsidR="006F164B" w:rsidRPr="00F426CF" w:rsidRDefault="006F164B" w:rsidP="00A615F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6F164B" w:rsidRPr="00F426CF" w14:paraId="1ADDB081" w14:textId="77777777" w:rsidTr="003D14A7">
        <w:trPr>
          <w:gridAfter w:val="1"/>
          <w:wAfter w:w="8" w:type="dxa"/>
          <w:trHeight w:val="315"/>
        </w:trPr>
        <w:tc>
          <w:tcPr>
            <w:tcW w:w="1050" w:type="dxa"/>
            <w:vAlign w:val="center"/>
            <w:hideMark/>
          </w:tcPr>
          <w:p w14:paraId="5EBAAAB6" w14:textId="77777777" w:rsidR="006F164B" w:rsidRPr="00F426CF" w:rsidRDefault="006F164B" w:rsidP="00A03493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2.</w:t>
            </w: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4111" w:type="dxa"/>
            <w:gridSpan w:val="3"/>
            <w:vAlign w:val="center"/>
            <w:hideMark/>
          </w:tcPr>
          <w:p w14:paraId="0AF9CE61" w14:textId="415C5D52" w:rsidR="006F164B" w:rsidRPr="00954D48" w:rsidRDefault="006F164B" w:rsidP="002243C7">
            <w:pPr>
              <w:jc w:val="both"/>
              <w:rPr>
                <w:color w:val="000000"/>
                <w:sz w:val="20"/>
                <w:szCs w:val="20"/>
              </w:rPr>
            </w:pPr>
            <w:r w:rsidRPr="00954D48">
              <w:rPr>
                <w:color w:val="000000"/>
                <w:sz w:val="20"/>
                <w:szCs w:val="20"/>
              </w:rPr>
              <w:t>Bol každý účtovný doklad/doklad týkajúci sa projektu zaevidovaný v účtovníctve prijímateľa alebo v účtovných knihách, ak prijímateľ nie je účtovnou jednotkou?</w:t>
            </w:r>
          </w:p>
        </w:tc>
        <w:tc>
          <w:tcPr>
            <w:tcW w:w="567" w:type="dxa"/>
            <w:vAlign w:val="center"/>
            <w:hideMark/>
          </w:tcPr>
          <w:p w14:paraId="2C6F090D" w14:textId="77777777" w:rsidR="006F164B" w:rsidRPr="00F426CF" w:rsidRDefault="006F164B" w:rsidP="00A615F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3ABAF8D6" w14:textId="77777777" w:rsidR="006F164B" w:rsidRPr="00F426CF" w:rsidRDefault="006F164B" w:rsidP="00A615F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center"/>
            <w:hideMark/>
          </w:tcPr>
          <w:p w14:paraId="31E8FDAA" w14:textId="77777777" w:rsidR="006F164B" w:rsidRPr="00F426CF" w:rsidRDefault="006F164B" w:rsidP="00A615F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76" w:type="dxa"/>
            <w:vAlign w:val="center"/>
            <w:hideMark/>
          </w:tcPr>
          <w:p w14:paraId="52582704" w14:textId="77777777" w:rsidR="006F164B" w:rsidRPr="00F426CF" w:rsidRDefault="006F164B" w:rsidP="00A615F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6F164B" w:rsidRPr="00F426CF" w14:paraId="184C5366" w14:textId="77777777" w:rsidTr="003D14A7">
        <w:trPr>
          <w:gridAfter w:val="1"/>
          <w:wAfter w:w="8" w:type="dxa"/>
          <w:trHeight w:val="315"/>
        </w:trPr>
        <w:tc>
          <w:tcPr>
            <w:tcW w:w="1050" w:type="dxa"/>
            <w:vAlign w:val="center"/>
          </w:tcPr>
          <w:p w14:paraId="169AEDCF" w14:textId="77777777" w:rsidR="006F164B" w:rsidRDefault="006F164B" w:rsidP="00D6108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2.4</w:t>
            </w:r>
          </w:p>
        </w:tc>
        <w:tc>
          <w:tcPr>
            <w:tcW w:w="4111" w:type="dxa"/>
            <w:gridSpan w:val="3"/>
            <w:vAlign w:val="center"/>
          </w:tcPr>
          <w:p w14:paraId="3756EBF1" w14:textId="0AB16E7B" w:rsidR="006F164B" w:rsidRPr="00954D48" w:rsidRDefault="006F164B" w:rsidP="002243C7">
            <w:pPr>
              <w:jc w:val="both"/>
              <w:rPr>
                <w:color w:val="000000"/>
                <w:sz w:val="20"/>
                <w:szCs w:val="20"/>
              </w:rPr>
            </w:pPr>
            <w:r w:rsidRPr="00954D48">
              <w:rPr>
                <w:color w:val="000000"/>
                <w:sz w:val="20"/>
                <w:szCs w:val="20"/>
              </w:rPr>
              <w:t xml:space="preserve">Boli </w:t>
            </w:r>
            <w:r w:rsidRPr="00DF769D">
              <w:rPr>
                <w:color w:val="000000"/>
                <w:sz w:val="20"/>
                <w:szCs w:val="20"/>
              </w:rPr>
              <w:t>v</w:t>
            </w:r>
            <w:r w:rsidRPr="00954D48">
              <w:rPr>
                <w:color w:val="000000"/>
                <w:sz w:val="20"/>
                <w:szCs w:val="20"/>
              </w:rPr>
              <w:t> chronologicky veden</w:t>
            </w:r>
            <w:r w:rsidRPr="00DF769D">
              <w:rPr>
                <w:color w:val="000000"/>
                <w:sz w:val="20"/>
                <w:szCs w:val="20"/>
              </w:rPr>
              <w:t>om</w:t>
            </w:r>
            <w:r w:rsidRPr="00954D48">
              <w:rPr>
                <w:color w:val="000000"/>
                <w:sz w:val="20"/>
                <w:szCs w:val="20"/>
              </w:rPr>
              <w:t xml:space="preserve"> účtovníctv</w:t>
            </w:r>
            <w:r w:rsidRPr="00DF769D">
              <w:rPr>
                <w:color w:val="000000"/>
                <w:sz w:val="20"/>
                <w:szCs w:val="20"/>
              </w:rPr>
              <w:t>e</w:t>
            </w:r>
            <w:r w:rsidRPr="00954D48">
              <w:rPr>
                <w:color w:val="000000"/>
                <w:sz w:val="20"/>
                <w:szCs w:val="20"/>
              </w:rPr>
              <w:t xml:space="preserve"> (denník/peňažný denník/evidencia príjmov) over</w:t>
            </w:r>
            <w:r w:rsidRPr="00DF769D">
              <w:rPr>
                <w:color w:val="000000"/>
                <w:sz w:val="20"/>
                <w:szCs w:val="20"/>
              </w:rPr>
              <w:t>en</w:t>
            </w:r>
            <w:r w:rsidRPr="00954D48">
              <w:rPr>
                <w:color w:val="000000"/>
                <w:sz w:val="20"/>
                <w:szCs w:val="20"/>
              </w:rPr>
              <w:t>é príjmy z projektu, ktoré neboli zohľadnené pri poskytovanom NFP</w:t>
            </w:r>
            <w:r>
              <w:rPr>
                <w:color w:val="000000"/>
                <w:sz w:val="20"/>
                <w:szCs w:val="20"/>
              </w:rPr>
              <w:t xml:space="preserve"> (ak je relevantné)</w:t>
            </w:r>
            <w:r w:rsidRPr="00954D48">
              <w:rPr>
                <w:color w:val="000000"/>
                <w:sz w:val="20"/>
                <w:szCs w:val="20"/>
              </w:rPr>
              <w:t>?</w:t>
            </w:r>
          </w:p>
        </w:tc>
        <w:tc>
          <w:tcPr>
            <w:tcW w:w="567" w:type="dxa"/>
            <w:vAlign w:val="center"/>
          </w:tcPr>
          <w:p w14:paraId="1CA65737" w14:textId="53E80979" w:rsidR="006F164B" w:rsidRPr="00F426CF" w:rsidRDefault="006F164B" w:rsidP="00A615F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346CAA94" w14:textId="07C047EB" w:rsidR="006F164B" w:rsidRPr="00F426CF" w:rsidRDefault="006F164B" w:rsidP="00A615F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14:paraId="47D8C230" w14:textId="7693B77E" w:rsidR="006F164B" w:rsidRPr="00F426CF" w:rsidRDefault="006F164B" w:rsidP="00A615F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76" w:type="dxa"/>
            <w:vAlign w:val="center"/>
          </w:tcPr>
          <w:p w14:paraId="619E7DC8" w14:textId="1BF354A9" w:rsidR="006F164B" w:rsidRPr="00F426CF" w:rsidRDefault="006F164B" w:rsidP="0079675A">
            <w:pPr>
              <w:jc w:val="both"/>
              <w:rPr>
                <w:b/>
                <w:bCs/>
                <w:color w:val="000000"/>
              </w:rPr>
            </w:pPr>
          </w:p>
        </w:tc>
      </w:tr>
      <w:tr w:rsidR="00A615FF" w:rsidRPr="00F426CF" w14:paraId="27B98F07" w14:textId="77777777" w:rsidTr="003D14A7">
        <w:trPr>
          <w:gridAfter w:val="1"/>
          <w:wAfter w:w="8" w:type="dxa"/>
          <w:trHeight w:val="300"/>
        </w:trPr>
        <w:tc>
          <w:tcPr>
            <w:tcW w:w="8779" w:type="dxa"/>
            <w:gridSpan w:val="8"/>
            <w:shd w:val="clear" w:color="auto" w:fill="60497A"/>
            <w:vAlign w:val="center"/>
            <w:hideMark/>
          </w:tcPr>
          <w:p w14:paraId="7C82245A" w14:textId="77777777" w:rsidR="00A615FF" w:rsidRPr="00F426CF" w:rsidRDefault="00A615FF" w:rsidP="00A615F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3 - Archivácia dokumentov a podk</w:t>
            </w:r>
            <w:r>
              <w:rPr>
                <w:b/>
                <w:bCs/>
                <w:color w:val="FFFFFF"/>
                <w:sz w:val="22"/>
                <w:szCs w:val="22"/>
              </w:rPr>
              <w:t>ladov súvisiacich s projektom</w:t>
            </w:r>
            <w:r>
              <w:rPr>
                <w:rStyle w:val="Odkaznapoznmkupodiarou"/>
                <w:b/>
                <w:bCs/>
                <w:color w:val="FFFFFF"/>
                <w:sz w:val="22"/>
                <w:szCs w:val="22"/>
              </w:rPr>
              <w:footnoteReference w:id="9"/>
            </w:r>
          </w:p>
        </w:tc>
      </w:tr>
      <w:tr w:rsidR="00795E2B" w:rsidRPr="00F426CF" w14:paraId="4A81A781" w14:textId="77777777" w:rsidTr="00795E2B">
        <w:trPr>
          <w:gridAfter w:val="1"/>
          <w:wAfter w:w="8" w:type="dxa"/>
          <w:trHeight w:val="330"/>
        </w:trPr>
        <w:tc>
          <w:tcPr>
            <w:tcW w:w="1050" w:type="dxa"/>
            <w:shd w:val="clear" w:color="auto" w:fill="60497A"/>
            <w:vAlign w:val="center"/>
            <w:hideMark/>
          </w:tcPr>
          <w:p w14:paraId="14B0BC9D" w14:textId="77777777" w:rsidR="006953BE" w:rsidRPr="003D14A7" w:rsidRDefault="006953BE" w:rsidP="006953BE">
            <w:pPr>
              <w:jc w:val="center"/>
              <w:rPr>
                <w:b/>
                <w:color w:val="FFFFFF"/>
                <w:sz w:val="20"/>
              </w:rPr>
            </w:pPr>
            <w:r w:rsidRPr="003D14A7">
              <w:rPr>
                <w:b/>
                <w:color w:val="FFFFFF"/>
                <w:sz w:val="20"/>
              </w:rPr>
              <w:t>P. č.</w:t>
            </w:r>
          </w:p>
        </w:tc>
        <w:tc>
          <w:tcPr>
            <w:tcW w:w="4111" w:type="dxa"/>
            <w:gridSpan w:val="3"/>
            <w:shd w:val="clear" w:color="auto" w:fill="60497A"/>
            <w:vAlign w:val="center"/>
            <w:hideMark/>
          </w:tcPr>
          <w:p w14:paraId="5B4087EF" w14:textId="45EAE058" w:rsidR="006953BE" w:rsidRPr="003D14A7" w:rsidRDefault="006953BE" w:rsidP="006953BE">
            <w:pPr>
              <w:rPr>
                <w:b/>
                <w:color w:val="FFFFFF"/>
                <w:sz w:val="20"/>
              </w:rPr>
            </w:pPr>
            <w:r w:rsidRPr="003D14A7">
              <w:rPr>
                <w:b/>
                <w:color w:val="FFFFFF"/>
                <w:sz w:val="20"/>
              </w:rPr>
              <w:t>Kontrolné otázky</w:t>
            </w:r>
          </w:p>
        </w:tc>
        <w:tc>
          <w:tcPr>
            <w:tcW w:w="567" w:type="dxa"/>
            <w:shd w:val="clear" w:color="auto" w:fill="60497A"/>
            <w:vAlign w:val="center"/>
            <w:hideMark/>
          </w:tcPr>
          <w:p w14:paraId="55ABBECE" w14:textId="3CE3A5D4" w:rsidR="006953BE" w:rsidRPr="003D14A7" w:rsidRDefault="006953BE" w:rsidP="006953BE">
            <w:pPr>
              <w:jc w:val="center"/>
              <w:rPr>
                <w:rFonts w:ascii="Arial Narrow" w:hAnsi="Arial Narrow"/>
                <w:b/>
                <w:color w:val="FFFFFF"/>
                <w:sz w:val="20"/>
              </w:rPr>
            </w:pPr>
            <w:r w:rsidRPr="003D14A7">
              <w:rPr>
                <w:rFonts w:ascii="Arial Narrow" w:hAnsi="Arial Narrow"/>
                <w:b/>
                <w:color w:val="FFFFFF"/>
                <w:sz w:val="20"/>
              </w:rPr>
              <w:t>áno</w:t>
            </w:r>
          </w:p>
        </w:tc>
        <w:tc>
          <w:tcPr>
            <w:tcW w:w="567" w:type="dxa"/>
            <w:shd w:val="clear" w:color="auto" w:fill="60497A"/>
            <w:vAlign w:val="center"/>
            <w:hideMark/>
          </w:tcPr>
          <w:p w14:paraId="38C3BCA7" w14:textId="15E2E508" w:rsidR="006953BE" w:rsidRPr="003D14A7" w:rsidRDefault="006953BE" w:rsidP="006953BE">
            <w:pPr>
              <w:jc w:val="center"/>
              <w:rPr>
                <w:rFonts w:ascii="Arial Narrow" w:hAnsi="Arial Narrow"/>
                <w:b/>
                <w:color w:val="FFFFFF"/>
                <w:sz w:val="20"/>
              </w:rPr>
            </w:pPr>
            <w:r w:rsidRPr="003D14A7">
              <w:rPr>
                <w:rFonts w:ascii="Arial Narrow" w:hAnsi="Arial Narrow"/>
                <w:b/>
                <w:color w:val="FFFFFF"/>
                <w:sz w:val="20"/>
              </w:rPr>
              <w:t>nie</w:t>
            </w:r>
          </w:p>
        </w:tc>
        <w:tc>
          <w:tcPr>
            <w:tcW w:w="708" w:type="dxa"/>
            <w:shd w:val="clear" w:color="auto" w:fill="60497A"/>
            <w:vAlign w:val="center"/>
            <w:hideMark/>
          </w:tcPr>
          <w:p w14:paraId="48292803" w14:textId="108ACDD9" w:rsidR="006953BE" w:rsidRPr="003D14A7" w:rsidRDefault="006953BE" w:rsidP="006953BE">
            <w:pPr>
              <w:jc w:val="center"/>
              <w:rPr>
                <w:rFonts w:ascii="Arial Narrow" w:hAnsi="Arial Narrow"/>
                <w:b/>
                <w:color w:val="FFFFFF"/>
                <w:sz w:val="20"/>
              </w:rPr>
            </w:pPr>
            <w:r w:rsidRPr="003D14A7">
              <w:rPr>
                <w:rFonts w:ascii="Arial Narrow" w:hAnsi="Arial Narrow"/>
                <w:b/>
                <w:color w:val="FFFFFF"/>
                <w:sz w:val="20"/>
              </w:rPr>
              <w:t>netýka sa</w:t>
            </w:r>
          </w:p>
        </w:tc>
        <w:tc>
          <w:tcPr>
            <w:tcW w:w="1776" w:type="dxa"/>
            <w:shd w:val="clear" w:color="auto" w:fill="60497A"/>
            <w:vAlign w:val="center"/>
            <w:hideMark/>
          </w:tcPr>
          <w:p w14:paraId="6DF0D0A8" w14:textId="03086015" w:rsidR="006953BE" w:rsidRPr="003D14A7" w:rsidRDefault="007F2C41" w:rsidP="00F67F37">
            <w:pPr>
              <w:jc w:val="center"/>
              <w:rPr>
                <w:rFonts w:ascii="Arial Narrow" w:hAnsi="Arial Narrow"/>
                <w:b/>
                <w:color w:val="FFFFFF"/>
                <w:sz w:val="20"/>
              </w:rPr>
            </w:pPr>
            <w:r w:rsidRPr="003D14A7">
              <w:rPr>
                <w:b/>
                <w:color w:val="FFFFFF"/>
                <w:sz w:val="20"/>
              </w:rPr>
              <w:t>Poznámk</w:t>
            </w:r>
            <w:r w:rsidR="00F67F37" w:rsidRPr="003D14A7">
              <w:rPr>
                <w:b/>
                <w:color w:val="FFFFFF"/>
                <w:sz w:val="20"/>
              </w:rPr>
              <w:t>a</w:t>
            </w:r>
            <w:r w:rsidR="00F67F37" w:rsidRPr="003D14A7">
              <w:rPr>
                <w:b/>
                <w:color w:val="FFFFFF"/>
                <w:sz w:val="20"/>
                <w:vertAlign w:val="superscript"/>
              </w:rPr>
              <w:fldChar w:fldCharType="begin"/>
            </w:r>
            <w:r w:rsidR="00F67F37" w:rsidRPr="003D14A7">
              <w:rPr>
                <w:b/>
                <w:color w:val="FFFFFF"/>
                <w:sz w:val="20"/>
                <w:vertAlign w:val="superscript"/>
              </w:rPr>
              <w:instrText xml:space="preserve"> NOTEREF _Ref97</w:instrText>
            </w:r>
            <w:r w:rsidR="00F67F37" w:rsidRPr="00F67F37">
              <w:rPr>
                <w:b/>
                <w:color w:val="FFFFFF"/>
                <w:sz w:val="20"/>
                <w:vertAlign w:val="superscript"/>
              </w:rPr>
              <w:instrText>647143</w:instrText>
            </w:r>
            <w:r w:rsidR="00F67F37" w:rsidRPr="003D14A7">
              <w:rPr>
                <w:b/>
                <w:color w:val="FFFFFF"/>
                <w:sz w:val="20"/>
                <w:vertAlign w:val="superscript"/>
              </w:rPr>
              <w:instrText xml:space="preserve"> \h  \* MERGEFORMAT </w:instrText>
            </w:r>
            <w:r w:rsidR="00F67F37" w:rsidRPr="003D14A7">
              <w:rPr>
                <w:b/>
                <w:color w:val="FFFFFF"/>
                <w:sz w:val="20"/>
                <w:vertAlign w:val="superscript"/>
              </w:rPr>
            </w:r>
            <w:r w:rsidR="00F67F37" w:rsidRPr="003D14A7">
              <w:rPr>
                <w:b/>
                <w:color w:val="FFFFFF"/>
                <w:sz w:val="20"/>
                <w:vertAlign w:val="superscript"/>
              </w:rPr>
              <w:fldChar w:fldCharType="separate"/>
            </w:r>
            <w:r w:rsidR="00925AF2" w:rsidRPr="003D14A7">
              <w:rPr>
                <w:b/>
                <w:color w:val="FFFFFF"/>
                <w:sz w:val="20"/>
                <w:vertAlign w:val="superscript"/>
              </w:rPr>
              <w:t>7</w:t>
            </w:r>
            <w:r w:rsidR="00F67F37" w:rsidRPr="003D14A7">
              <w:rPr>
                <w:b/>
                <w:color w:val="FFFFFF"/>
                <w:sz w:val="20"/>
                <w:vertAlign w:val="superscript"/>
              </w:rPr>
              <w:fldChar w:fldCharType="end"/>
            </w:r>
          </w:p>
        </w:tc>
      </w:tr>
      <w:tr w:rsidR="00A2735B" w:rsidRPr="00F426CF" w14:paraId="2D4D13C9" w14:textId="77777777" w:rsidTr="003D14A7">
        <w:trPr>
          <w:gridAfter w:val="1"/>
          <w:wAfter w:w="8" w:type="dxa"/>
          <w:trHeight w:val="510"/>
        </w:trPr>
        <w:tc>
          <w:tcPr>
            <w:tcW w:w="1050" w:type="dxa"/>
            <w:vAlign w:val="center"/>
            <w:hideMark/>
          </w:tcPr>
          <w:p w14:paraId="7AA099B3" w14:textId="77777777" w:rsidR="00A2735B" w:rsidRPr="00F426CF" w:rsidRDefault="00A2735B" w:rsidP="00A615F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3.1</w:t>
            </w:r>
          </w:p>
        </w:tc>
        <w:tc>
          <w:tcPr>
            <w:tcW w:w="4111" w:type="dxa"/>
            <w:gridSpan w:val="3"/>
            <w:vAlign w:val="center"/>
            <w:hideMark/>
          </w:tcPr>
          <w:p w14:paraId="0E6A5891" w14:textId="653152FF" w:rsidR="00A2735B" w:rsidRPr="00F426CF" w:rsidRDefault="00A2735B" w:rsidP="002243C7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Je všetka relevantná dokumentácia súvisiaca s projektom uchovávaná v zmysle postupov stanovených RO a </w:t>
            </w:r>
            <w:r>
              <w:rPr>
                <w:color w:val="000000"/>
                <w:sz w:val="20"/>
                <w:szCs w:val="20"/>
              </w:rPr>
              <w:t>Zmluv</w:t>
            </w:r>
            <w:r w:rsidRPr="00F426CF">
              <w:rPr>
                <w:color w:val="000000"/>
                <w:sz w:val="20"/>
                <w:szCs w:val="20"/>
              </w:rPr>
              <w:t>ou o NFP?</w:t>
            </w:r>
          </w:p>
        </w:tc>
        <w:tc>
          <w:tcPr>
            <w:tcW w:w="567" w:type="dxa"/>
            <w:vAlign w:val="center"/>
            <w:hideMark/>
          </w:tcPr>
          <w:p w14:paraId="20D45CDD" w14:textId="77777777" w:rsidR="00A2735B" w:rsidRPr="00F426CF" w:rsidRDefault="00A2735B" w:rsidP="00A615F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0DFB47E1" w14:textId="77777777" w:rsidR="00A2735B" w:rsidRPr="00F426CF" w:rsidRDefault="00A2735B" w:rsidP="00A615F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center"/>
            <w:hideMark/>
          </w:tcPr>
          <w:p w14:paraId="7C01420D" w14:textId="77777777" w:rsidR="00A2735B" w:rsidRPr="00F426CF" w:rsidRDefault="00A2735B" w:rsidP="00A615F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76" w:type="dxa"/>
            <w:vAlign w:val="center"/>
            <w:hideMark/>
          </w:tcPr>
          <w:p w14:paraId="574FD938" w14:textId="77777777" w:rsidR="00A2735B" w:rsidRPr="00F426CF" w:rsidRDefault="00A2735B" w:rsidP="00A615F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A2735B" w:rsidRPr="00F426CF" w14:paraId="4D13E7DF" w14:textId="77777777" w:rsidTr="003D14A7">
        <w:trPr>
          <w:gridAfter w:val="1"/>
          <w:wAfter w:w="8" w:type="dxa"/>
          <w:trHeight w:val="510"/>
        </w:trPr>
        <w:tc>
          <w:tcPr>
            <w:tcW w:w="1050" w:type="dxa"/>
            <w:vAlign w:val="center"/>
            <w:hideMark/>
          </w:tcPr>
          <w:p w14:paraId="3B10B6D0" w14:textId="77777777" w:rsidR="00A2735B" w:rsidRPr="00F426CF" w:rsidRDefault="00A2735B" w:rsidP="00A615F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3.2</w:t>
            </w:r>
          </w:p>
        </w:tc>
        <w:tc>
          <w:tcPr>
            <w:tcW w:w="4111" w:type="dxa"/>
            <w:gridSpan w:val="3"/>
            <w:vAlign w:val="center"/>
            <w:hideMark/>
          </w:tcPr>
          <w:p w14:paraId="7BC69EE6" w14:textId="1D4960BE" w:rsidR="00A2735B" w:rsidRPr="00F426CF" w:rsidRDefault="00A2735B" w:rsidP="002243C7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Sú dokumenty uchovávané vo forme originálov, resp. vo forme stanovenej </w:t>
            </w:r>
            <w:r>
              <w:rPr>
                <w:color w:val="000000"/>
                <w:sz w:val="20"/>
                <w:szCs w:val="20"/>
              </w:rPr>
              <w:t>Zmluv</w:t>
            </w:r>
            <w:r w:rsidRPr="00F426CF">
              <w:rPr>
                <w:color w:val="000000"/>
                <w:sz w:val="20"/>
                <w:szCs w:val="20"/>
              </w:rPr>
              <w:t>ou o NFP?</w:t>
            </w:r>
          </w:p>
        </w:tc>
        <w:tc>
          <w:tcPr>
            <w:tcW w:w="567" w:type="dxa"/>
            <w:vAlign w:val="center"/>
            <w:hideMark/>
          </w:tcPr>
          <w:p w14:paraId="0DCAD525" w14:textId="77777777" w:rsidR="00A2735B" w:rsidRPr="00F426CF" w:rsidRDefault="00A2735B" w:rsidP="00A615F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395FA790" w14:textId="77777777" w:rsidR="00A2735B" w:rsidRPr="00F426CF" w:rsidRDefault="00A2735B" w:rsidP="00A615F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center"/>
            <w:hideMark/>
          </w:tcPr>
          <w:p w14:paraId="25ABFEDB" w14:textId="77777777" w:rsidR="00A2735B" w:rsidRPr="00F426CF" w:rsidRDefault="00A2735B" w:rsidP="00A615F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76" w:type="dxa"/>
            <w:vAlign w:val="center"/>
            <w:hideMark/>
          </w:tcPr>
          <w:p w14:paraId="525CCC3B" w14:textId="77777777" w:rsidR="00A2735B" w:rsidRPr="00F426CF" w:rsidRDefault="00A2735B" w:rsidP="00A615F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A2735B" w:rsidRPr="00F426CF" w14:paraId="38A569DA" w14:textId="77777777" w:rsidTr="003D14A7">
        <w:trPr>
          <w:gridAfter w:val="1"/>
          <w:wAfter w:w="8" w:type="dxa"/>
          <w:trHeight w:val="315"/>
        </w:trPr>
        <w:tc>
          <w:tcPr>
            <w:tcW w:w="1050" w:type="dxa"/>
            <w:vAlign w:val="center"/>
            <w:hideMark/>
          </w:tcPr>
          <w:p w14:paraId="0D744737" w14:textId="77777777" w:rsidR="00A2735B" w:rsidRPr="00F426CF" w:rsidRDefault="00A2735B" w:rsidP="00A615F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3.3</w:t>
            </w:r>
          </w:p>
        </w:tc>
        <w:tc>
          <w:tcPr>
            <w:tcW w:w="4111" w:type="dxa"/>
            <w:gridSpan w:val="3"/>
            <w:vAlign w:val="center"/>
            <w:hideMark/>
          </w:tcPr>
          <w:p w14:paraId="69CC3E05" w14:textId="77777777" w:rsidR="00A2735B" w:rsidRPr="00F426CF" w:rsidRDefault="00A2735B" w:rsidP="002243C7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Boli zistené rozdiely dokladov predkladaných na RO a dokladov archivovaných u prijímateľa?</w:t>
            </w:r>
          </w:p>
        </w:tc>
        <w:tc>
          <w:tcPr>
            <w:tcW w:w="567" w:type="dxa"/>
            <w:vAlign w:val="center"/>
            <w:hideMark/>
          </w:tcPr>
          <w:p w14:paraId="5B7425F3" w14:textId="77777777" w:rsidR="00A2735B" w:rsidRPr="00F426CF" w:rsidRDefault="00A2735B" w:rsidP="00A615F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11E0B6D8" w14:textId="77777777" w:rsidR="00A2735B" w:rsidRPr="00F426CF" w:rsidRDefault="00A2735B" w:rsidP="00A615F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center"/>
            <w:hideMark/>
          </w:tcPr>
          <w:p w14:paraId="74D32E98" w14:textId="77777777" w:rsidR="00A2735B" w:rsidRPr="00F426CF" w:rsidRDefault="00A2735B" w:rsidP="00A615F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76" w:type="dxa"/>
            <w:vAlign w:val="center"/>
            <w:hideMark/>
          </w:tcPr>
          <w:p w14:paraId="64AF6AE9" w14:textId="77777777" w:rsidR="00A2735B" w:rsidRPr="00F426CF" w:rsidRDefault="00A2735B" w:rsidP="00A615F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A615FF" w:rsidRPr="00F426CF" w14:paraId="28F9ACA1" w14:textId="77777777" w:rsidTr="003D14A7">
        <w:trPr>
          <w:gridAfter w:val="1"/>
          <w:wAfter w:w="8" w:type="dxa"/>
          <w:trHeight w:val="300"/>
        </w:trPr>
        <w:tc>
          <w:tcPr>
            <w:tcW w:w="8779" w:type="dxa"/>
            <w:gridSpan w:val="8"/>
            <w:shd w:val="clear" w:color="auto" w:fill="60497A"/>
            <w:vAlign w:val="center"/>
            <w:hideMark/>
          </w:tcPr>
          <w:p w14:paraId="3CDA97AD" w14:textId="6E8895F9" w:rsidR="00A615FF" w:rsidRPr="00F426CF" w:rsidRDefault="00A615FF" w:rsidP="00C93AF9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4A - Žiadosť o</w:t>
            </w:r>
            <w:r w:rsidR="00C93AF9">
              <w:rPr>
                <w:b/>
                <w:bCs/>
                <w:color w:val="FFFFFF"/>
                <w:sz w:val="22"/>
                <w:szCs w:val="22"/>
              </w:rPr>
              <w:t> </w:t>
            </w:r>
            <w:r w:rsidRPr="00F426CF">
              <w:rPr>
                <w:b/>
                <w:bCs/>
                <w:color w:val="FFFFFF"/>
                <w:sz w:val="22"/>
                <w:szCs w:val="22"/>
              </w:rPr>
              <w:t>platbu</w:t>
            </w:r>
            <w:r w:rsidR="00C93AF9">
              <w:rPr>
                <w:b/>
                <w:bCs/>
                <w:color w:val="FFFFFF"/>
                <w:sz w:val="22"/>
                <w:szCs w:val="22"/>
              </w:rPr>
              <w:t xml:space="preserve"> </w:t>
            </w:r>
          </w:p>
        </w:tc>
      </w:tr>
      <w:tr w:rsidR="00795E2B" w:rsidRPr="00F426CF" w14:paraId="16405FB2" w14:textId="77777777" w:rsidTr="00795E2B">
        <w:trPr>
          <w:gridAfter w:val="1"/>
          <w:wAfter w:w="8" w:type="dxa"/>
          <w:trHeight w:val="330"/>
        </w:trPr>
        <w:tc>
          <w:tcPr>
            <w:tcW w:w="1050" w:type="dxa"/>
            <w:shd w:val="clear" w:color="auto" w:fill="60497A"/>
            <w:vAlign w:val="center"/>
            <w:hideMark/>
          </w:tcPr>
          <w:p w14:paraId="0D605BBB" w14:textId="0CF2EDA6" w:rsidR="006953BE" w:rsidRPr="003D14A7" w:rsidRDefault="006953BE" w:rsidP="006953BE">
            <w:pPr>
              <w:jc w:val="center"/>
              <w:rPr>
                <w:b/>
                <w:color w:val="FFFFFF"/>
                <w:sz w:val="20"/>
              </w:rPr>
            </w:pPr>
            <w:r w:rsidRPr="003D14A7">
              <w:rPr>
                <w:b/>
                <w:color w:val="FFFFFF"/>
                <w:sz w:val="20"/>
              </w:rPr>
              <w:t>P. č.</w:t>
            </w:r>
          </w:p>
        </w:tc>
        <w:tc>
          <w:tcPr>
            <w:tcW w:w="4111" w:type="dxa"/>
            <w:gridSpan w:val="3"/>
            <w:shd w:val="clear" w:color="auto" w:fill="60497A"/>
            <w:vAlign w:val="center"/>
            <w:hideMark/>
          </w:tcPr>
          <w:p w14:paraId="44ABD419" w14:textId="6339EC2D" w:rsidR="006953BE" w:rsidRPr="003D14A7" w:rsidRDefault="006953BE" w:rsidP="006953BE">
            <w:pPr>
              <w:rPr>
                <w:b/>
                <w:color w:val="FFFFFF"/>
                <w:sz w:val="20"/>
              </w:rPr>
            </w:pPr>
            <w:r w:rsidRPr="003D14A7">
              <w:rPr>
                <w:b/>
                <w:color w:val="FFFFFF"/>
                <w:sz w:val="20"/>
              </w:rPr>
              <w:t>Kontrolné otázky</w:t>
            </w:r>
          </w:p>
        </w:tc>
        <w:tc>
          <w:tcPr>
            <w:tcW w:w="567" w:type="dxa"/>
            <w:shd w:val="clear" w:color="auto" w:fill="60497A"/>
            <w:vAlign w:val="center"/>
            <w:hideMark/>
          </w:tcPr>
          <w:p w14:paraId="0EF4A1A5" w14:textId="19CBE35D" w:rsidR="006953BE" w:rsidRPr="003D14A7" w:rsidRDefault="006953BE" w:rsidP="006953BE">
            <w:pPr>
              <w:jc w:val="center"/>
              <w:rPr>
                <w:rFonts w:ascii="Arial Narrow" w:hAnsi="Arial Narrow"/>
                <w:b/>
                <w:color w:val="FFFFFF"/>
                <w:sz w:val="20"/>
              </w:rPr>
            </w:pPr>
            <w:r w:rsidRPr="003D14A7">
              <w:rPr>
                <w:rFonts w:ascii="Arial Narrow" w:hAnsi="Arial Narrow"/>
                <w:b/>
                <w:color w:val="FFFFFF"/>
                <w:sz w:val="20"/>
              </w:rPr>
              <w:t>áno</w:t>
            </w:r>
          </w:p>
        </w:tc>
        <w:tc>
          <w:tcPr>
            <w:tcW w:w="567" w:type="dxa"/>
            <w:shd w:val="clear" w:color="auto" w:fill="60497A"/>
            <w:vAlign w:val="center"/>
            <w:hideMark/>
          </w:tcPr>
          <w:p w14:paraId="59E9F342" w14:textId="0BE7766C" w:rsidR="006953BE" w:rsidRPr="003D14A7" w:rsidRDefault="006953BE" w:rsidP="006953BE">
            <w:pPr>
              <w:jc w:val="center"/>
              <w:rPr>
                <w:rFonts w:ascii="Arial Narrow" w:hAnsi="Arial Narrow"/>
                <w:b/>
                <w:color w:val="FFFFFF"/>
                <w:sz w:val="20"/>
              </w:rPr>
            </w:pPr>
            <w:r w:rsidRPr="003D14A7">
              <w:rPr>
                <w:rFonts w:ascii="Arial Narrow" w:hAnsi="Arial Narrow"/>
                <w:b/>
                <w:color w:val="FFFFFF"/>
                <w:sz w:val="20"/>
              </w:rPr>
              <w:t>nie</w:t>
            </w:r>
          </w:p>
        </w:tc>
        <w:tc>
          <w:tcPr>
            <w:tcW w:w="708" w:type="dxa"/>
            <w:shd w:val="clear" w:color="auto" w:fill="60497A"/>
            <w:vAlign w:val="center"/>
            <w:hideMark/>
          </w:tcPr>
          <w:p w14:paraId="7F260D47" w14:textId="02E0B9BC" w:rsidR="006953BE" w:rsidRPr="003D14A7" w:rsidRDefault="006953BE" w:rsidP="006953BE">
            <w:pPr>
              <w:jc w:val="center"/>
              <w:rPr>
                <w:rFonts w:ascii="Arial Narrow" w:hAnsi="Arial Narrow"/>
                <w:b/>
                <w:color w:val="FFFFFF"/>
                <w:sz w:val="20"/>
              </w:rPr>
            </w:pPr>
            <w:r w:rsidRPr="003D14A7">
              <w:rPr>
                <w:rFonts w:ascii="Arial Narrow" w:hAnsi="Arial Narrow"/>
                <w:b/>
                <w:color w:val="FFFFFF"/>
                <w:sz w:val="20"/>
              </w:rPr>
              <w:t>netýka sa</w:t>
            </w:r>
          </w:p>
        </w:tc>
        <w:tc>
          <w:tcPr>
            <w:tcW w:w="1776" w:type="dxa"/>
            <w:shd w:val="clear" w:color="auto" w:fill="60497A"/>
            <w:vAlign w:val="center"/>
            <w:hideMark/>
          </w:tcPr>
          <w:p w14:paraId="71D868FB" w14:textId="2A2D7327" w:rsidR="006953BE" w:rsidRPr="003D14A7" w:rsidRDefault="007F2C41" w:rsidP="00F67F37">
            <w:pPr>
              <w:jc w:val="center"/>
              <w:rPr>
                <w:rFonts w:ascii="Arial Narrow" w:hAnsi="Arial Narrow"/>
                <w:b/>
                <w:color w:val="FFFFFF"/>
                <w:sz w:val="20"/>
              </w:rPr>
            </w:pPr>
            <w:r w:rsidRPr="003D14A7">
              <w:rPr>
                <w:b/>
                <w:color w:val="FFFFFF"/>
                <w:sz w:val="20"/>
              </w:rPr>
              <w:t>Poznámka</w:t>
            </w:r>
            <w:r w:rsidR="00F67F37" w:rsidRPr="003D14A7">
              <w:rPr>
                <w:b/>
                <w:color w:val="FFFFFF"/>
                <w:sz w:val="20"/>
                <w:vertAlign w:val="superscript"/>
              </w:rPr>
              <w:fldChar w:fldCharType="begin"/>
            </w:r>
            <w:r w:rsidR="00F67F37" w:rsidRPr="003D14A7">
              <w:rPr>
                <w:b/>
                <w:color w:val="FFFFFF"/>
                <w:sz w:val="20"/>
                <w:vertAlign w:val="superscript"/>
              </w:rPr>
              <w:instrText xml:space="preserve"> NOTEREF _Ref97</w:instrText>
            </w:r>
            <w:r w:rsidR="00F67F37" w:rsidRPr="00F67F37">
              <w:rPr>
                <w:b/>
                <w:color w:val="FFFFFF"/>
                <w:sz w:val="20"/>
                <w:vertAlign w:val="superscript"/>
              </w:rPr>
              <w:instrText>647143</w:instrText>
            </w:r>
            <w:r w:rsidR="00F67F37" w:rsidRPr="003D14A7">
              <w:rPr>
                <w:b/>
                <w:color w:val="FFFFFF"/>
                <w:sz w:val="20"/>
                <w:vertAlign w:val="superscript"/>
              </w:rPr>
              <w:instrText xml:space="preserve"> \h  \* MERGEFORMAT </w:instrText>
            </w:r>
            <w:r w:rsidR="00F67F37" w:rsidRPr="003D14A7">
              <w:rPr>
                <w:b/>
                <w:color w:val="FFFFFF"/>
                <w:sz w:val="20"/>
                <w:vertAlign w:val="superscript"/>
              </w:rPr>
            </w:r>
            <w:r w:rsidR="00F67F37" w:rsidRPr="003D14A7">
              <w:rPr>
                <w:b/>
                <w:color w:val="FFFFFF"/>
                <w:sz w:val="20"/>
                <w:vertAlign w:val="superscript"/>
              </w:rPr>
              <w:fldChar w:fldCharType="separate"/>
            </w:r>
            <w:r w:rsidR="00925AF2" w:rsidRPr="003D14A7">
              <w:rPr>
                <w:b/>
                <w:color w:val="FFFFFF"/>
                <w:sz w:val="20"/>
                <w:vertAlign w:val="superscript"/>
              </w:rPr>
              <w:t>7</w:t>
            </w:r>
            <w:r w:rsidR="00F67F37" w:rsidRPr="003D14A7">
              <w:rPr>
                <w:b/>
                <w:color w:val="FFFFFF"/>
                <w:sz w:val="20"/>
                <w:vertAlign w:val="superscript"/>
              </w:rPr>
              <w:fldChar w:fldCharType="end"/>
            </w:r>
          </w:p>
        </w:tc>
      </w:tr>
      <w:tr w:rsidR="00795E2B" w:rsidRPr="00F426CF" w14:paraId="4B6F7586" w14:textId="77777777" w:rsidTr="00795E2B">
        <w:trPr>
          <w:gridAfter w:val="1"/>
          <w:wAfter w:w="8" w:type="dxa"/>
          <w:trHeight w:val="300"/>
        </w:trPr>
        <w:tc>
          <w:tcPr>
            <w:tcW w:w="1050" w:type="dxa"/>
            <w:shd w:val="clear" w:color="auto" w:fill="B2A1C7" w:themeFill="accent4" w:themeFillTint="99"/>
            <w:vAlign w:val="center"/>
            <w:hideMark/>
          </w:tcPr>
          <w:p w14:paraId="3EA3E28A" w14:textId="77777777" w:rsidR="00A615FF" w:rsidRPr="003D14A7" w:rsidRDefault="00A615FF" w:rsidP="00A615FF">
            <w:pPr>
              <w:jc w:val="center"/>
              <w:rPr>
                <w:b/>
                <w:color w:val="000000"/>
                <w:sz w:val="20"/>
              </w:rPr>
            </w:pPr>
            <w:r w:rsidRPr="003D14A7">
              <w:rPr>
                <w:b/>
                <w:color w:val="000000"/>
                <w:sz w:val="20"/>
              </w:rPr>
              <w:t>4A.1</w:t>
            </w:r>
          </w:p>
        </w:tc>
        <w:tc>
          <w:tcPr>
            <w:tcW w:w="4111" w:type="dxa"/>
            <w:gridSpan w:val="3"/>
            <w:shd w:val="clear" w:color="auto" w:fill="B2A1C7" w:themeFill="accent4" w:themeFillTint="99"/>
            <w:vAlign w:val="center"/>
            <w:hideMark/>
          </w:tcPr>
          <w:p w14:paraId="3036AEC9" w14:textId="77777777" w:rsidR="00A615FF" w:rsidRPr="003D14A7" w:rsidRDefault="00A615FF" w:rsidP="00A615FF">
            <w:pPr>
              <w:rPr>
                <w:b/>
                <w:color w:val="000000"/>
                <w:sz w:val="20"/>
              </w:rPr>
            </w:pPr>
            <w:r w:rsidRPr="003D14A7">
              <w:rPr>
                <w:b/>
                <w:color w:val="000000"/>
                <w:sz w:val="20"/>
              </w:rPr>
              <w:t>Všeobecné otázky</w:t>
            </w:r>
          </w:p>
        </w:tc>
        <w:tc>
          <w:tcPr>
            <w:tcW w:w="567" w:type="dxa"/>
            <w:shd w:val="clear" w:color="auto" w:fill="B2A1C7" w:themeFill="accent4" w:themeFillTint="99"/>
            <w:vAlign w:val="center"/>
            <w:hideMark/>
          </w:tcPr>
          <w:p w14:paraId="3CDC2904" w14:textId="77777777" w:rsidR="00A615FF" w:rsidRPr="00F426CF" w:rsidRDefault="00A615FF" w:rsidP="00A615F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auto" w:fill="B2A1C7" w:themeFill="accent4" w:themeFillTint="99"/>
            <w:vAlign w:val="center"/>
            <w:hideMark/>
          </w:tcPr>
          <w:p w14:paraId="651E49AE" w14:textId="77777777" w:rsidR="00A615FF" w:rsidRPr="00F426CF" w:rsidRDefault="00A615FF" w:rsidP="00A615F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8" w:type="dxa"/>
            <w:shd w:val="clear" w:color="auto" w:fill="B2A1C7" w:themeFill="accent4" w:themeFillTint="99"/>
            <w:vAlign w:val="center"/>
            <w:hideMark/>
          </w:tcPr>
          <w:p w14:paraId="55FD8023" w14:textId="77777777" w:rsidR="00A615FF" w:rsidRPr="00F426CF" w:rsidRDefault="00A615FF" w:rsidP="00A615F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76" w:type="dxa"/>
            <w:shd w:val="clear" w:color="auto" w:fill="B2A1C7" w:themeFill="accent4" w:themeFillTint="99"/>
            <w:vAlign w:val="center"/>
            <w:hideMark/>
          </w:tcPr>
          <w:p w14:paraId="79299614" w14:textId="77777777" w:rsidR="00A615FF" w:rsidRPr="00F426CF" w:rsidRDefault="00A615FF" w:rsidP="00A615F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106A4D" w:rsidRPr="00F426CF" w14:paraId="7BF0FADF" w14:textId="77777777" w:rsidTr="00795E2B">
        <w:trPr>
          <w:gridAfter w:val="1"/>
          <w:wAfter w:w="8" w:type="dxa"/>
          <w:trHeight w:val="300"/>
        </w:trPr>
        <w:tc>
          <w:tcPr>
            <w:tcW w:w="1050" w:type="dxa"/>
            <w:vAlign w:val="center"/>
            <w:hideMark/>
          </w:tcPr>
          <w:p w14:paraId="61D1B75E" w14:textId="77777777" w:rsidR="00027FFC" w:rsidRPr="003D14A7" w:rsidRDefault="00027FFC" w:rsidP="00A50068">
            <w:pPr>
              <w:jc w:val="center"/>
              <w:rPr>
                <w:color w:val="000000"/>
                <w:sz w:val="18"/>
              </w:rPr>
            </w:pPr>
            <w:r w:rsidRPr="003D14A7">
              <w:rPr>
                <w:color w:val="000000"/>
                <w:sz w:val="18"/>
              </w:rPr>
              <w:t>4A.1.1</w:t>
            </w:r>
          </w:p>
        </w:tc>
        <w:tc>
          <w:tcPr>
            <w:tcW w:w="4111" w:type="dxa"/>
            <w:gridSpan w:val="3"/>
            <w:vAlign w:val="center"/>
            <w:hideMark/>
          </w:tcPr>
          <w:p w14:paraId="13A55CF3" w14:textId="2D2019D6" w:rsidR="00027FFC" w:rsidRPr="00495BED" w:rsidRDefault="00027FFC" w:rsidP="002243C7">
            <w:pPr>
              <w:jc w:val="both"/>
              <w:rPr>
                <w:color w:val="000000"/>
                <w:sz w:val="20"/>
                <w:szCs w:val="20"/>
              </w:rPr>
            </w:pPr>
            <w:r w:rsidRPr="007E78F7">
              <w:rPr>
                <w:color w:val="000000"/>
                <w:sz w:val="20"/>
                <w:szCs w:val="20"/>
              </w:rPr>
              <w:t>Je identifikácia prijímateľa/partnera a projektu zhodná s údajmi v Zmluve o NFP?</w:t>
            </w:r>
            <w:bookmarkStart w:id="32" w:name="_Ref68861266"/>
            <w:r>
              <w:rPr>
                <w:rStyle w:val="Odkaznapoznmkupodiarou"/>
                <w:color w:val="000000"/>
                <w:sz w:val="20"/>
                <w:szCs w:val="20"/>
              </w:rPr>
              <w:footnoteReference w:id="10"/>
            </w:r>
            <w:bookmarkEnd w:id="32"/>
            <w:r w:rsidRPr="00495BED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vAlign w:val="center"/>
            <w:hideMark/>
          </w:tcPr>
          <w:p w14:paraId="49EB89E7" w14:textId="77777777" w:rsidR="00027FFC" w:rsidRPr="00F426CF" w:rsidRDefault="00027FFC" w:rsidP="00A615F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6C164286" w14:textId="77777777" w:rsidR="00027FFC" w:rsidRPr="00F426CF" w:rsidRDefault="00027FFC" w:rsidP="00A615F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center"/>
            <w:hideMark/>
          </w:tcPr>
          <w:p w14:paraId="2D030631" w14:textId="77777777" w:rsidR="00027FFC" w:rsidRPr="00F426CF" w:rsidRDefault="00027FFC" w:rsidP="00A615F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76" w:type="dxa"/>
            <w:vAlign w:val="center"/>
          </w:tcPr>
          <w:p w14:paraId="681154D9" w14:textId="10EC3751" w:rsidR="00027FFC" w:rsidRPr="003D14A7" w:rsidRDefault="00027FFC" w:rsidP="003D14A7">
            <w:pPr>
              <w:jc w:val="center"/>
              <w:rPr>
                <w:color w:val="000000"/>
                <w:sz w:val="20"/>
              </w:rPr>
            </w:pPr>
          </w:p>
        </w:tc>
      </w:tr>
      <w:tr w:rsidR="00106A4D" w:rsidRPr="00F426CF" w14:paraId="3BDE730C" w14:textId="77777777" w:rsidTr="00795E2B">
        <w:trPr>
          <w:gridAfter w:val="1"/>
          <w:wAfter w:w="8" w:type="dxa"/>
          <w:trHeight w:val="510"/>
        </w:trPr>
        <w:tc>
          <w:tcPr>
            <w:tcW w:w="1050" w:type="dxa"/>
            <w:vAlign w:val="center"/>
            <w:hideMark/>
          </w:tcPr>
          <w:p w14:paraId="31037FC8" w14:textId="77777777" w:rsidR="00027FFC" w:rsidRPr="003D14A7" w:rsidRDefault="00027FFC" w:rsidP="00A50068">
            <w:pPr>
              <w:jc w:val="center"/>
              <w:rPr>
                <w:color w:val="000000"/>
                <w:sz w:val="18"/>
              </w:rPr>
            </w:pPr>
            <w:r w:rsidRPr="003D14A7">
              <w:rPr>
                <w:color w:val="000000"/>
                <w:sz w:val="18"/>
              </w:rPr>
              <w:t>4A.1.2</w:t>
            </w:r>
          </w:p>
        </w:tc>
        <w:tc>
          <w:tcPr>
            <w:tcW w:w="4111" w:type="dxa"/>
            <w:gridSpan w:val="3"/>
            <w:vAlign w:val="center"/>
            <w:hideMark/>
          </w:tcPr>
          <w:p w14:paraId="1A7B1CAF" w14:textId="4247E4FF" w:rsidR="00027FFC" w:rsidRPr="00495BED" w:rsidRDefault="00027FFC" w:rsidP="00790CA5">
            <w:pPr>
              <w:jc w:val="both"/>
              <w:rPr>
                <w:color w:val="000000"/>
                <w:sz w:val="20"/>
                <w:szCs w:val="20"/>
              </w:rPr>
            </w:pPr>
            <w:r w:rsidRPr="007E78F7">
              <w:rPr>
                <w:color w:val="000000"/>
                <w:sz w:val="20"/>
                <w:szCs w:val="20"/>
              </w:rPr>
              <w:t>Je identifikačný údaj banky a číslo účtu vo forme IBAN zhodný s údajmi v Zmluve o NFP v platnom znení?</w:t>
            </w:r>
            <w:r w:rsidR="00790CA5" w:rsidRPr="00790CA5">
              <w:rPr>
                <w:color w:val="000000"/>
                <w:sz w:val="20"/>
                <w:szCs w:val="20"/>
                <w:vertAlign w:val="superscript"/>
              </w:rPr>
              <w:fldChar w:fldCharType="begin"/>
            </w:r>
            <w:r w:rsidR="00790CA5" w:rsidRPr="00790CA5">
              <w:rPr>
                <w:color w:val="000000"/>
                <w:sz w:val="20"/>
                <w:szCs w:val="20"/>
                <w:vertAlign w:val="superscript"/>
              </w:rPr>
              <w:instrText xml:space="preserve"> NOTEREF _Ref68861266 \h </w:instrText>
            </w:r>
            <w:r w:rsidR="00790CA5">
              <w:rPr>
                <w:color w:val="000000"/>
                <w:sz w:val="20"/>
                <w:szCs w:val="20"/>
                <w:vertAlign w:val="superscript"/>
              </w:rPr>
              <w:instrText xml:space="preserve"> \* MERGEFORMAT </w:instrText>
            </w:r>
            <w:r w:rsidR="00790CA5" w:rsidRPr="00790CA5">
              <w:rPr>
                <w:color w:val="000000"/>
                <w:sz w:val="20"/>
                <w:szCs w:val="20"/>
                <w:vertAlign w:val="superscript"/>
              </w:rPr>
            </w:r>
            <w:r w:rsidR="00790CA5" w:rsidRPr="00790CA5">
              <w:rPr>
                <w:color w:val="000000"/>
                <w:sz w:val="20"/>
                <w:szCs w:val="20"/>
                <w:vertAlign w:val="superscript"/>
              </w:rPr>
              <w:fldChar w:fldCharType="separate"/>
            </w:r>
            <w:r w:rsidR="00925AF2">
              <w:rPr>
                <w:color w:val="000000"/>
                <w:sz w:val="20"/>
                <w:szCs w:val="20"/>
                <w:vertAlign w:val="superscript"/>
              </w:rPr>
              <w:t>9</w:t>
            </w:r>
            <w:r w:rsidR="00790CA5" w:rsidRPr="00790CA5">
              <w:rPr>
                <w:color w:val="000000"/>
                <w:sz w:val="20"/>
                <w:szCs w:val="20"/>
                <w:vertAlign w:val="superscript"/>
              </w:rPr>
              <w:fldChar w:fldCharType="end"/>
            </w:r>
          </w:p>
        </w:tc>
        <w:tc>
          <w:tcPr>
            <w:tcW w:w="567" w:type="dxa"/>
            <w:vAlign w:val="center"/>
            <w:hideMark/>
          </w:tcPr>
          <w:p w14:paraId="00081A54" w14:textId="77777777" w:rsidR="00027FFC" w:rsidRPr="00F426CF" w:rsidRDefault="00027FFC" w:rsidP="00A615F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51E6B732" w14:textId="77777777" w:rsidR="00027FFC" w:rsidRPr="00F426CF" w:rsidRDefault="00027FFC" w:rsidP="00A615F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center"/>
            <w:hideMark/>
          </w:tcPr>
          <w:p w14:paraId="1B0ED93A" w14:textId="77777777" w:rsidR="00027FFC" w:rsidRPr="00F426CF" w:rsidRDefault="00027FFC" w:rsidP="00A615F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76" w:type="dxa"/>
            <w:vAlign w:val="center"/>
          </w:tcPr>
          <w:p w14:paraId="23B041F1" w14:textId="1E7AB364" w:rsidR="00027FFC" w:rsidRPr="00F426CF" w:rsidRDefault="00027FFC" w:rsidP="003D14A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106A4D" w:rsidRPr="00F426CF" w14:paraId="60A3AE76" w14:textId="77777777" w:rsidTr="00795E2B">
        <w:trPr>
          <w:gridAfter w:val="1"/>
          <w:wAfter w:w="8" w:type="dxa"/>
          <w:trHeight w:val="723"/>
        </w:trPr>
        <w:tc>
          <w:tcPr>
            <w:tcW w:w="1050" w:type="dxa"/>
            <w:vAlign w:val="center"/>
            <w:hideMark/>
          </w:tcPr>
          <w:p w14:paraId="416613E0" w14:textId="77777777" w:rsidR="00027FFC" w:rsidRPr="003D14A7" w:rsidRDefault="00027FFC" w:rsidP="00490843">
            <w:pPr>
              <w:jc w:val="center"/>
              <w:rPr>
                <w:color w:val="000000"/>
                <w:sz w:val="18"/>
              </w:rPr>
            </w:pPr>
            <w:r w:rsidRPr="003D14A7">
              <w:rPr>
                <w:color w:val="000000"/>
                <w:sz w:val="18"/>
              </w:rPr>
              <w:lastRenderedPageBreak/>
              <w:t>4A.1.4</w:t>
            </w:r>
          </w:p>
        </w:tc>
        <w:tc>
          <w:tcPr>
            <w:tcW w:w="4111" w:type="dxa"/>
            <w:gridSpan w:val="3"/>
            <w:vAlign w:val="center"/>
            <w:hideMark/>
          </w:tcPr>
          <w:p w14:paraId="2C21B9F3" w14:textId="386AB098" w:rsidR="00027FFC" w:rsidRPr="00F426CF" w:rsidRDefault="00027FFC" w:rsidP="002243C7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Predložil prijímateľ účtovné doklady, resp. dokumentáciu, ktorá ich nahradzuje v zmysle </w:t>
            </w:r>
            <w:r>
              <w:rPr>
                <w:color w:val="000000"/>
                <w:sz w:val="20"/>
                <w:szCs w:val="20"/>
              </w:rPr>
              <w:t>Zmluv</w:t>
            </w:r>
            <w:r w:rsidRPr="00F426CF">
              <w:rPr>
                <w:color w:val="000000"/>
                <w:sz w:val="20"/>
                <w:szCs w:val="20"/>
              </w:rPr>
              <w:t>y</w:t>
            </w:r>
            <w:r>
              <w:rPr>
                <w:color w:val="000000"/>
                <w:sz w:val="20"/>
                <w:szCs w:val="20"/>
              </w:rPr>
              <w:t xml:space="preserve"> o NFP?</w:t>
            </w:r>
            <w:r w:rsidRPr="00F426CF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vAlign w:val="center"/>
            <w:hideMark/>
          </w:tcPr>
          <w:p w14:paraId="24E75C1F" w14:textId="77777777" w:rsidR="00027FFC" w:rsidRPr="00F426CF" w:rsidRDefault="00027FFC" w:rsidP="00A615F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5AC5D79E" w14:textId="77777777" w:rsidR="00027FFC" w:rsidRPr="00F426CF" w:rsidRDefault="00027FFC" w:rsidP="00A615F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center"/>
            <w:hideMark/>
          </w:tcPr>
          <w:p w14:paraId="72EDB7BD" w14:textId="77777777" w:rsidR="00027FFC" w:rsidRPr="00F426CF" w:rsidRDefault="00027FFC" w:rsidP="00A615F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76" w:type="dxa"/>
            <w:vAlign w:val="center"/>
          </w:tcPr>
          <w:p w14:paraId="24AECAB8" w14:textId="51E3E030" w:rsidR="00027FFC" w:rsidRPr="00F426CF" w:rsidRDefault="00027FFC" w:rsidP="003D14A7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106A4D" w:rsidRPr="00F426CF" w14:paraId="12117BE9" w14:textId="77777777" w:rsidTr="00795E2B">
        <w:trPr>
          <w:gridAfter w:val="1"/>
          <w:wAfter w:w="8" w:type="dxa"/>
          <w:trHeight w:val="510"/>
        </w:trPr>
        <w:tc>
          <w:tcPr>
            <w:tcW w:w="1050" w:type="dxa"/>
            <w:vAlign w:val="center"/>
            <w:hideMark/>
          </w:tcPr>
          <w:p w14:paraId="47333760" w14:textId="77777777" w:rsidR="00027FFC" w:rsidRPr="003D14A7" w:rsidRDefault="00027FFC" w:rsidP="00A615FF">
            <w:pPr>
              <w:jc w:val="center"/>
              <w:rPr>
                <w:color w:val="000000"/>
                <w:sz w:val="18"/>
              </w:rPr>
            </w:pPr>
            <w:r w:rsidRPr="003D14A7">
              <w:rPr>
                <w:color w:val="000000"/>
                <w:sz w:val="18"/>
              </w:rPr>
              <w:t>4A.1.5</w:t>
            </w:r>
          </w:p>
        </w:tc>
        <w:tc>
          <w:tcPr>
            <w:tcW w:w="4111" w:type="dxa"/>
            <w:gridSpan w:val="3"/>
            <w:vAlign w:val="center"/>
            <w:hideMark/>
          </w:tcPr>
          <w:p w14:paraId="654E6E58" w14:textId="43196380" w:rsidR="00027FFC" w:rsidRPr="00F426CF" w:rsidRDefault="00027FFC" w:rsidP="002243C7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Predložil prijímateľ ŽoP v súlade so systémom financovania dohodnutým v zmysle </w:t>
            </w:r>
            <w:r>
              <w:rPr>
                <w:color w:val="000000"/>
                <w:sz w:val="20"/>
                <w:szCs w:val="20"/>
              </w:rPr>
              <w:t>Z</w:t>
            </w:r>
            <w:r w:rsidRPr="00F426CF">
              <w:rPr>
                <w:color w:val="000000"/>
                <w:sz w:val="20"/>
                <w:szCs w:val="20"/>
              </w:rPr>
              <w:t xml:space="preserve">mluvy o NFP? </w:t>
            </w:r>
          </w:p>
        </w:tc>
        <w:tc>
          <w:tcPr>
            <w:tcW w:w="567" w:type="dxa"/>
            <w:vAlign w:val="center"/>
            <w:hideMark/>
          </w:tcPr>
          <w:p w14:paraId="0CEC0043" w14:textId="77777777" w:rsidR="00027FFC" w:rsidRPr="00F426CF" w:rsidRDefault="00027FFC" w:rsidP="00A615F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54D2B918" w14:textId="77777777" w:rsidR="00027FFC" w:rsidRPr="00F426CF" w:rsidRDefault="00027FFC" w:rsidP="00A615F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center"/>
            <w:hideMark/>
          </w:tcPr>
          <w:p w14:paraId="3313B4BF" w14:textId="77777777" w:rsidR="00027FFC" w:rsidRPr="00F426CF" w:rsidRDefault="00027FFC" w:rsidP="00A615F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76" w:type="dxa"/>
            <w:vAlign w:val="center"/>
          </w:tcPr>
          <w:p w14:paraId="1609D3DD" w14:textId="34484698" w:rsidR="00027FFC" w:rsidRPr="00F426CF" w:rsidRDefault="00027FFC" w:rsidP="003D14A7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454370" w:rsidRPr="00F426CF" w14:paraId="762B7DD9" w14:textId="77777777" w:rsidTr="003D14A7">
        <w:trPr>
          <w:gridAfter w:val="1"/>
          <w:wAfter w:w="8" w:type="dxa"/>
          <w:trHeight w:val="510"/>
        </w:trPr>
        <w:tc>
          <w:tcPr>
            <w:tcW w:w="1050" w:type="dxa"/>
            <w:vAlign w:val="center"/>
          </w:tcPr>
          <w:p w14:paraId="2BCF69B0" w14:textId="77777777" w:rsidR="00454370" w:rsidRPr="003D14A7" w:rsidRDefault="00454370" w:rsidP="00490843">
            <w:pPr>
              <w:jc w:val="center"/>
              <w:rPr>
                <w:color w:val="000000"/>
                <w:sz w:val="18"/>
              </w:rPr>
            </w:pPr>
            <w:r w:rsidRPr="003D14A7">
              <w:rPr>
                <w:color w:val="000000"/>
                <w:sz w:val="18"/>
              </w:rPr>
              <w:t>4A.1.6</w:t>
            </w:r>
          </w:p>
        </w:tc>
        <w:tc>
          <w:tcPr>
            <w:tcW w:w="4111" w:type="dxa"/>
            <w:gridSpan w:val="3"/>
            <w:vAlign w:val="center"/>
          </w:tcPr>
          <w:p w14:paraId="6BDF81C1" w14:textId="49F03C7F" w:rsidR="00454370" w:rsidRPr="00F426CF" w:rsidRDefault="00454370" w:rsidP="002243C7">
            <w:pPr>
              <w:jc w:val="both"/>
              <w:rPr>
                <w:color w:val="000000"/>
                <w:sz w:val="20"/>
                <w:szCs w:val="20"/>
              </w:rPr>
            </w:pPr>
            <w:r w:rsidRPr="00E97FC4">
              <w:rPr>
                <w:color w:val="000000" w:themeColor="text1"/>
                <w:sz w:val="20"/>
                <w:szCs w:val="20"/>
              </w:rPr>
              <w:t>Spĺňa prijímateľ podmienk</w:t>
            </w:r>
            <w:r>
              <w:rPr>
                <w:color w:val="000000" w:themeColor="text1"/>
                <w:sz w:val="20"/>
                <w:szCs w:val="20"/>
              </w:rPr>
              <w:t>u</w:t>
            </w:r>
            <w:r w:rsidRPr="00E97FC4">
              <w:rPr>
                <w:color w:val="000000" w:themeColor="text1"/>
                <w:sz w:val="20"/>
                <w:szCs w:val="20"/>
              </w:rPr>
              <w:t xml:space="preserve"> k poskytnutiu príspevku</w:t>
            </w:r>
            <w:r>
              <w:rPr>
                <w:color w:val="000000" w:themeColor="text1"/>
                <w:sz w:val="20"/>
                <w:szCs w:val="20"/>
              </w:rPr>
              <w:t xml:space="preserve"> byť </w:t>
            </w:r>
            <w:r w:rsidRPr="00E97FC4">
              <w:rPr>
                <w:color w:val="000000" w:themeColor="text1"/>
                <w:sz w:val="20"/>
                <w:szCs w:val="20"/>
                <w:shd w:val="clear" w:color="auto" w:fill="FFFFFF"/>
              </w:rPr>
              <w:t>zapísaný v registri partnerov verejného sektora</w:t>
            </w:r>
            <w:r w:rsidRPr="00E97FC4">
              <w:rPr>
                <w:color w:val="000000" w:themeColor="text1"/>
                <w:sz w:val="20"/>
                <w:szCs w:val="20"/>
              </w:rPr>
              <w:t xml:space="preserve"> podľa z. č. 315/2016 Z. z. v znení nesk. predpisov?</w:t>
            </w:r>
          </w:p>
        </w:tc>
        <w:tc>
          <w:tcPr>
            <w:tcW w:w="567" w:type="dxa"/>
            <w:vAlign w:val="center"/>
          </w:tcPr>
          <w:p w14:paraId="7881C617" w14:textId="204DB09A" w:rsidR="00454370" w:rsidRPr="00F426CF" w:rsidRDefault="00454370" w:rsidP="00970A2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25995FA9" w14:textId="5F7CBCF7" w:rsidR="00454370" w:rsidRPr="00F426CF" w:rsidRDefault="00454370" w:rsidP="00970A2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14:paraId="07F7A140" w14:textId="4F6A3256" w:rsidR="00454370" w:rsidRPr="00F426CF" w:rsidRDefault="00454370" w:rsidP="00970A2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76" w:type="dxa"/>
            <w:vAlign w:val="center"/>
          </w:tcPr>
          <w:p w14:paraId="41F1D956" w14:textId="374ED07E" w:rsidR="00454370" w:rsidRPr="002243C7" w:rsidRDefault="00454370" w:rsidP="003D14A7">
            <w:pPr>
              <w:jc w:val="center"/>
              <w:rPr>
                <w:b/>
                <w:color w:val="000000"/>
              </w:rPr>
            </w:pPr>
          </w:p>
        </w:tc>
      </w:tr>
      <w:tr w:rsidR="00454370" w:rsidRPr="00F426CF" w14:paraId="6B7A99B9" w14:textId="77777777" w:rsidTr="003D14A7">
        <w:trPr>
          <w:gridAfter w:val="1"/>
          <w:wAfter w:w="8" w:type="dxa"/>
          <w:trHeight w:val="510"/>
        </w:trPr>
        <w:tc>
          <w:tcPr>
            <w:tcW w:w="1050" w:type="dxa"/>
            <w:vAlign w:val="center"/>
          </w:tcPr>
          <w:p w14:paraId="18B11635" w14:textId="4F365A25" w:rsidR="00454370" w:rsidRPr="003D14A7" w:rsidRDefault="00454370" w:rsidP="277050EB">
            <w:pPr>
              <w:jc w:val="center"/>
              <w:rPr>
                <w:color w:val="000000"/>
                <w:vertAlign w:val="superscript"/>
              </w:rPr>
            </w:pPr>
            <w:r w:rsidRPr="003D14A7">
              <w:rPr>
                <w:color w:val="000000" w:themeColor="text1"/>
                <w:sz w:val="18"/>
              </w:rPr>
              <w:t>4A.1.7</w:t>
            </w:r>
            <w:ins w:id="33" w:author="Autor">
              <w:r w:rsidR="0010370D" w:rsidRPr="00FC6886">
                <w:rPr>
                  <w:color w:val="000000" w:themeColor="text1"/>
                  <w:sz w:val="20"/>
                  <w:szCs w:val="20"/>
                </w:rPr>
                <w:t>*</w:t>
              </w:r>
            </w:ins>
          </w:p>
        </w:tc>
        <w:tc>
          <w:tcPr>
            <w:tcW w:w="4111" w:type="dxa"/>
            <w:gridSpan w:val="3"/>
            <w:vAlign w:val="center"/>
          </w:tcPr>
          <w:p w14:paraId="7B5E7307" w14:textId="2843FE7D" w:rsidR="00454370" w:rsidRPr="00E97FC4" w:rsidRDefault="00454370" w:rsidP="00927EAC">
            <w:pPr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Sú vyn</w:t>
            </w:r>
            <w:r w:rsidRPr="00454540">
              <w:rPr>
                <w:color w:val="000000"/>
                <w:sz w:val="20"/>
                <w:szCs w:val="20"/>
              </w:rPr>
              <w:t>aložené výdavk</w:t>
            </w:r>
            <w:r>
              <w:rPr>
                <w:color w:val="000000"/>
                <w:sz w:val="20"/>
                <w:szCs w:val="20"/>
              </w:rPr>
              <w:t xml:space="preserve">y v súlade </w:t>
            </w:r>
            <w:r w:rsidRPr="00454540">
              <w:rPr>
                <w:color w:val="000000"/>
                <w:sz w:val="20"/>
                <w:szCs w:val="20"/>
              </w:rPr>
              <w:t>so zmluvou/objednávkou s dodávateľom tovarov/služieb/prác vrátane jej dodatkov?</w:t>
            </w:r>
          </w:p>
        </w:tc>
        <w:tc>
          <w:tcPr>
            <w:tcW w:w="567" w:type="dxa"/>
            <w:vAlign w:val="center"/>
          </w:tcPr>
          <w:p w14:paraId="716FD552" w14:textId="77777777" w:rsidR="00454370" w:rsidRPr="00F426CF" w:rsidRDefault="00454370" w:rsidP="00970A2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6A578C6B" w14:textId="77777777" w:rsidR="00454370" w:rsidRPr="00F426CF" w:rsidRDefault="00454370" w:rsidP="00970A2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14:paraId="3BB2D8C9" w14:textId="77777777" w:rsidR="00454370" w:rsidRPr="00F426CF" w:rsidRDefault="00454370" w:rsidP="00970A2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76" w:type="dxa"/>
            <w:vAlign w:val="center"/>
          </w:tcPr>
          <w:p w14:paraId="573370C8" w14:textId="65A1338F" w:rsidR="00454370" w:rsidRPr="003D14A7" w:rsidRDefault="00454370" w:rsidP="003D14A7">
            <w:pPr>
              <w:jc w:val="center"/>
              <w:rPr>
                <w:color w:val="000000"/>
                <w:sz w:val="20"/>
              </w:rPr>
            </w:pPr>
          </w:p>
        </w:tc>
      </w:tr>
      <w:tr w:rsidR="00795E2B" w:rsidRPr="00F426CF" w14:paraId="5DF24DDB" w14:textId="77777777" w:rsidTr="00795E2B">
        <w:trPr>
          <w:gridAfter w:val="1"/>
          <w:wAfter w:w="8" w:type="dxa"/>
          <w:trHeight w:val="300"/>
        </w:trPr>
        <w:tc>
          <w:tcPr>
            <w:tcW w:w="1050" w:type="dxa"/>
            <w:shd w:val="clear" w:color="auto" w:fill="B2A1C7" w:themeFill="accent4" w:themeFillTint="99"/>
            <w:vAlign w:val="center"/>
            <w:hideMark/>
          </w:tcPr>
          <w:p w14:paraId="2E36A14F" w14:textId="77777777" w:rsidR="00970A2B" w:rsidRPr="003D14A7" w:rsidRDefault="00970A2B" w:rsidP="00970A2B">
            <w:pPr>
              <w:jc w:val="center"/>
              <w:rPr>
                <w:b/>
                <w:color w:val="000000"/>
                <w:sz w:val="20"/>
              </w:rPr>
            </w:pPr>
            <w:r w:rsidRPr="003D14A7">
              <w:rPr>
                <w:b/>
                <w:color w:val="000000"/>
                <w:sz w:val="20"/>
              </w:rPr>
              <w:t>4A.2</w:t>
            </w:r>
          </w:p>
        </w:tc>
        <w:tc>
          <w:tcPr>
            <w:tcW w:w="4111" w:type="dxa"/>
            <w:gridSpan w:val="3"/>
            <w:shd w:val="clear" w:color="auto" w:fill="B2A1C7" w:themeFill="accent4" w:themeFillTint="99"/>
            <w:vAlign w:val="center"/>
            <w:hideMark/>
          </w:tcPr>
          <w:p w14:paraId="00D725AD" w14:textId="77777777" w:rsidR="00970A2B" w:rsidRPr="003D14A7" w:rsidRDefault="00970A2B" w:rsidP="00970A2B">
            <w:pPr>
              <w:rPr>
                <w:b/>
                <w:color w:val="000000"/>
                <w:sz w:val="20"/>
              </w:rPr>
            </w:pPr>
            <w:r w:rsidRPr="003D14A7">
              <w:rPr>
                <w:b/>
                <w:color w:val="000000"/>
                <w:sz w:val="20"/>
              </w:rPr>
              <w:t>Oprávnenosť výdavkov</w:t>
            </w:r>
          </w:p>
        </w:tc>
        <w:tc>
          <w:tcPr>
            <w:tcW w:w="567" w:type="dxa"/>
            <w:shd w:val="clear" w:color="auto" w:fill="B2A1C7" w:themeFill="accent4" w:themeFillTint="99"/>
            <w:vAlign w:val="center"/>
            <w:hideMark/>
          </w:tcPr>
          <w:p w14:paraId="58CD0662" w14:textId="77777777" w:rsidR="00970A2B" w:rsidRPr="00F426CF" w:rsidRDefault="00970A2B" w:rsidP="00970A2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auto" w:fill="B2A1C7" w:themeFill="accent4" w:themeFillTint="99"/>
            <w:vAlign w:val="center"/>
            <w:hideMark/>
          </w:tcPr>
          <w:p w14:paraId="4C7AC1B5" w14:textId="77777777" w:rsidR="00970A2B" w:rsidRPr="00F426CF" w:rsidRDefault="00970A2B" w:rsidP="00970A2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8" w:type="dxa"/>
            <w:shd w:val="clear" w:color="auto" w:fill="B2A1C7" w:themeFill="accent4" w:themeFillTint="99"/>
            <w:vAlign w:val="center"/>
            <w:hideMark/>
          </w:tcPr>
          <w:p w14:paraId="1C661579" w14:textId="77777777" w:rsidR="00970A2B" w:rsidRPr="00F426CF" w:rsidRDefault="00970A2B" w:rsidP="00970A2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76" w:type="dxa"/>
            <w:shd w:val="clear" w:color="auto" w:fill="B2A1C7" w:themeFill="accent4" w:themeFillTint="99"/>
            <w:vAlign w:val="center"/>
            <w:hideMark/>
          </w:tcPr>
          <w:p w14:paraId="135278D5" w14:textId="77777777" w:rsidR="00970A2B" w:rsidRPr="00F426CF" w:rsidRDefault="00970A2B" w:rsidP="00970A2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795E2B" w:rsidRPr="00F426CF" w14:paraId="5208A1C3" w14:textId="77777777" w:rsidTr="00795E2B">
        <w:trPr>
          <w:gridAfter w:val="1"/>
          <w:wAfter w:w="8" w:type="dxa"/>
          <w:trHeight w:val="300"/>
        </w:trPr>
        <w:tc>
          <w:tcPr>
            <w:tcW w:w="1050" w:type="dxa"/>
            <w:shd w:val="clear" w:color="auto" w:fill="B2A1C7" w:themeFill="accent4" w:themeFillTint="99"/>
            <w:vAlign w:val="center"/>
            <w:hideMark/>
          </w:tcPr>
          <w:p w14:paraId="33A1B987" w14:textId="77777777" w:rsidR="00970A2B" w:rsidRPr="00F426CF" w:rsidRDefault="00970A2B" w:rsidP="00970A2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4A.2.1</w:t>
            </w:r>
          </w:p>
        </w:tc>
        <w:tc>
          <w:tcPr>
            <w:tcW w:w="4111" w:type="dxa"/>
            <w:gridSpan w:val="3"/>
            <w:shd w:val="clear" w:color="auto" w:fill="B2A1C7" w:themeFill="accent4" w:themeFillTint="99"/>
            <w:vAlign w:val="center"/>
            <w:hideMark/>
          </w:tcPr>
          <w:p w14:paraId="5E574A41" w14:textId="77777777" w:rsidR="00970A2B" w:rsidRPr="00F426CF" w:rsidRDefault="00970A2B" w:rsidP="00970A2B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Vecná oprávnenosť výdavku</w:t>
            </w:r>
          </w:p>
        </w:tc>
        <w:tc>
          <w:tcPr>
            <w:tcW w:w="567" w:type="dxa"/>
            <w:shd w:val="clear" w:color="auto" w:fill="B2A1C7" w:themeFill="accent4" w:themeFillTint="99"/>
            <w:vAlign w:val="center"/>
            <w:hideMark/>
          </w:tcPr>
          <w:p w14:paraId="55C89420" w14:textId="77777777" w:rsidR="00970A2B" w:rsidRPr="00F426CF" w:rsidRDefault="00970A2B" w:rsidP="00970A2B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B2A1C7" w:themeFill="accent4" w:themeFillTint="99"/>
            <w:vAlign w:val="center"/>
            <w:hideMark/>
          </w:tcPr>
          <w:p w14:paraId="0AE77AC7" w14:textId="77777777" w:rsidR="00970A2B" w:rsidRPr="00F426CF" w:rsidRDefault="00970A2B" w:rsidP="00970A2B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shd w:val="clear" w:color="auto" w:fill="B2A1C7" w:themeFill="accent4" w:themeFillTint="99"/>
            <w:vAlign w:val="center"/>
            <w:hideMark/>
          </w:tcPr>
          <w:p w14:paraId="6D5DCE07" w14:textId="77777777" w:rsidR="00970A2B" w:rsidRPr="00F426CF" w:rsidRDefault="00970A2B" w:rsidP="00970A2B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76" w:type="dxa"/>
            <w:shd w:val="clear" w:color="auto" w:fill="B2A1C7" w:themeFill="accent4" w:themeFillTint="99"/>
            <w:vAlign w:val="center"/>
            <w:hideMark/>
          </w:tcPr>
          <w:p w14:paraId="42B5C30D" w14:textId="77777777" w:rsidR="00970A2B" w:rsidRPr="00F426CF" w:rsidRDefault="00970A2B" w:rsidP="00970A2B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106A4D" w:rsidRPr="00F426CF" w14:paraId="7BED3BF4" w14:textId="77777777" w:rsidTr="00795E2B">
        <w:trPr>
          <w:gridAfter w:val="1"/>
          <w:wAfter w:w="8" w:type="dxa"/>
          <w:trHeight w:val="440"/>
        </w:trPr>
        <w:tc>
          <w:tcPr>
            <w:tcW w:w="1050" w:type="dxa"/>
            <w:vAlign w:val="center"/>
            <w:hideMark/>
          </w:tcPr>
          <w:p w14:paraId="23BE8769" w14:textId="4A2FEA25" w:rsidR="00454370" w:rsidRPr="003D14A7" w:rsidRDefault="00454370" w:rsidP="00D3202F">
            <w:pPr>
              <w:jc w:val="center"/>
              <w:rPr>
                <w:color w:val="000000"/>
                <w:vertAlign w:val="superscript"/>
              </w:rPr>
            </w:pPr>
            <w:r w:rsidRPr="003D14A7">
              <w:rPr>
                <w:color w:val="000000" w:themeColor="text1"/>
                <w:sz w:val="18"/>
              </w:rPr>
              <w:t>4A.2.1.1</w:t>
            </w:r>
          </w:p>
        </w:tc>
        <w:tc>
          <w:tcPr>
            <w:tcW w:w="4111" w:type="dxa"/>
            <w:gridSpan w:val="3"/>
            <w:vAlign w:val="center"/>
            <w:hideMark/>
          </w:tcPr>
          <w:p w14:paraId="21345B90" w14:textId="77777777" w:rsidR="00454370" w:rsidRPr="00F426CF" w:rsidRDefault="00454370" w:rsidP="002243C7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Sú údaje na účtovných dokladoch, resp. dokumentácii, ktorá ich nahradzuje, matematicky správne (vo vzťahu k množstvu a jednotkovej cene, k objemu a jednotkovej cene, súčtov jednotlivých položiek)? </w:t>
            </w:r>
          </w:p>
        </w:tc>
        <w:tc>
          <w:tcPr>
            <w:tcW w:w="567" w:type="dxa"/>
            <w:vAlign w:val="center"/>
            <w:hideMark/>
          </w:tcPr>
          <w:p w14:paraId="70A9688B" w14:textId="77777777" w:rsidR="00454370" w:rsidRPr="00F426CF" w:rsidRDefault="00454370" w:rsidP="00970A2B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2E1C9668" w14:textId="77777777" w:rsidR="00454370" w:rsidRPr="00F426CF" w:rsidRDefault="00454370" w:rsidP="00970A2B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center"/>
            <w:hideMark/>
          </w:tcPr>
          <w:p w14:paraId="19C2DBA4" w14:textId="77777777" w:rsidR="00454370" w:rsidRPr="00F426CF" w:rsidRDefault="00454370" w:rsidP="00970A2B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76" w:type="dxa"/>
            <w:vAlign w:val="center"/>
          </w:tcPr>
          <w:p w14:paraId="6370DD78" w14:textId="2C09B7BE" w:rsidR="00454370" w:rsidRPr="00F426CF" w:rsidRDefault="00454370" w:rsidP="003D14A7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106A4D" w:rsidRPr="00F426CF" w14:paraId="35681137" w14:textId="77777777" w:rsidTr="00795E2B">
        <w:trPr>
          <w:gridAfter w:val="1"/>
          <w:wAfter w:w="8" w:type="dxa"/>
          <w:trHeight w:val="510"/>
        </w:trPr>
        <w:tc>
          <w:tcPr>
            <w:tcW w:w="1050" w:type="dxa"/>
            <w:vAlign w:val="center"/>
            <w:hideMark/>
          </w:tcPr>
          <w:p w14:paraId="33560A61" w14:textId="77777777" w:rsidR="000374C3" w:rsidRPr="003D14A7" w:rsidRDefault="000374C3" w:rsidP="000374C3">
            <w:pPr>
              <w:jc w:val="center"/>
              <w:rPr>
                <w:color w:val="000000"/>
                <w:sz w:val="18"/>
              </w:rPr>
            </w:pPr>
            <w:r w:rsidRPr="003D14A7">
              <w:rPr>
                <w:color w:val="000000"/>
                <w:sz w:val="18"/>
              </w:rPr>
              <w:t>4A.2.1.2</w:t>
            </w:r>
          </w:p>
        </w:tc>
        <w:tc>
          <w:tcPr>
            <w:tcW w:w="4111" w:type="dxa"/>
            <w:gridSpan w:val="3"/>
            <w:vAlign w:val="center"/>
            <w:hideMark/>
          </w:tcPr>
          <w:p w14:paraId="4AA95DF2" w14:textId="2FCCB73E" w:rsidR="000374C3" w:rsidRPr="00954D48" w:rsidRDefault="000374C3" w:rsidP="000374C3">
            <w:pPr>
              <w:jc w:val="both"/>
              <w:rPr>
                <w:color w:val="000000"/>
                <w:sz w:val="20"/>
                <w:szCs w:val="20"/>
              </w:rPr>
            </w:pPr>
            <w:r w:rsidRPr="00954D48">
              <w:rPr>
                <w:color w:val="000000"/>
                <w:sz w:val="20"/>
                <w:szCs w:val="20"/>
              </w:rPr>
              <w:t>Zodpovedá nárokovaná čiastka v ŽoP údajom uvedeným v priložených účtovných dokladoch, resp. dokumentácii, ktorá ich nahradzuje?</w:t>
            </w:r>
          </w:p>
        </w:tc>
        <w:tc>
          <w:tcPr>
            <w:tcW w:w="567" w:type="dxa"/>
            <w:vAlign w:val="center"/>
            <w:hideMark/>
          </w:tcPr>
          <w:p w14:paraId="5E85FBA8" w14:textId="77777777" w:rsidR="000374C3" w:rsidRPr="00F426CF" w:rsidRDefault="000374C3" w:rsidP="000374C3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551447B4" w14:textId="77777777" w:rsidR="000374C3" w:rsidRPr="00F426CF" w:rsidRDefault="000374C3" w:rsidP="000374C3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center"/>
            <w:hideMark/>
          </w:tcPr>
          <w:p w14:paraId="060F9EE8" w14:textId="77777777" w:rsidR="000374C3" w:rsidRPr="00F426CF" w:rsidRDefault="000374C3" w:rsidP="000374C3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76" w:type="dxa"/>
          </w:tcPr>
          <w:p w14:paraId="204FEDF2" w14:textId="296706AA" w:rsidR="000374C3" w:rsidRPr="003D14A7" w:rsidRDefault="000374C3" w:rsidP="003D14A7">
            <w:pPr>
              <w:jc w:val="center"/>
              <w:rPr>
                <w:color w:val="000000"/>
                <w:sz w:val="20"/>
              </w:rPr>
            </w:pPr>
          </w:p>
        </w:tc>
      </w:tr>
      <w:tr w:rsidR="000374C3" w:rsidRPr="00F426CF" w14:paraId="222A48F4" w14:textId="77777777" w:rsidTr="003D14A7">
        <w:trPr>
          <w:gridAfter w:val="1"/>
          <w:wAfter w:w="8" w:type="dxa"/>
          <w:trHeight w:val="510"/>
        </w:trPr>
        <w:tc>
          <w:tcPr>
            <w:tcW w:w="1050" w:type="dxa"/>
            <w:vAlign w:val="center"/>
          </w:tcPr>
          <w:p w14:paraId="4A7300DD" w14:textId="77777777" w:rsidR="000374C3" w:rsidRPr="003D14A7" w:rsidRDefault="000374C3" w:rsidP="000374C3">
            <w:pPr>
              <w:jc w:val="center"/>
              <w:rPr>
                <w:color w:val="000000"/>
                <w:sz w:val="18"/>
              </w:rPr>
            </w:pPr>
            <w:r w:rsidRPr="003D14A7">
              <w:rPr>
                <w:color w:val="000000"/>
                <w:sz w:val="18"/>
              </w:rPr>
              <w:t>4A.2.1.3</w:t>
            </w:r>
          </w:p>
        </w:tc>
        <w:tc>
          <w:tcPr>
            <w:tcW w:w="4111" w:type="dxa"/>
            <w:gridSpan w:val="3"/>
            <w:vAlign w:val="center"/>
          </w:tcPr>
          <w:p w14:paraId="29ABC662" w14:textId="48297B7C" w:rsidR="000374C3" w:rsidRPr="002243C7" w:rsidRDefault="000374C3" w:rsidP="000374C3">
            <w:pPr>
              <w:jc w:val="both"/>
              <w:rPr>
                <w:strike/>
                <w:color w:val="000000"/>
                <w:sz w:val="20"/>
              </w:rPr>
            </w:pPr>
            <w:r w:rsidRPr="00954D48">
              <w:rPr>
                <w:color w:val="000000"/>
                <w:sz w:val="20"/>
                <w:szCs w:val="20"/>
              </w:rPr>
              <w:t xml:space="preserve">Je výdavok v súlade s pravidlami a podmienkami stanovenými v Zmluve o NFP? </w:t>
            </w:r>
          </w:p>
        </w:tc>
        <w:tc>
          <w:tcPr>
            <w:tcW w:w="567" w:type="dxa"/>
            <w:vAlign w:val="center"/>
          </w:tcPr>
          <w:p w14:paraId="3DE67771" w14:textId="70F0C32C" w:rsidR="000374C3" w:rsidRPr="00F426CF" w:rsidRDefault="000374C3" w:rsidP="000374C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4D80FBB9" w14:textId="5F7C6B10" w:rsidR="000374C3" w:rsidRPr="00F426CF" w:rsidRDefault="000374C3" w:rsidP="000374C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14:paraId="6845C198" w14:textId="43243D39" w:rsidR="000374C3" w:rsidRPr="00F426CF" w:rsidRDefault="000374C3" w:rsidP="000374C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76" w:type="dxa"/>
          </w:tcPr>
          <w:p w14:paraId="5720D8CE" w14:textId="6DE1246E" w:rsidR="000374C3" w:rsidRPr="003D14A7" w:rsidRDefault="000374C3" w:rsidP="003D14A7">
            <w:pPr>
              <w:jc w:val="center"/>
              <w:rPr>
                <w:color w:val="000000"/>
                <w:sz w:val="20"/>
              </w:rPr>
            </w:pPr>
          </w:p>
        </w:tc>
      </w:tr>
      <w:tr w:rsidR="00106A4D" w:rsidRPr="00F426CF" w14:paraId="6D110346" w14:textId="77777777" w:rsidTr="00795E2B">
        <w:trPr>
          <w:gridAfter w:val="1"/>
          <w:wAfter w:w="8" w:type="dxa"/>
          <w:trHeight w:val="300"/>
        </w:trPr>
        <w:tc>
          <w:tcPr>
            <w:tcW w:w="1050" w:type="dxa"/>
            <w:vAlign w:val="center"/>
            <w:hideMark/>
          </w:tcPr>
          <w:p w14:paraId="151FEF01" w14:textId="77777777" w:rsidR="000374C3" w:rsidRPr="003D14A7" w:rsidRDefault="000374C3" w:rsidP="000374C3">
            <w:pPr>
              <w:jc w:val="center"/>
              <w:rPr>
                <w:color w:val="000000"/>
                <w:sz w:val="18"/>
              </w:rPr>
            </w:pPr>
            <w:r w:rsidRPr="003D14A7">
              <w:rPr>
                <w:color w:val="000000"/>
                <w:sz w:val="18"/>
              </w:rPr>
              <w:t>4A.2.1.4</w:t>
            </w:r>
          </w:p>
        </w:tc>
        <w:tc>
          <w:tcPr>
            <w:tcW w:w="4111" w:type="dxa"/>
            <w:gridSpan w:val="3"/>
            <w:vAlign w:val="center"/>
          </w:tcPr>
          <w:p w14:paraId="0E39C99D" w14:textId="7A730FCC" w:rsidR="000374C3" w:rsidRPr="00954D48" w:rsidRDefault="000374C3" w:rsidP="000374C3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Je výdavok vynaložený na aktivitu/aktivity projektu?</w:t>
            </w:r>
          </w:p>
        </w:tc>
        <w:tc>
          <w:tcPr>
            <w:tcW w:w="567" w:type="dxa"/>
            <w:vAlign w:val="center"/>
            <w:hideMark/>
          </w:tcPr>
          <w:p w14:paraId="59F853BE" w14:textId="77777777" w:rsidR="000374C3" w:rsidRPr="00F426CF" w:rsidRDefault="000374C3" w:rsidP="000374C3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26B17358" w14:textId="77777777" w:rsidR="000374C3" w:rsidRPr="00F426CF" w:rsidRDefault="000374C3" w:rsidP="000374C3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center"/>
            <w:hideMark/>
          </w:tcPr>
          <w:p w14:paraId="00A2D036" w14:textId="77777777" w:rsidR="000374C3" w:rsidRPr="00F426CF" w:rsidRDefault="000374C3" w:rsidP="000374C3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76" w:type="dxa"/>
          </w:tcPr>
          <w:p w14:paraId="011A67E9" w14:textId="1C98697D" w:rsidR="000374C3" w:rsidRPr="003D14A7" w:rsidRDefault="000374C3" w:rsidP="003D14A7">
            <w:pPr>
              <w:jc w:val="center"/>
              <w:rPr>
                <w:color w:val="000000"/>
                <w:sz w:val="20"/>
              </w:rPr>
            </w:pPr>
          </w:p>
        </w:tc>
      </w:tr>
      <w:tr w:rsidR="00106A4D" w:rsidRPr="00F426CF" w14:paraId="1CC82DBE" w14:textId="77777777" w:rsidTr="00795E2B">
        <w:trPr>
          <w:gridAfter w:val="1"/>
          <w:wAfter w:w="8" w:type="dxa"/>
          <w:trHeight w:val="300"/>
        </w:trPr>
        <w:tc>
          <w:tcPr>
            <w:tcW w:w="1050" w:type="dxa"/>
            <w:vAlign w:val="center"/>
            <w:hideMark/>
          </w:tcPr>
          <w:p w14:paraId="35C40BD5" w14:textId="224AC932" w:rsidR="008036DD" w:rsidRPr="003D14A7" w:rsidRDefault="008036DD" w:rsidP="277050EB">
            <w:pPr>
              <w:jc w:val="center"/>
              <w:rPr>
                <w:color w:val="000000"/>
                <w:vertAlign w:val="superscript"/>
              </w:rPr>
            </w:pPr>
            <w:r w:rsidRPr="003D14A7">
              <w:rPr>
                <w:color w:val="000000" w:themeColor="text1"/>
                <w:sz w:val="18"/>
              </w:rPr>
              <w:t>4A.2.1.5</w:t>
            </w:r>
            <w:ins w:id="34" w:author="Autor">
              <w:r w:rsidR="0010370D" w:rsidRPr="00FC6886">
                <w:rPr>
                  <w:color w:val="000000" w:themeColor="text1"/>
                  <w:sz w:val="20"/>
                  <w:szCs w:val="20"/>
                </w:rPr>
                <w:t>*</w:t>
              </w:r>
            </w:ins>
          </w:p>
        </w:tc>
        <w:tc>
          <w:tcPr>
            <w:tcW w:w="4111" w:type="dxa"/>
            <w:gridSpan w:val="3"/>
            <w:vAlign w:val="center"/>
          </w:tcPr>
          <w:p w14:paraId="5D567B00" w14:textId="2B31F774" w:rsidR="008036DD" w:rsidRPr="00F426CF" w:rsidRDefault="008036DD" w:rsidP="002243C7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Bolo preukázané dodržanie príslušnej časti rozpočtu projektu (napr. jednotková sadzba, počet jednotiek, výdavky spolu pre danú položku rozpočtu)?</w:t>
            </w:r>
          </w:p>
        </w:tc>
        <w:tc>
          <w:tcPr>
            <w:tcW w:w="567" w:type="dxa"/>
            <w:vAlign w:val="center"/>
            <w:hideMark/>
          </w:tcPr>
          <w:p w14:paraId="59B9871D" w14:textId="77777777" w:rsidR="008036DD" w:rsidRPr="00F426CF" w:rsidRDefault="008036DD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3D8154C1" w14:textId="77777777" w:rsidR="008036DD" w:rsidRPr="00F426CF" w:rsidRDefault="008036DD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center"/>
            <w:hideMark/>
          </w:tcPr>
          <w:p w14:paraId="259D3533" w14:textId="77777777" w:rsidR="008036DD" w:rsidRPr="00F426CF" w:rsidRDefault="008036DD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76" w:type="dxa"/>
            <w:vAlign w:val="center"/>
          </w:tcPr>
          <w:p w14:paraId="1B0EAB23" w14:textId="6719FAF3" w:rsidR="008036DD" w:rsidRPr="00F426CF" w:rsidRDefault="008036DD" w:rsidP="003D14A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106A4D" w:rsidRPr="00F426CF" w14:paraId="1B7C1121" w14:textId="77777777" w:rsidTr="00795E2B">
        <w:trPr>
          <w:gridAfter w:val="1"/>
          <w:wAfter w:w="8" w:type="dxa"/>
          <w:trHeight w:val="510"/>
        </w:trPr>
        <w:tc>
          <w:tcPr>
            <w:tcW w:w="1050" w:type="dxa"/>
            <w:vAlign w:val="center"/>
            <w:hideMark/>
          </w:tcPr>
          <w:p w14:paraId="70FC3ECE" w14:textId="77777777" w:rsidR="008036DD" w:rsidRPr="003D14A7" w:rsidRDefault="008036DD" w:rsidP="008400CF">
            <w:pPr>
              <w:jc w:val="center"/>
              <w:rPr>
                <w:color w:val="000000"/>
                <w:sz w:val="18"/>
              </w:rPr>
            </w:pPr>
            <w:r w:rsidRPr="003D14A7">
              <w:rPr>
                <w:color w:val="000000"/>
                <w:sz w:val="18"/>
              </w:rPr>
              <w:t>4A.2.1.6</w:t>
            </w:r>
          </w:p>
        </w:tc>
        <w:tc>
          <w:tcPr>
            <w:tcW w:w="4111" w:type="dxa"/>
            <w:gridSpan w:val="3"/>
            <w:vAlign w:val="center"/>
          </w:tcPr>
          <w:p w14:paraId="0AF5D1B1" w14:textId="36EED7CF" w:rsidR="008036DD" w:rsidRPr="00F426CF" w:rsidRDefault="008036DD" w:rsidP="002243C7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Bolo preukázané dodržanie celkovej sumy za príslušnú skupinu výdavkov a celkovej sumy NFP v zmysle </w:t>
            </w:r>
            <w:r>
              <w:rPr>
                <w:color w:val="000000"/>
                <w:sz w:val="20"/>
                <w:szCs w:val="20"/>
              </w:rPr>
              <w:t>Zmluv</w:t>
            </w:r>
            <w:r w:rsidRPr="00F426CF">
              <w:rPr>
                <w:color w:val="000000"/>
                <w:sz w:val="20"/>
                <w:szCs w:val="20"/>
              </w:rPr>
              <w:t>y</w:t>
            </w:r>
            <w:r>
              <w:rPr>
                <w:color w:val="000000"/>
                <w:sz w:val="20"/>
                <w:szCs w:val="20"/>
              </w:rPr>
              <w:t xml:space="preserve"> o NFP</w:t>
            </w:r>
            <w:r w:rsidRPr="00F426CF">
              <w:rPr>
                <w:color w:val="000000"/>
                <w:sz w:val="20"/>
                <w:szCs w:val="20"/>
              </w:rPr>
              <w:t>?</w:t>
            </w:r>
          </w:p>
        </w:tc>
        <w:tc>
          <w:tcPr>
            <w:tcW w:w="567" w:type="dxa"/>
            <w:vAlign w:val="center"/>
            <w:hideMark/>
          </w:tcPr>
          <w:p w14:paraId="137A36D0" w14:textId="77777777" w:rsidR="008036DD" w:rsidRPr="00F426CF" w:rsidRDefault="008036DD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5295964A" w14:textId="77777777" w:rsidR="008036DD" w:rsidRPr="00F426CF" w:rsidRDefault="008036DD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center"/>
            <w:hideMark/>
          </w:tcPr>
          <w:p w14:paraId="4FB36EB9" w14:textId="77777777" w:rsidR="008036DD" w:rsidRPr="00F426CF" w:rsidRDefault="008036DD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76" w:type="dxa"/>
            <w:vAlign w:val="center"/>
          </w:tcPr>
          <w:p w14:paraId="31AB80E1" w14:textId="17A1C8B1" w:rsidR="008036DD" w:rsidRPr="003D14A7" w:rsidRDefault="008036DD" w:rsidP="003D14A7">
            <w:pPr>
              <w:jc w:val="center"/>
              <w:rPr>
                <w:color w:val="000000"/>
                <w:sz w:val="20"/>
              </w:rPr>
            </w:pPr>
          </w:p>
        </w:tc>
      </w:tr>
      <w:tr w:rsidR="00795E2B" w:rsidRPr="00F426CF" w14:paraId="1C147C3D" w14:textId="77777777" w:rsidTr="00795E2B">
        <w:trPr>
          <w:gridAfter w:val="1"/>
          <w:wAfter w:w="8" w:type="dxa"/>
          <w:trHeight w:val="510"/>
        </w:trPr>
        <w:tc>
          <w:tcPr>
            <w:tcW w:w="1050" w:type="dxa"/>
            <w:vAlign w:val="center"/>
            <w:hideMark/>
          </w:tcPr>
          <w:p w14:paraId="17204E25" w14:textId="77777777" w:rsidR="00824554" w:rsidRPr="003D14A7" w:rsidRDefault="00824554" w:rsidP="008400CF">
            <w:pPr>
              <w:jc w:val="center"/>
              <w:rPr>
                <w:color w:val="000000"/>
                <w:sz w:val="18"/>
              </w:rPr>
            </w:pPr>
            <w:r w:rsidRPr="003D14A7">
              <w:rPr>
                <w:color w:val="000000"/>
                <w:sz w:val="18"/>
              </w:rPr>
              <w:t>4A.2.1.7</w:t>
            </w:r>
          </w:p>
        </w:tc>
        <w:tc>
          <w:tcPr>
            <w:tcW w:w="4111" w:type="dxa"/>
            <w:gridSpan w:val="3"/>
            <w:shd w:val="clear" w:color="auto" w:fill="auto"/>
            <w:vAlign w:val="center"/>
          </w:tcPr>
          <w:p w14:paraId="6EFE22BB" w14:textId="3D16F593" w:rsidR="00824554" w:rsidRPr="00F426CF" w:rsidRDefault="00824554" w:rsidP="002243C7">
            <w:pPr>
              <w:jc w:val="both"/>
              <w:rPr>
                <w:color w:val="000000"/>
                <w:sz w:val="20"/>
                <w:szCs w:val="20"/>
              </w:rPr>
            </w:pPr>
            <w:r w:rsidRPr="00C6143D">
              <w:rPr>
                <w:color w:val="000000"/>
                <w:sz w:val="20"/>
                <w:szCs w:val="20"/>
              </w:rPr>
              <w:t>Je DPH pri deklarovaných výdavkoch v ŽoP prijímateľa, ktorý je platiteľom DPH oprávneným výdavkom? (T. j. Prijímateľ si neuplatňuje nárok na DPH prislúchajúci danému výdavku úplne alebo z časti voči daňovému úradu a výdavok sa nenachádza v </w:t>
            </w:r>
            <w:r w:rsidRPr="00C6143D">
              <w:rPr>
                <w:color w:val="494949"/>
                <w:sz w:val="20"/>
                <w:szCs w:val="20"/>
                <w:shd w:val="clear" w:color="auto" w:fill="FFFFFF"/>
              </w:rPr>
              <w:t>záznamoch o  prijatých tovaroch a službách s možnos</w:t>
            </w:r>
            <w:r w:rsidRPr="00C6143D">
              <w:rPr>
                <w:rFonts w:hint="eastAsia"/>
                <w:color w:val="494949"/>
                <w:sz w:val="20"/>
                <w:szCs w:val="20"/>
                <w:shd w:val="clear" w:color="auto" w:fill="FFFFFF"/>
              </w:rPr>
              <w:t>ť</w:t>
            </w:r>
            <w:r w:rsidRPr="00C6143D">
              <w:rPr>
                <w:color w:val="494949"/>
                <w:sz w:val="20"/>
                <w:szCs w:val="20"/>
                <w:shd w:val="clear" w:color="auto" w:fill="FFFFFF"/>
              </w:rPr>
              <w:t>ou odpo</w:t>
            </w:r>
            <w:r w:rsidRPr="00C6143D">
              <w:rPr>
                <w:rFonts w:hint="eastAsia"/>
                <w:color w:val="494949"/>
                <w:sz w:val="20"/>
                <w:szCs w:val="20"/>
                <w:shd w:val="clear" w:color="auto" w:fill="FFFFFF"/>
              </w:rPr>
              <w:t>čí</w:t>
            </w:r>
            <w:r w:rsidRPr="00C6143D">
              <w:rPr>
                <w:color w:val="494949"/>
                <w:sz w:val="20"/>
                <w:szCs w:val="20"/>
                <w:shd w:val="clear" w:color="auto" w:fill="FFFFFF"/>
              </w:rPr>
              <w:t>tania dane alebo s možnos</w:t>
            </w:r>
            <w:r w:rsidRPr="00C6143D">
              <w:rPr>
                <w:rFonts w:hint="eastAsia"/>
                <w:color w:val="494949"/>
                <w:sz w:val="20"/>
                <w:szCs w:val="20"/>
                <w:shd w:val="clear" w:color="auto" w:fill="FFFFFF"/>
              </w:rPr>
              <w:t>ť</w:t>
            </w:r>
            <w:r w:rsidRPr="00C6143D">
              <w:rPr>
                <w:color w:val="494949"/>
                <w:sz w:val="20"/>
                <w:szCs w:val="20"/>
                <w:shd w:val="clear" w:color="auto" w:fill="FFFFFF"/>
              </w:rPr>
              <w:t>ou pomerného odpo</w:t>
            </w:r>
            <w:r w:rsidRPr="00C6143D">
              <w:rPr>
                <w:rFonts w:hint="eastAsia"/>
                <w:color w:val="494949"/>
                <w:sz w:val="20"/>
                <w:szCs w:val="20"/>
                <w:shd w:val="clear" w:color="auto" w:fill="FFFFFF"/>
              </w:rPr>
              <w:t>čí</w:t>
            </w:r>
            <w:r w:rsidRPr="00C6143D">
              <w:rPr>
                <w:color w:val="494949"/>
                <w:sz w:val="20"/>
                <w:szCs w:val="20"/>
                <w:shd w:val="clear" w:color="auto" w:fill="FFFFFF"/>
              </w:rPr>
              <w:t>tania dane, ktoré je povinný vies</w:t>
            </w:r>
            <w:r w:rsidRPr="00C6143D">
              <w:rPr>
                <w:rFonts w:hint="eastAsia"/>
                <w:color w:val="494949"/>
                <w:sz w:val="20"/>
                <w:szCs w:val="20"/>
                <w:shd w:val="clear" w:color="auto" w:fill="FFFFFF"/>
              </w:rPr>
              <w:t>ť</w:t>
            </w:r>
            <w:r w:rsidRPr="00C6143D">
              <w:rPr>
                <w:color w:val="494949"/>
                <w:sz w:val="20"/>
                <w:szCs w:val="20"/>
                <w:shd w:val="clear" w:color="auto" w:fill="FFFFFF"/>
              </w:rPr>
              <w:t xml:space="preserve"> pod</w:t>
            </w:r>
            <w:r w:rsidRPr="00C6143D">
              <w:rPr>
                <w:rFonts w:hint="eastAsia"/>
                <w:color w:val="494949"/>
                <w:sz w:val="20"/>
                <w:szCs w:val="20"/>
                <w:shd w:val="clear" w:color="auto" w:fill="FFFFFF"/>
              </w:rPr>
              <w:t>ľ</w:t>
            </w:r>
            <w:r w:rsidRPr="00C6143D">
              <w:rPr>
                <w:color w:val="494949"/>
                <w:sz w:val="20"/>
                <w:szCs w:val="20"/>
                <w:shd w:val="clear" w:color="auto" w:fill="FFFFFF"/>
              </w:rPr>
              <w:t xml:space="preserve">a </w:t>
            </w:r>
            <w:r w:rsidRPr="00C6143D">
              <w:rPr>
                <w:rFonts w:hint="eastAsia"/>
                <w:color w:val="494949"/>
                <w:sz w:val="20"/>
                <w:szCs w:val="20"/>
                <w:shd w:val="clear" w:color="auto" w:fill="FFFFFF"/>
              </w:rPr>
              <w:t>§</w:t>
            </w:r>
            <w:r w:rsidRPr="00C6143D">
              <w:rPr>
                <w:color w:val="494949"/>
                <w:sz w:val="20"/>
                <w:szCs w:val="20"/>
                <w:shd w:val="clear" w:color="auto" w:fill="FFFFFF"/>
              </w:rPr>
              <w:t xml:space="preserve"> 70 ods. 1 zákona o DPH.</w:t>
            </w:r>
            <w:r w:rsidRPr="00C6143D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567" w:type="dxa"/>
            <w:vAlign w:val="center"/>
            <w:hideMark/>
          </w:tcPr>
          <w:p w14:paraId="26875247" w14:textId="77777777" w:rsidR="00824554" w:rsidRPr="00F426CF" w:rsidRDefault="00824554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306C33DA" w14:textId="77777777" w:rsidR="00824554" w:rsidRPr="00F426CF" w:rsidRDefault="00824554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center"/>
            <w:hideMark/>
          </w:tcPr>
          <w:p w14:paraId="420E05AA" w14:textId="77777777" w:rsidR="00824554" w:rsidRPr="00F426CF" w:rsidRDefault="00824554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76" w:type="dxa"/>
            <w:vAlign w:val="center"/>
          </w:tcPr>
          <w:p w14:paraId="2EFC31EF" w14:textId="31E9F59D" w:rsidR="00824554" w:rsidRPr="003D14A7" w:rsidRDefault="00824554" w:rsidP="003D14A7">
            <w:pPr>
              <w:jc w:val="center"/>
              <w:rPr>
                <w:color w:val="000000"/>
                <w:sz w:val="20"/>
              </w:rPr>
            </w:pPr>
          </w:p>
        </w:tc>
      </w:tr>
      <w:tr w:rsidR="00106A4D" w:rsidRPr="00F426CF" w14:paraId="6A47A8A8" w14:textId="77777777" w:rsidTr="00795E2B">
        <w:trPr>
          <w:gridAfter w:val="1"/>
          <w:wAfter w:w="8" w:type="dxa"/>
          <w:trHeight w:val="510"/>
        </w:trPr>
        <w:tc>
          <w:tcPr>
            <w:tcW w:w="1050" w:type="dxa"/>
            <w:vAlign w:val="center"/>
            <w:hideMark/>
          </w:tcPr>
          <w:p w14:paraId="3AD73BC9" w14:textId="77777777" w:rsidR="00824554" w:rsidRPr="003D14A7" w:rsidRDefault="00824554" w:rsidP="008400CF">
            <w:pPr>
              <w:jc w:val="center"/>
              <w:rPr>
                <w:color w:val="000000"/>
                <w:sz w:val="18"/>
              </w:rPr>
            </w:pPr>
            <w:r w:rsidRPr="003D14A7">
              <w:rPr>
                <w:color w:val="000000"/>
                <w:sz w:val="18"/>
              </w:rPr>
              <w:t>4A.2.1.8</w:t>
            </w:r>
          </w:p>
        </w:tc>
        <w:tc>
          <w:tcPr>
            <w:tcW w:w="4111" w:type="dxa"/>
            <w:gridSpan w:val="3"/>
            <w:vAlign w:val="center"/>
          </w:tcPr>
          <w:p w14:paraId="5EDC3EAE" w14:textId="56BC30F7" w:rsidR="00824554" w:rsidRPr="002A335F" w:rsidRDefault="00824554" w:rsidP="002243C7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Bolo skontrolované neprekrývanie sa nárokovaných finančných prostriedkov/de</w:t>
            </w:r>
            <w:r>
              <w:rPr>
                <w:color w:val="000000"/>
                <w:sz w:val="20"/>
                <w:szCs w:val="20"/>
              </w:rPr>
              <w:t>-</w:t>
            </w:r>
            <w:r w:rsidRPr="00F426CF">
              <w:rPr>
                <w:color w:val="000000"/>
                <w:sz w:val="20"/>
                <w:szCs w:val="20"/>
              </w:rPr>
              <w:t>klarovaných výdavkov v rámci predloženej ŽoP, ako aj s inými ŽoP predloženými v rámci daného projektu, resp. s inými  projektmi daného prijímateľa?</w:t>
            </w:r>
          </w:p>
        </w:tc>
        <w:tc>
          <w:tcPr>
            <w:tcW w:w="567" w:type="dxa"/>
            <w:vAlign w:val="center"/>
            <w:hideMark/>
          </w:tcPr>
          <w:p w14:paraId="425D7E4A" w14:textId="77777777" w:rsidR="00824554" w:rsidRPr="00F426CF" w:rsidRDefault="00824554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17C2B800" w14:textId="77777777" w:rsidR="00824554" w:rsidRPr="00F426CF" w:rsidRDefault="00824554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center"/>
            <w:hideMark/>
          </w:tcPr>
          <w:p w14:paraId="241986AF" w14:textId="77777777" w:rsidR="00824554" w:rsidRPr="00F426CF" w:rsidRDefault="00824554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76" w:type="dxa"/>
            <w:vAlign w:val="center"/>
          </w:tcPr>
          <w:p w14:paraId="0250A146" w14:textId="34076EA6" w:rsidR="00824554" w:rsidRPr="003D14A7" w:rsidRDefault="00824554" w:rsidP="003D14A7">
            <w:pPr>
              <w:jc w:val="center"/>
              <w:rPr>
                <w:color w:val="000000"/>
                <w:sz w:val="20"/>
              </w:rPr>
            </w:pPr>
          </w:p>
        </w:tc>
      </w:tr>
      <w:tr w:rsidR="00106A4D" w:rsidRPr="00F426CF" w14:paraId="5C6B2DF1" w14:textId="77777777" w:rsidTr="00795E2B">
        <w:trPr>
          <w:gridAfter w:val="1"/>
          <w:wAfter w:w="8" w:type="dxa"/>
          <w:trHeight w:val="765"/>
        </w:trPr>
        <w:tc>
          <w:tcPr>
            <w:tcW w:w="1050" w:type="dxa"/>
            <w:vAlign w:val="center"/>
            <w:hideMark/>
          </w:tcPr>
          <w:p w14:paraId="4D0C1047" w14:textId="77777777" w:rsidR="00824554" w:rsidRPr="003D14A7" w:rsidRDefault="00824554" w:rsidP="008400CF">
            <w:pPr>
              <w:jc w:val="center"/>
              <w:rPr>
                <w:color w:val="000000"/>
                <w:sz w:val="18"/>
              </w:rPr>
            </w:pPr>
            <w:r w:rsidRPr="003D14A7">
              <w:rPr>
                <w:color w:val="000000"/>
                <w:sz w:val="18"/>
              </w:rPr>
              <w:t>4A.2.1.9</w:t>
            </w:r>
          </w:p>
        </w:tc>
        <w:tc>
          <w:tcPr>
            <w:tcW w:w="4111" w:type="dxa"/>
            <w:gridSpan w:val="3"/>
            <w:vAlign w:val="center"/>
          </w:tcPr>
          <w:p w14:paraId="46F3A0B0" w14:textId="77777777" w:rsidR="00824554" w:rsidRDefault="00824554" w:rsidP="008400CF">
            <w:pPr>
              <w:jc w:val="both"/>
              <w:rPr>
                <w:ins w:id="35" w:author="Autor"/>
                <w:color w:val="000000"/>
                <w:sz w:val="20"/>
                <w:szCs w:val="20"/>
              </w:rPr>
            </w:pPr>
            <w:r w:rsidRPr="00DF769D">
              <w:rPr>
                <w:color w:val="000000"/>
                <w:sz w:val="20"/>
                <w:szCs w:val="20"/>
              </w:rPr>
              <w:t>Vzťahuje sa na deklarované výdavky v ŽoP prebiehajúce skúmanie tak, ako ho definuje Systém finančného riadenia?</w:t>
            </w:r>
          </w:p>
          <w:p w14:paraId="670A7512" w14:textId="0B686937" w:rsidR="00A20FFF" w:rsidRPr="00F426CF" w:rsidRDefault="00A20FFF" w:rsidP="008400CF">
            <w:pPr>
              <w:jc w:val="both"/>
              <w:rPr>
                <w:color w:val="000000"/>
                <w:sz w:val="20"/>
                <w:szCs w:val="20"/>
              </w:rPr>
            </w:pPr>
            <w:moveToRangeStart w:id="36" w:author="Autor" w:name="move115774444"/>
            <w:moveTo w:id="37" w:author="Autor">
              <w:r>
                <w:rPr>
                  <w:bCs/>
                  <w:color w:val="000000"/>
                  <w:sz w:val="16"/>
                  <w:szCs w:val="16"/>
                </w:rPr>
                <w:t>Ak áno, u</w:t>
              </w:r>
              <w:r w:rsidRPr="00DF769D">
                <w:rPr>
                  <w:bCs/>
                  <w:color w:val="000000"/>
                  <w:sz w:val="16"/>
                  <w:szCs w:val="16"/>
                </w:rPr>
                <w:t>veďte o</w:t>
              </w:r>
              <w:r>
                <w:rPr>
                  <w:bCs/>
                  <w:color w:val="000000"/>
                  <w:sz w:val="16"/>
                  <w:szCs w:val="16"/>
                </w:rPr>
                <w:t> </w:t>
              </w:r>
              <w:r w:rsidRPr="00DF769D">
                <w:rPr>
                  <w:bCs/>
                  <w:color w:val="000000"/>
                  <w:sz w:val="16"/>
                  <w:szCs w:val="16"/>
                </w:rPr>
                <w:t>ak</w:t>
              </w:r>
              <w:r>
                <w:rPr>
                  <w:bCs/>
                  <w:color w:val="000000"/>
                  <w:sz w:val="16"/>
                  <w:szCs w:val="16"/>
                </w:rPr>
                <w:t xml:space="preserve">é </w:t>
              </w:r>
              <w:r w:rsidRPr="00DF769D">
                <w:rPr>
                  <w:bCs/>
                  <w:color w:val="000000"/>
                  <w:sz w:val="16"/>
                  <w:szCs w:val="16"/>
                </w:rPr>
                <w:t>prebiehajúce skúmani</w:t>
              </w:r>
              <w:r>
                <w:rPr>
                  <w:bCs/>
                  <w:color w:val="000000"/>
                  <w:sz w:val="16"/>
                  <w:szCs w:val="16"/>
                </w:rPr>
                <w:t>e</w:t>
              </w:r>
              <w:r w:rsidRPr="00DF769D">
                <w:rPr>
                  <w:bCs/>
                  <w:color w:val="000000"/>
                  <w:sz w:val="16"/>
                  <w:szCs w:val="16"/>
                </w:rPr>
                <w:t xml:space="preserve"> sa jedná</w:t>
              </w:r>
              <w:r>
                <w:rPr>
                  <w:bCs/>
                  <w:color w:val="000000"/>
                  <w:sz w:val="16"/>
                  <w:szCs w:val="16"/>
                </w:rPr>
                <w:t xml:space="preserve"> a ktorých výdavkov sa  týka.</w:t>
              </w:r>
            </w:moveTo>
            <w:moveToRangeEnd w:id="36"/>
          </w:p>
        </w:tc>
        <w:tc>
          <w:tcPr>
            <w:tcW w:w="567" w:type="dxa"/>
            <w:vAlign w:val="center"/>
            <w:hideMark/>
          </w:tcPr>
          <w:p w14:paraId="173A1480" w14:textId="77777777" w:rsidR="00824554" w:rsidRPr="00F426CF" w:rsidRDefault="00824554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2A3127A0" w14:textId="77777777" w:rsidR="00824554" w:rsidRPr="00F426CF" w:rsidRDefault="00824554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center"/>
            <w:hideMark/>
          </w:tcPr>
          <w:p w14:paraId="3AC9F6A6" w14:textId="77777777" w:rsidR="00824554" w:rsidRPr="00F426CF" w:rsidRDefault="00824554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76" w:type="dxa"/>
            <w:vAlign w:val="center"/>
          </w:tcPr>
          <w:p w14:paraId="710809C1" w14:textId="1FE181CC" w:rsidR="00824554" w:rsidRPr="003D14A7" w:rsidRDefault="00A20FFF" w:rsidP="003D14A7">
            <w:pPr>
              <w:jc w:val="center"/>
              <w:rPr>
                <w:color w:val="000000"/>
                <w:sz w:val="20"/>
              </w:rPr>
            </w:pPr>
            <w:moveFromRangeStart w:id="38" w:author="Autor" w:name="move115774444"/>
            <w:moveFrom w:id="39" w:author="Autor">
              <w:r>
                <w:rPr>
                  <w:bCs/>
                  <w:color w:val="000000"/>
                  <w:sz w:val="16"/>
                  <w:szCs w:val="16"/>
                </w:rPr>
                <w:t>Ak áno, u</w:t>
              </w:r>
              <w:r w:rsidRPr="00DF769D">
                <w:rPr>
                  <w:bCs/>
                  <w:color w:val="000000"/>
                  <w:sz w:val="16"/>
                  <w:szCs w:val="16"/>
                </w:rPr>
                <w:t>veďte o</w:t>
              </w:r>
              <w:r>
                <w:rPr>
                  <w:bCs/>
                  <w:color w:val="000000"/>
                  <w:sz w:val="16"/>
                  <w:szCs w:val="16"/>
                </w:rPr>
                <w:t> </w:t>
              </w:r>
              <w:r w:rsidRPr="00DF769D">
                <w:rPr>
                  <w:bCs/>
                  <w:color w:val="000000"/>
                  <w:sz w:val="16"/>
                  <w:szCs w:val="16"/>
                </w:rPr>
                <w:t>ak</w:t>
              </w:r>
              <w:r>
                <w:rPr>
                  <w:bCs/>
                  <w:color w:val="000000"/>
                  <w:sz w:val="16"/>
                  <w:szCs w:val="16"/>
                </w:rPr>
                <w:t xml:space="preserve">é </w:t>
              </w:r>
              <w:r w:rsidRPr="00DF769D">
                <w:rPr>
                  <w:bCs/>
                  <w:color w:val="000000"/>
                  <w:sz w:val="16"/>
                  <w:szCs w:val="16"/>
                </w:rPr>
                <w:t>prebiehajúce skúmani</w:t>
              </w:r>
              <w:r>
                <w:rPr>
                  <w:bCs/>
                  <w:color w:val="000000"/>
                  <w:sz w:val="16"/>
                  <w:szCs w:val="16"/>
                </w:rPr>
                <w:t>e</w:t>
              </w:r>
              <w:r w:rsidRPr="00DF769D">
                <w:rPr>
                  <w:bCs/>
                  <w:color w:val="000000"/>
                  <w:sz w:val="16"/>
                  <w:szCs w:val="16"/>
                </w:rPr>
                <w:t xml:space="preserve"> sa jedná</w:t>
              </w:r>
              <w:r>
                <w:rPr>
                  <w:bCs/>
                  <w:color w:val="000000"/>
                  <w:sz w:val="16"/>
                  <w:szCs w:val="16"/>
                </w:rPr>
                <w:t xml:space="preserve"> a ktorých výdavkov sa  týka.</w:t>
              </w:r>
            </w:moveFrom>
            <w:moveFromRangeEnd w:id="38"/>
          </w:p>
        </w:tc>
      </w:tr>
      <w:tr w:rsidR="00824554" w:rsidRPr="00645A3A" w14:paraId="6CD922ED" w14:textId="77777777" w:rsidTr="003D14A7">
        <w:trPr>
          <w:gridAfter w:val="1"/>
          <w:wAfter w:w="8" w:type="dxa"/>
          <w:trHeight w:val="440"/>
        </w:trPr>
        <w:tc>
          <w:tcPr>
            <w:tcW w:w="1050" w:type="dxa"/>
            <w:vAlign w:val="center"/>
          </w:tcPr>
          <w:p w14:paraId="5265620B" w14:textId="1EE81EDC" w:rsidR="00824554" w:rsidRPr="003D14A7" w:rsidRDefault="00824554" w:rsidP="007B70BC">
            <w:pPr>
              <w:jc w:val="center"/>
              <w:rPr>
                <w:color w:val="000000"/>
                <w:sz w:val="18"/>
              </w:rPr>
            </w:pPr>
            <w:r w:rsidRPr="003D14A7">
              <w:rPr>
                <w:color w:val="000000"/>
                <w:sz w:val="18"/>
              </w:rPr>
              <w:t>4A.2.1.10</w:t>
            </w:r>
            <w:ins w:id="40" w:author="Autor">
              <w:r w:rsidR="007B70BC" w:rsidRPr="00106A4D">
                <w:rPr>
                  <w:color w:val="000000" w:themeColor="text1"/>
                  <w:sz w:val="20"/>
                  <w:szCs w:val="20"/>
                </w:rPr>
                <w:t>*</w:t>
              </w:r>
            </w:ins>
          </w:p>
        </w:tc>
        <w:tc>
          <w:tcPr>
            <w:tcW w:w="4111" w:type="dxa"/>
            <w:gridSpan w:val="3"/>
            <w:vAlign w:val="center"/>
          </w:tcPr>
          <w:p w14:paraId="463DE57C" w14:textId="77777777" w:rsidR="00824554" w:rsidRDefault="00824554" w:rsidP="002243C7">
            <w:pPr>
              <w:jc w:val="both"/>
              <w:rPr>
                <w:ins w:id="41" w:author="Autor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Bolo zohľadnené zníženie oprávnených výdavkov z dôvodu udelenej finančnej opravy k VO, resp. z dôvodu iných neoprávnených výdavkov vyplývajúcich z kontroly/auditu/overovania?</w:t>
            </w:r>
          </w:p>
          <w:p w14:paraId="317BADD5" w14:textId="1FF7E277" w:rsidR="00897CC3" w:rsidRPr="00F00D53" w:rsidRDefault="00A20FFF" w:rsidP="002243C7">
            <w:pPr>
              <w:jc w:val="both"/>
              <w:rPr>
                <w:color w:val="000000"/>
                <w:sz w:val="20"/>
                <w:szCs w:val="20"/>
              </w:rPr>
            </w:pPr>
            <w:moveToRangeStart w:id="42" w:author="Autor" w:name="move115774445"/>
            <w:moveTo w:id="43" w:author="Autor">
              <w:r>
                <w:rPr>
                  <w:bCs/>
                  <w:color w:val="000000"/>
                  <w:sz w:val="16"/>
                  <w:szCs w:val="16"/>
                </w:rPr>
                <w:lastRenderedPageBreak/>
                <w:t>U</w:t>
              </w:r>
              <w:r w:rsidRPr="00640099">
                <w:rPr>
                  <w:bCs/>
                  <w:color w:val="000000"/>
                  <w:sz w:val="16"/>
                  <w:szCs w:val="16"/>
                </w:rPr>
                <w:t>v</w:t>
              </w:r>
              <w:r>
                <w:rPr>
                  <w:bCs/>
                  <w:color w:val="000000"/>
                  <w:sz w:val="16"/>
                  <w:szCs w:val="16"/>
                </w:rPr>
                <w:t>iesť,</w:t>
              </w:r>
              <w:r w:rsidRPr="00640099">
                <w:rPr>
                  <w:bCs/>
                  <w:color w:val="000000"/>
                  <w:sz w:val="16"/>
                  <w:szCs w:val="16"/>
                </w:rPr>
                <w:t xml:space="preserve"> </w:t>
              </w:r>
              <w:r>
                <w:rPr>
                  <w:bCs/>
                  <w:color w:val="000000"/>
                  <w:sz w:val="16"/>
                  <w:szCs w:val="16"/>
                </w:rPr>
                <w:t xml:space="preserve">či </w:t>
              </w:r>
              <w:r w:rsidRPr="00640099">
                <w:rPr>
                  <w:bCs/>
                  <w:color w:val="000000"/>
                  <w:sz w:val="16"/>
                  <w:szCs w:val="16"/>
                </w:rPr>
                <w:t xml:space="preserve">konkrétny audit/kontrola/certifikačné overovanie </w:t>
              </w:r>
              <w:r>
                <w:rPr>
                  <w:bCs/>
                  <w:color w:val="000000"/>
                  <w:sz w:val="16"/>
                  <w:szCs w:val="16"/>
                </w:rPr>
                <w:t xml:space="preserve">identifikoval zistenie na projekte a či uvedené zistenie má vplyv na výdavky v ŽoP (uviesť informáciu ak aj nemá vplyv) </w:t>
              </w:r>
              <w:r w:rsidR="00503754">
                <w:rPr>
                  <w:bCs/>
                  <w:color w:val="000000"/>
                  <w:sz w:val="16"/>
                  <w:szCs w:val="16"/>
                </w:rPr>
                <w:t>V</w:t>
              </w:r>
              <w:r>
                <w:rPr>
                  <w:bCs/>
                  <w:color w:val="000000"/>
                  <w:sz w:val="16"/>
                  <w:szCs w:val="16"/>
                </w:rPr>
                <w:t xml:space="preserve"> prípade zistenia k VO uviesť </w:t>
              </w:r>
              <w:r w:rsidRPr="00640099">
                <w:rPr>
                  <w:bCs/>
                  <w:color w:val="000000"/>
                  <w:sz w:val="16"/>
                  <w:szCs w:val="16"/>
                </w:rPr>
                <w:t>kód a názov verejného obstarávania</w:t>
              </w:r>
              <w:r>
                <w:rPr>
                  <w:bCs/>
                  <w:color w:val="000000"/>
                  <w:sz w:val="16"/>
                  <w:szCs w:val="16"/>
                </w:rPr>
                <w:t xml:space="preserve">, či sú výdavky z uvedeného VO zaradené do ŽoP, a ak áno, uviesť uplatnenie percentuálnej sadzby, a informáciu, či je </w:t>
              </w:r>
              <w:r w:rsidRPr="00640099">
                <w:rPr>
                  <w:bCs/>
                  <w:color w:val="000000"/>
                  <w:sz w:val="16"/>
                  <w:szCs w:val="16"/>
                </w:rPr>
                <w:t xml:space="preserve">finančná oprava </w:t>
              </w:r>
              <w:r>
                <w:rPr>
                  <w:bCs/>
                  <w:color w:val="000000"/>
                  <w:sz w:val="16"/>
                  <w:szCs w:val="16"/>
                </w:rPr>
                <w:t>p</w:t>
              </w:r>
              <w:r w:rsidRPr="00640099">
                <w:rPr>
                  <w:bCs/>
                  <w:color w:val="000000"/>
                  <w:sz w:val="16"/>
                  <w:szCs w:val="16"/>
                </w:rPr>
                <w:t>otvrdená/ne</w:t>
              </w:r>
              <w:r>
                <w:rPr>
                  <w:bCs/>
                  <w:color w:val="000000"/>
                  <w:sz w:val="16"/>
                  <w:szCs w:val="16"/>
                </w:rPr>
                <w:t>-</w:t>
              </w:r>
              <w:r w:rsidRPr="00640099">
                <w:rPr>
                  <w:bCs/>
                  <w:color w:val="000000"/>
                  <w:sz w:val="16"/>
                  <w:szCs w:val="16"/>
                </w:rPr>
                <w:t>potvrdená. V prípade, že bola finančná oprava zohľadnená pri poskytnutí predfinancovania RO/SO uvedie identifikáciu predmetnej ŽoP. V prípade, že nepotvrdenú finančnú opravu RO/SO neupla</w:t>
              </w:r>
              <w:r>
                <w:rPr>
                  <w:bCs/>
                  <w:color w:val="000000"/>
                  <w:sz w:val="16"/>
                  <w:szCs w:val="16"/>
                </w:rPr>
                <w:t>t</w:t>
              </w:r>
              <w:r w:rsidRPr="00640099">
                <w:rPr>
                  <w:bCs/>
                  <w:color w:val="000000"/>
                  <w:sz w:val="16"/>
                  <w:szCs w:val="16"/>
                </w:rPr>
                <w:t>nil, je tiež potrebné uviesť predmetné informácie</w:t>
              </w:r>
            </w:moveTo>
            <w:moveToRangeEnd w:id="42"/>
          </w:p>
        </w:tc>
        <w:tc>
          <w:tcPr>
            <w:tcW w:w="567" w:type="dxa"/>
            <w:vAlign w:val="center"/>
          </w:tcPr>
          <w:p w14:paraId="70C896CC" w14:textId="77777777" w:rsidR="00824554" w:rsidRPr="00F426CF" w:rsidRDefault="00824554" w:rsidP="008400C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5A4E08D1" w14:textId="77777777" w:rsidR="00824554" w:rsidRPr="00F426CF" w:rsidRDefault="00824554" w:rsidP="008400C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14:paraId="7EB52BBD" w14:textId="77777777" w:rsidR="00824554" w:rsidRPr="00F426CF" w:rsidRDefault="00824554" w:rsidP="008400C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76" w:type="dxa"/>
            <w:vAlign w:val="center"/>
          </w:tcPr>
          <w:p w14:paraId="075BEE7F" w14:textId="291FA945" w:rsidR="00824554" w:rsidRPr="003D14A7" w:rsidRDefault="00A20FFF" w:rsidP="003D14A7">
            <w:pPr>
              <w:jc w:val="center"/>
              <w:rPr>
                <w:color w:val="000000"/>
                <w:sz w:val="20"/>
              </w:rPr>
            </w:pPr>
            <w:moveFromRangeStart w:id="44" w:author="Autor" w:name="move115774445"/>
            <w:moveFrom w:id="45" w:author="Autor">
              <w:r>
                <w:rPr>
                  <w:bCs/>
                  <w:color w:val="000000"/>
                  <w:sz w:val="16"/>
                  <w:szCs w:val="16"/>
                </w:rPr>
                <w:t>U</w:t>
              </w:r>
              <w:r w:rsidRPr="00640099">
                <w:rPr>
                  <w:bCs/>
                  <w:color w:val="000000"/>
                  <w:sz w:val="16"/>
                  <w:szCs w:val="16"/>
                </w:rPr>
                <w:t>v</w:t>
              </w:r>
              <w:r>
                <w:rPr>
                  <w:bCs/>
                  <w:color w:val="000000"/>
                  <w:sz w:val="16"/>
                  <w:szCs w:val="16"/>
                </w:rPr>
                <w:t>iesť,</w:t>
              </w:r>
              <w:r w:rsidRPr="00640099">
                <w:rPr>
                  <w:bCs/>
                  <w:color w:val="000000"/>
                  <w:sz w:val="16"/>
                  <w:szCs w:val="16"/>
                </w:rPr>
                <w:t xml:space="preserve"> </w:t>
              </w:r>
              <w:r>
                <w:rPr>
                  <w:bCs/>
                  <w:color w:val="000000"/>
                  <w:sz w:val="16"/>
                  <w:szCs w:val="16"/>
                </w:rPr>
                <w:t xml:space="preserve">či </w:t>
              </w:r>
              <w:r w:rsidRPr="00640099">
                <w:rPr>
                  <w:bCs/>
                  <w:color w:val="000000"/>
                  <w:sz w:val="16"/>
                  <w:szCs w:val="16"/>
                </w:rPr>
                <w:t xml:space="preserve">konkrétny audit/kontrola/certifikačné overovanie </w:t>
              </w:r>
              <w:r>
                <w:rPr>
                  <w:bCs/>
                  <w:color w:val="000000"/>
                  <w:sz w:val="16"/>
                  <w:szCs w:val="16"/>
                </w:rPr>
                <w:t xml:space="preserve">identifikoval zistenie na projekte a či uvedené zistenie má vplyv na výdavky v ŽoP (uviesť informáciu ak aj nemá vplyv) </w:t>
              </w:r>
              <w:r w:rsidR="00503754">
                <w:rPr>
                  <w:bCs/>
                  <w:color w:val="000000"/>
                  <w:sz w:val="16"/>
                  <w:szCs w:val="16"/>
                </w:rPr>
                <w:t>V</w:t>
              </w:r>
              <w:r>
                <w:rPr>
                  <w:bCs/>
                  <w:color w:val="000000"/>
                  <w:sz w:val="16"/>
                  <w:szCs w:val="16"/>
                </w:rPr>
                <w:t xml:space="preserve"> prípade zistenia k VO uviesť </w:t>
              </w:r>
              <w:r w:rsidRPr="00640099">
                <w:rPr>
                  <w:bCs/>
                  <w:color w:val="000000"/>
                  <w:sz w:val="16"/>
                  <w:szCs w:val="16"/>
                </w:rPr>
                <w:t>kód a názov verejného obstarávania</w:t>
              </w:r>
              <w:r>
                <w:rPr>
                  <w:bCs/>
                  <w:color w:val="000000"/>
                  <w:sz w:val="16"/>
                  <w:szCs w:val="16"/>
                </w:rPr>
                <w:t xml:space="preserve">, či sú výdavky z uvedeného VO zaradené do ŽoP, a ak áno, uviesť uplatnenie percentuálnej sadzby, a informáciu, či je </w:t>
              </w:r>
              <w:r w:rsidRPr="00640099">
                <w:rPr>
                  <w:bCs/>
                  <w:color w:val="000000"/>
                  <w:sz w:val="16"/>
                  <w:szCs w:val="16"/>
                </w:rPr>
                <w:t xml:space="preserve">finančná oprava </w:t>
              </w:r>
              <w:r>
                <w:rPr>
                  <w:bCs/>
                  <w:color w:val="000000"/>
                  <w:sz w:val="16"/>
                  <w:szCs w:val="16"/>
                </w:rPr>
                <w:t>p</w:t>
              </w:r>
              <w:r w:rsidRPr="00640099">
                <w:rPr>
                  <w:bCs/>
                  <w:color w:val="000000"/>
                  <w:sz w:val="16"/>
                  <w:szCs w:val="16"/>
                </w:rPr>
                <w:t>otvrdená/ne</w:t>
              </w:r>
              <w:r>
                <w:rPr>
                  <w:bCs/>
                  <w:color w:val="000000"/>
                  <w:sz w:val="16"/>
                  <w:szCs w:val="16"/>
                </w:rPr>
                <w:t>-</w:t>
              </w:r>
              <w:r w:rsidRPr="00640099">
                <w:rPr>
                  <w:bCs/>
                  <w:color w:val="000000"/>
                  <w:sz w:val="16"/>
                  <w:szCs w:val="16"/>
                </w:rPr>
                <w:t>potvrdená. V prípade, že bola finančná oprava zohľadnená pri poskytnutí predfinancovania RO/SO uvedie identifikáciu predmetnej ŽoP. V prípade, že nepotvrdenú finančnú opravu RO/SO neupla</w:t>
              </w:r>
              <w:r>
                <w:rPr>
                  <w:bCs/>
                  <w:color w:val="000000"/>
                  <w:sz w:val="16"/>
                  <w:szCs w:val="16"/>
                </w:rPr>
                <w:t>t</w:t>
              </w:r>
              <w:r w:rsidRPr="00640099">
                <w:rPr>
                  <w:bCs/>
                  <w:color w:val="000000"/>
                  <w:sz w:val="16"/>
                  <w:szCs w:val="16"/>
                </w:rPr>
                <w:t>nil, je tiež potrebné uviesť predmetné informácie</w:t>
              </w:r>
            </w:moveFrom>
            <w:moveFromRangeEnd w:id="44"/>
            <w:del w:id="46" w:author="Autor">
              <w:r w:rsidR="008400CF" w:rsidRPr="00640099">
                <w:rPr>
                  <w:bCs/>
                  <w:color w:val="000000"/>
                  <w:sz w:val="16"/>
                  <w:szCs w:val="16"/>
                </w:rPr>
                <w:delText>.</w:delText>
              </w:r>
            </w:del>
          </w:p>
        </w:tc>
      </w:tr>
      <w:tr w:rsidR="00795E2B" w:rsidRPr="00F426CF" w14:paraId="68DE32B0" w14:textId="77777777" w:rsidTr="00795E2B">
        <w:trPr>
          <w:gridAfter w:val="1"/>
          <w:wAfter w:w="8" w:type="dxa"/>
          <w:trHeight w:val="300"/>
        </w:trPr>
        <w:tc>
          <w:tcPr>
            <w:tcW w:w="1050" w:type="dxa"/>
            <w:shd w:val="clear" w:color="auto" w:fill="B2A1C7" w:themeFill="accent4" w:themeFillTint="99"/>
            <w:vAlign w:val="center"/>
            <w:hideMark/>
          </w:tcPr>
          <w:p w14:paraId="16CE6812" w14:textId="77777777" w:rsidR="008400CF" w:rsidRPr="00F426CF" w:rsidRDefault="008400CF" w:rsidP="008400C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4A.2.2</w:t>
            </w:r>
          </w:p>
        </w:tc>
        <w:tc>
          <w:tcPr>
            <w:tcW w:w="4111" w:type="dxa"/>
            <w:gridSpan w:val="3"/>
            <w:shd w:val="clear" w:color="auto" w:fill="B2A1C7" w:themeFill="accent4" w:themeFillTint="99"/>
            <w:vAlign w:val="center"/>
            <w:hideMark/>
          </w:tcPr>
          <w:p w14:paraId="077B3523" w14:textId="77777777" w:rsidR="008400CF" w:rsidRPr="00F426CF" w:rsidRDefault="008400CF" w:rsidP="008400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Časová oprávnenosť výdavku </w:t>
            </w:r>
          </w:p>
        </w:tc>
        <w:tc>
          <w:tcPr>
            <w:tcW w:w="567" w:type="dxa"/>
            <w:shd w:val="clear" w:color="auto" w:fill="B2A1C7" w:themeFill="accent4" w:themeFillTint="99"/>
            <w:vAlign w:val="center"/>
            <w:hideMark/>
          </w:tcPr>
          <w:p w14:paraId="1CB234D7" w14:textId="77777777" w:rsidR="008400CF" w:rsidRPr="00F426CF" w:rsidRDefault="008400CF" w:rsidP="008400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B2A1C7" w:themeFill="accent4" w:themeFillTint="99"/>
            <w:vAlign w:val="center"/>
            <w:hideMark/>
          </w:tcPr>
          <w:p w14:paraId="7BA1EDA0" w14:textId="77777777" w:rsidR="008400CF" w:rsidRPr="00F426CF" w:rsidRDefault="008400CF" w:rsidP="008400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shd w:val="clear" w:color="auto" w:fill="B2A1C7" w:themeFill="accent4" w:themeFillTint="99"/>
            <w:vAlign w:val="center"/>
            <w:hideMark/>
          </w:tcPr>
          <w:p w14:paraId="0E2604F2" w14:textId="77777777" w:rsidR="008400CF" w:rsidRPr="00F426CF" w:rsidRDefault="008400CF" w:rsidP="008400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76" w:type="dxa"/>
            <w:shd w:val="clear" w:color="auto" w:fill="B2A1C7" w:themeFill="accent4" w:themeFillTint="99"/>
            <w:vAlign w:val="center"/>
            <w:hideMark/>
          </w:tcPr>
          <w:p w14:paraId="63986817" w14:textId="77777777" w:rsidR="008400CF" w:rsidRPr="00F426CF" w:rsidRDefault="008400CF" w:rsidP="008400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106A4D" w:rsidRPr="00F426CF" w14:paraId="70A13F27" w14:textId="77777777" w:rsidTr="00795E2B">
        <w:trPr>
          <w:gridAfter w:val="1"/>
          <w:wAfter w:w="8" w:type="dxa"/>
          <w:trHeight w:val="510"/>
        </w:trPr>
        <w:tc>
          <w:tcPr>
            <w:tcW w:w="1050" w:type="dxa"/>
            <w:vAlign w:val="center"/>
            <w:hideMark/>
          </w:tcPr>
          <w:p w14:paraId="36596680" w14:textId="77777777" w:rsidR="00645A3A" w:rsidRPr="003D14A7" w:rsidRDefault="00645A3A" w:rsidP="008400CF">
            <w:pPr>
              <w:jc w:val="center"/>
              <w:rPr>
                <w:color w:val="000000"/>
                <w:sz w:val="18"/>
              </w:rPr>
            </w:pPr>
            <w:r w:rsidRPr="003D14A7">
              <w:rPr>
                <w:color w:val="000000"/>
                <w:sz w:val="18"/>
              </w:rPr>
              <w:t>4A.2.2.1</w:t>
            </w:r>
          </w:p>
        </w:tc>
        <w:tc>
          <w:tcPr>
            <w:tcW w:w="4111" w:type="dxa"/>
            <w:gridSpan w:val="3"/>
            <w:vAlign w:val="center"/>
            <w:hideMark/>
          </w:tcPr>
          <w:p w14:paraId="7E5BABA1" w14:textId="356AF728" w:rsidR="00645A3A" w:rsidRPr="00F426CF" w:rsidRDefault="00645A3A" w:rsidP="002243C7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Sú deklarované výdavky oprávnené vzhľadom na časovú oprávnenosť uvedenú v zmysle </w:t>
            </w:r>
            <w:r>
              <w:rPr>
                <w:color w:val="000000"/>
                <w:sz w:val="20"/>
                <w:szCs w:val="20"/>
              </w:rPr>
              <w:t>Zmluv</w:t>
            </w:r>
            <w:r w:rsidRPr="00F426CF">
              <w:rPr>
                <w:color w:val="000000"/>
                <w:sz w:val="20"/>
                <w:szCs w:val="20"/>
              </w:rPr>
              <w:t>y</w:t>
            </w:r>
            <w:r>
              <w:rPr>
                <w:color w:val="000000"/>
                <w:sz w:val="20"/>
                <w:szCs w:val="20"/>
              </w:rPr>
              <w:t xml:space="preserve"> o NFP</w:t>
            </w:r>
            <w:r w:rsidRPr="00F426CF">
              <w:rPr>
                <w:color w:val="000000"/>
                <w:sz w:val="20"/>
                <w:szCs w:val="20"/>
              </w:rPr>
              <w:t>?</w:t>
            </w:r>
          </w:p>
        </w:tc>
        <w:tc>
          <w:tcPr>
            <w:tcW w:w="567" w:type="dxa"/>
            <w:vAlign w:val="center"/>
            <w:hideMark/>
          </w:tcPr>
          <w:p w14:paraId="1DD4331B" w14:textId="77777777" w:rsidR="00645A3A" w:rsidRPr="00F426CF" w:rsidRDefault="00645A3A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70B950C6" w14:textId="77777777" w:rsidR="00645A3A" w:rsidRPr="00F426CF" w:rsidRDefault="00645A3A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center"/>
            <w:hideMark/>
          </w:tcPr>
          <w:p w14:paraId="105C9E17" w14:textId="77777777" w:rsidR="00645A3A" w:rsidRPr="00F426CF" w:rsidRDefault="00645A3A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76" w:type="dxa"/>
            <w:vAlign w:val="center"/>
          </w:tcPr>
          <w:p w14:paraId="4C298A08" w14:textId="3ACCBB05" w:rsidR="00645A3A" w:rsidRPr="00F426CF" w:rsidRDefault="00645A3A" w:rsidP="003D14A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795E2B" w:rsidRPr="00F426CF" w14:paraId="5085FC82" w14:textId="77777777" w:rsidTr="00795E2B">
        <w:trPr>
          <w:gridAfter w:val="1"/>
          <w:wAfter w:w="8" w:type="dxa"/>
          <w:trHeight w:val="300"/>
        </w:trPr>
        <w:tc>
          <w:tcPr>
            <w:tcW w:w="1050" w:type="dxa"/>
            <w:shd w:val="clear" w:color="auto" w:fill="B2A1C7" w:themeFill="accent4" w:themeFillTint="99"/>
            <w:vAlign w:val="center"/>
            <w:hideMark/>
          </w:tcPr>
          <w:p w14:paraId="7500AABC" w14:textId="77777777" w:rsidR="008400CF" w:rsidRPr="00DF2E17" w:rsidRDefault="008400CF" w:rsidP="008400C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F2E17">
              <w:rPr>
                <w:b/>
                <w:bCs/>
                <w:color w:val="000000"/>
                <w:sz w:val="20"/>
                <w:szCs w:val="20"/>
              </w:rPr>
              <w:t>4A.2.3</w:t>
            </w:r>
          </w:p>
        </w:tc>
        <w:tc>
          <w:tcPr>
            <w:tcW w:w="4111" w:type="dxa"/>
            <w:gridSpan w:val="3"/>
            <w:shd w:val="clear" w:color="auto" w:fill="B2A1C7" w:themeFill="accent4" w:themeFillTint="99"/>
            <w:vAlign w:val="center"/>
            <w:hideMark/>
          </w:tcPr>
          <w:p w14:paraId="35A2D9F8" w14:textId="77777777" w:rsidR="008400CF" w:rsidRPr="00F426CF" w:rsidRDefault="008400CF" w:rsidP="008400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Územná oprávnenosť výdavku </w:t>
            </w:r>
          </w:p>
        </w:tc>
        <w:tc>
          <w:tcPr>
            <w:tcW w:w="567" w:type="dxa"/>
            <w:shd w:val="clear" w:color="auto" w:fill="B2A1C7" w:themeFill="accent4" w:themeFillTint="99"/>
            <w:vAlign w:val="center"/>
            <w:hideMark/>
          </w:tcPr>
          <w:p w14:paraId="4390D9AF" w14:textId="77777777" w:rsidR="008400CF" w:rsidRPr="00F426CF" w:rsidRDefault="008400CF" w:rsidP="008400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B2A1C7" w:themeFill="accent4" w:themeFillTint="99"/>
            <w:vAlign w:val="center"/>
            <w:hideMark/>
          </w:tcPr>
          <w:p w14:paraId="26FBD934" w14:textId="77777777" w:rsidR="008400CF" w:rsidRPr="00F426CF" w:rsidRDefault="008400CF" w:rsidP="008400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shd w:val="clear" w:color="auto" w:fill="B2A1C7" w:themeFill="accent4" w:themeFillTint="99"/>
            <w:vAlign w:val="center"/>
            <w:hideMark/>
          </w:tcPr>
          <w:p w14:paraId="26C8766F" w14:textId="77777777" w:rsidR="008400CF" w:rsidRPr="00F426CF" w:rsidRDefault="008400CF" w:rsidP="008400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76" w:type="dxa"/>
            <w:shd w:val="clear" w:color="auto" w:fill="B2A1C7" w:themeFill="accent4" w:themeFillTint="99"/>
            <w:vAlign w:val="center"/>
          </w:tcPr>
          <w:p w14:paraId="7374524B" w14:textId="21DE93AA" w:rsidR="008400CF" w:rsidRPr="00F426CF" w:rsidRDefault="008400CF" w:rsidP="003D14A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del w:id="47" w:author="Autor">
              <w:r w:rsidRPr="00F426CF">
                <w:rPr>
                  <w:b/>
                  <w:bCs/>
                  <w:color w:val="000000"/>
                  <w:sz w:val="20"/>
                  <w:szCs w:val="20"/>
                </w:rPr>
                <w:delText> </w:delText>
              </w:r>
            </w:del>
          </w:p>
        </w:tc>
      </w:tr>
      <w:tr w:rsidR="00106A4D" w:rsidRPr="00F426CF" w14:paraId="2531782B" w14:textId="77777777" w:rsidTr="00795E2B">
        <w:trPr>
          <w:gridAfter w:val="1"/>
          <w:wAfter w:w="8" w:type="dxa"/>
          <w:trHeight w:val="510"/>
        </w:trPr>
        <w:tc>
          <w:tcPr>
            <w:tcW w:w="1050" w:type="dxa"/>
            <w:vAlign w:val="center"/>
            <w:hideMark/>
          </w:tcPr>
          <w:p w14:paraId="3DC06D64" w14:textId="77777777" w:rsidR="00DF6942" w:rsidRPr="003D14A7" w:rsidRDefault="00DF6942" w:rsidP="008400CF">
            <w:pPr>
              <w:jc w:val="center"/>
              <w:rPr>
                <w:color w:val="000000"/>
                <w:sz w:val="18"/>
              </w:rPr>
            </w:pPr>
            <w:r w:rsidRPr="003D14A7">
              <w:rPr>
                <w:color w:val="000000"/>
                <w:sz w:val="18"/>
              </w:rPr>
              <w:t>4A.2.3.1</w:t>
            </w:r>
          </w:p>
        </w:tc>
        <w:tc>
          <w:tcPr>
            <w:tcW w:w="4111" w:type="dxa"/>
            <w:gridSpan w:val="3"/>
            <w:vAlign w:val="center"/>
            <w:hideMark/>
          </w:tcPr>
          <w:p w14:paraId="6C37C900" w14:textId="639896BD" w:rsidR="00DF6942" w:rsidRPr="00F426CF" w:rsidRDefault="00DF6942" w:rsidP="002243C7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Vznikli deklarované výdavky v ŽoP na oprávnenom území v súlade so </w:t>
            </w:r>
            <w:r>
              <w:rPr>
                <w:color w:val="000000"/>
                <w:sz w:val="20"/>
                <w:szCs w:val="20"/>
              </w:rPr>
              <w:t>Zmluv</w:t>
            </w:r>
            <w:r w:rsidRPr="00F426CF">
              <w:rPr>
                <w:color w:val="000000"/>
                <w:sz w:val="20"/>
                <w:szCs w:val="20"/>
              </w:rPr>
              <w:t>ou</w:t>
            </w:r>
            <w:r>
              <w:rPr>
                <w:color w:val="000000"/>
                <w:sz w:val="20"/>
                <w:szCs w:val="20"/>
              </w:rPr>
              <w:t xml:space="preserve"> o NFP</w:t>
            </w:r>
            <w:r w:rsidRPr="00F426CF">
              <w:rPr>
                <w:color w:val="000000"/>
                <w:sz w:val="20"/>
                <w:szCs w:val="20"/>
              </w:rPr>
              <w:t>?</w:t>
            </w:r>
          </w:p>
        </w:tc>
        <w:tc>
          <w:tcPr>
            <w:tcW w:w="567" w:type="dxa"/>
            <w:vAlign w:val="center"/>
            <w:hideMark/>
          </w:tcPr>
          <w:p w14:paraId="3326E522" w14:textId="77777777" w:rsidR="00DF6942" w:rsidRPr="00F426CF" w:rsidRDefault="00DF6942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763124FC" w14:textId="77777777" w:rsidR="00DF6942" w:rsidRPr="00F426CF" w:rsidRDefault="00DF6942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center"/>
            <w:hideMark/>
          </w:tcPr>
          <w:p w14:paraId="5664DD5E" w14:textId="77777777" w:rsidR="00DF6942" w:rsidRPr="00F426CF" w:rsidRDefault="00DF6942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76" w:type="dxa"/>
            <w:vAlign w:val="center"/>
          </w:tcPr>
          <w:p w14:paraId="768D48DF" w14:textId="6818FDB4" w:rsidR="00DF6942" w:rsidRPr="00F426CF" w:rsidRDefault="00DF6942" w:rsidP="003D14A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795E2B" w:rsidRPr="00F426CF" w14:paraId="24CC6382" w14:textId="77777777" w:rsidTr="00795E2B">
        <w:trPr>
          <w:gridAfter w:val="1"/>
          <w:wAfter w:w="8" w:type="dxa"/>
          <w:trHeight w:val="300"/>
        </w:trPr>
        <w:tc>
          <w:tcPr>
            <w:tcW w:w="1050" w:type="dxa"/>
            <w:shd w:val="clear" w:color="auto" w:fill="B2A1C7" w:themeFill="accent4" w:themeFillTint="99"/>
            <w:vAlign w:val="center"/>
            <w:hideMark/>
          </w:tcPr>
          <w:p w14:paraId="75DBC57C" w14:textId="77777777" w:rsidR="008400CF" w:rsidRPr="00F426CF" w:rsidRDefault="008400CF" w:rsidP="008400C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4A.2.4</w:t>
            </w:r>
          </w:p>
        </w:tc>
        <w:tc>
          <w:tcPr>
            <w:tcW w:w="4111" w:type="dxa"/>
            <w:gridSpan w:val="3"/>
            <w:shd w:val="clear" w:color="auto" w:fill="B2A1C7" w:themeFill="accent4" w:themeFillTint="99"/>
            <w:vAlign w:val="center"/>
            <w:hideMark/>
          </w:tcPr>
          <w:p w14:paraId="0B342B46" w14:textId="77777777" w:rsidR="008400CF" w:rsidRPr="00F426CF" w:rsidRDefault="008400CF" w:rsidP="008400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Neoprávnené výdavky</w:t>
            </w:r>
          </w:p>
        </w:tc>
        <w:tc>
          <w:tcPr>
            <w:tcW w:w="567" w:type="dxa"/>
            <w:shd w:val="clear" w:color="auto" w:fill="B2A1C7" w:themeFill="accent4" w:themeFillTint="99"/>
            <w:vAlign w:val="center"/>
            <w:hideMark/>
          </w:tcPr>
          <w:p w14:paraId="6B6CCE68" w14:textId="77777777" w:rsidR="008400CF" w:rsidRPr="00F426CF" w:rsidRDefault="008400CF" w:rsidP="008400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B2A1C7" w:themeFill="accent4" w:themeFillTint="99"/>
            <w:vAlign w:val="center"/>
            <w:hideMark/>
          </w:tcPr>
          <w:p w14:paraId="48374B8A" w14:textId="77777777" w:rsidR="008400CF" w:rsidRPr="00F426CF" w:rsidRDefault="008400CF" w:rsidP="008400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shd w:val="clear" w:color="auto" w:fill="B2A1C7" w:themeFill="accent4" w:themeFillTint="99"/>
            <w:vAlign w:val="center"/>
            <w:hideMark/>
          </w:tcPr>
          <w:p w14:paraId="0C59CC5F" w14:textId="77777777" w:rsidR="008400CF" w:rsidRPr="00F426CF" w:rsidRDefault="008400CF" w:rsidP="008400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76" w:type="dxa"/>
            <w:shd w:val="clear" w:color="auto" w:fill="B2A1C7" w:themeFill="accent4" w:themeFillTint="99"/>
            <w:vAlign w:val="center"/>
            <w:hideMark/>
          </w:tcPr>
          <w:p w14:paraId="6C0206D1" w14:textId="77777777" w:rsidR="008400CF" w:rsidRPr="00F426CF" w:rsidRDefault="008400CF" w:rsidP="008400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795E2B" w:rsidRPr="00F426CF" w14:paraId="29FE6A6D" w14:textId="77777777" w:rsidTr="00795E2B">
        <w:trPr>
          <w:gridAfter w:val="1"/>
          <w:wAfter w:w="8" w:type="dxa"/>
          <w:trHeight w:val="510"/>
        </w:trPr>
        <w:tc>
          <w:tcPr>
            <w:tcW w:w="1050" w:type="dxa"/>
            <w:shd w:val="clear" w:color="auto" w:fill="FFFFFF" w:themeFill="background1"/>
            <w:vAlign w:val="center"/>
            <w:hideMark/>
          </w:tcPr>
          <w:p w14:paraId="35963652" w14:textId="77777777" w:rsidR="00DF6942" w:rsidRPr="003D14A7" w:rsidRDefault="00DF6942" w:rsidP="008400CF">
            <w:pPr>
              <w:jc w:val="center"/>
              <w:rPr>
                <w:color w:val="000000"/>
                <w:sz w:val="18"/>
              </w:rPr>
            </w:pPr>
            <w:r w:rsidRPr="003D14A7">
              <w:rPr>
                <w:color w:val="000000"/>
                <w:sz w:val="18"/>
              </w:rPr>
              <w:t>4A.2.4.1</w:t>
            </w:r>
          </w:p>
        </w:tc>
        <w:tc>
          <w:tcPr>
            <w:tcW w:w="4111" w:type="dxa"/>
            <w:gridSpan w:val="3"/>
            <w:shd w:val="clear" w:color="auto" w:fill="FFFFFF" w:themeFill="background1"/>
            <w:vAlign w:val="center"/>
            <w:hideMark/>
          </w:tcPr>
          <w:p w14:paraId="658D616B" w14:textId="5EAF028B" w:rsidR="00DF6942" w:rsidRPr="00C6143D" w:rsidRDefault="00DF6942" w:rsidP="002243C7">
            <w:pPr>
              <w:jc w:val="both"/>
              <w:rPr>
                <w:color w:val="000000"/>
                <w:sz w:val="20"/>
                <w:szCs w:val="20"/>
              </w:rPr>
            </w:pPr>
            <w:r w:rsidRPr="00C6143D">
              <w:rPr>
                <w:color w:val="000000"/>
                <w:sz w:val="20"/>
                <w:szCs w:val="20"/>
              </w:rPr>
              <w:t>Sú v ŽoP deklarované neoprávnené výdavky v zmysle čl. 69 ods. 3 všeobecného nariadenia a ostatných relevantných dokumentov? T. j. úroky, výdavky na kúpu pozemkov alebo v časti alebo úplne odpočítaná DPH podľa zákona o DPH?</w:t>
            </w:r>
          </w:p>
        </w:tc>
        <w:tc>
          <w:tcPr>
            <w:tcW w:w="567" w:type="dxa"/>
            <w:shd w:val="clear" w:color="auto" w:fill="FFFFFF" w:themeFill="background1"/>
            <w:vAlign w:val="center"/>
            <w:hideMark/>
          </w:tcPr>
          <w:p w14:paraId="7BDF40AD" w14:textId="77777777" w:rsidR="00DF6942" w:rsidRPr="00F426CF" w:rsidRDefault="00DF6942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FFFFFF" w:themeFill="background1"/>
            <w:vAlign w:val="center"/>
            <w:hideMark/>
          </w:tcPr>
          <w:p w14:paraId="3EC121E3" w14:textId="77777777" w:rsidR="00DF6942" w:rsidRPr="00F426CF" w:rsidRDefault="00DF6942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shd w:val="clear" w:color="auto" w:fill="FFFFFF" w:themeFill="background1"/>
            <w:vAlign w:val="center"/>
            <w:hideMark/>
          </w:tcPr>
          <w:p w14:paraId="123DD0D1" w14:textId="77777777" w:rsidR="00DF6942" w:rsidRPr="00F426CF" w:rsidRDefault="00DF6942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76" w:type="dxa"/>
            <w:vAlign w:val="center"/>
          </w:tcPr>
          <w:p w14:paraId="6880A31C" w14:textId="03CC9D7E" w:rsidR="00DF6942" w:rsidRPr="00F426CF" w:rsidRDefault="00DF6942" w:rsidP="003D14A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795E2B" w:rsidRPr="00F426CF" w14:paraId="677830F7" w14:textId="77777777" w:rsidTr="00795E2B">
        <w:trPr>
          <w:gridAfter w:val="1"/>
          <w:wAfter w:w="8" w:type="dxa"/>
          <w:trHeight w:val="724"/>
        </w:trPr>
        <w:tc>
          <w:tcPr>
            <w:tcW w:w="1050" w:type="dxa"/>
            <w:shd w:val="clear" w:color="auto" w:fill="FFFFFF" w:themeFill="background1"/>
            <w:vAlign w:val="center"/>
            <w:hideMark/>
          </w:tcPr>
          <w:p w14:paraId="77EA5937" w14:textId="77777777" w:rsidR="00DF6942" w:rsidRPr="003D14A7" w:rsidRDefault="00DF6942" w:rsidP="008400CF">
            <w:pPr>
              <w:jc w:val="center"/>
              <w:rPr>
                <w:color w:val="000000"/>
                <w:sz w:val="18"/>
              </w:rPr>
            </w:pPr>
            <w:r w:rsidRPr="003D14A7">
              <w:rPr>
                <w:color w:val="000000"/>
                <w:sz w:val="18"/>
              </w:rPr>
              <w:t>4A.2.4.2</w:t>
            </w:r>
          </w:p>
        </w:tc>
        <w:tc>
          <w:tcPr>
            <w:tcW w:w="4111" w:type="dxa"/>
            <w:gridSpan w:val="3"/>
            <w:shd w:val="clear" w:color="auto" w:fill="FFFFFF" w:themeFill="background1"/>
            <w:vAlign w:val="center"/>
            <w:hideMark/>
          </w:tcPr>
          <w:p w14:paraId="28DAF3B8" w14:textId="77777777" w:rsidR="00DF6942" w:rsidRPr="00F426CF" w:rsidRDefault="00DF6942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Sú v ŽoP nárokované neoprávnené finančné prostriedky/neoprávnené deklarované výdavky? (odpovedá sa na jednu z predložených alternatív a) - d) v závislosti od fondu, z ktorého sa financuje projekt, okrem prípadu krížového financovania, ktorý je obsiahnutý v časti A.2.5)</w:t>
            </w:r>
            <w:r w:rsidRPr="00F426CF">
              <w:rPr>
                <w:color w:val="000000"/>
                <w:sz w:val="20"/>
                <w:szCs w:val="20"/>
              </w:rPr>
              <w:br/>
              <w:t xml:space="preserve">a) v prípade projektu spolufinancovaného z </w:t>
            </w:r>
            <w:r>
              <w:rPr>
                <w:color w:val="000000"/>
                <w:sz w:val="20"/>
                <w:szCs w:val="20"/>
              </w:rPr>
              <w:t>EFRR</w:t>
            </w:r>
            <w:r w:rsidRPr="00F426CF">
              <w:rPr>
                <w:color w:val="000000"/>
                <w:sz w:val="20"/>
                <w:szCs w:val="20"/>
              </w:rPr>
              <w:t xml:space="preserve"> v zmysle čl. 3 nariadenia o EFRR,</w:t>
            </w:r>
            <w:r w:rsidRPr="00F426CF">
              <w:rPr>
                <w:color w:val="000000"/>
                <w:sz w:val="20"/>
                <w:szCs w:val="20"/>
              </w:rPr>
              <w:br/>
              <w:t>b) v prípade projektu spolufinancovaného z ESF v zmysle čl. 13 nariadenia o ESF,</w:t>
            </w:r>
            <w:r w:rsidRPr="00F426CF">
              <w:rPr>
                <w:color w:val="000000"/>
                <w:sz w:val="20"/>
                <w:szCs w:val="20"/>
              </w:rPr>
              <w:br/>
              <w:t>c) v prípade projektu spolufinancovaného z EMFF v zmysle čl. 13 nariadenia o ENRF,</w:t>
            </w:r>
            <w:r w:rsidRPr="00F426CF">
              <w:rPr>
                <w:color w:val="000000"/>
                <w:sz w:val="20"/>
                <w:szCs w:val="20"/>
              </w:rPr>
              <w:br/>
              <w:t>d) v prípade projektu spolufinancovaného z KF v zmysle čl. 2 nariadenia o KF?</w:t>
            </w:r>
          </w:p>
        </w:tc>
        <w:tc>
          <w:tcPr>
            <w:tcW w:w="567" w:type="dxa"/>
            <w:shd w:val="clear" w:color="auto" w:fill="FFFFFF" w:themeFill="background1"/>
            <w:vAlign w:val="center"/>
            <w:hideMark/>
          </w:tcPr>
          <w:p w14:paraId="72C4AD50" w14:textId="77777777" w:rsidR="00DF6942" w:rsidRPr="00F426CF" w:rsidRDefault="00DF6942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FFFFFF" w:themeFill="background1"/>
            <w:vAlign w:val="center"/>
            <w:hideMark/>
          </w:tcPr>
          <w:p w14:paraId="7E39BD3C" w14:textId="77777777" w:rsidR="00DF6942" w:rsidRPr="00F426CF" w:rsidRDefault="00DF6942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shd w:val="clear" w:color="auto" w:fill="FFFFFF" w:themeFill="background1"/>
            <w:vAlign w:val="center"/>
            <w:hideMark/>
          </w:tcPr>
          <w:p w14:paraId="081DABA6" w14:textId="77777777" w:rsidR="00DF6942" w:rsidRPr="00F426CF" w:rsidRDefault="00DF6942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76" w:type="dxa"/>
            <w:vAlign w:val="center"/>
          </w:tcPr>
          <w:p w14:paraId="754EB4BA" w14:textId="40C84D06" w:rsidR="00DF6942" w:rsidRPr="00F426CF" w:rsidRDefault="00DF6942" w:rsidP="003D14A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795E2B" w:rsidRPr="00F426CF" w14:paraId="74594AF2" w14:textId="77777777" w:rsidTr="00795E2B">
        <w:trPr>
          <w:gridAfter w:val="1"/>
          <w:wAfter w:w="8" w:type="dxa"/>
          <w:trHeight w:val="765"/>
        </w:trPr>
        <w:tc>
          <w:tcPr>
            <w:tcW w:w="1050" w:type="dxa"/>
            <w:shd w:val="clear" w:color="auto" w:fill="FFFFFF" w:themeFill="background1"/>
            <w:vAlign w:val="center"/>
            <w:hideMark/>
          </w:tcPr>
          <w:p w14:paraId="5F46284F" w14:textId="2A153FEF" w:rsidR="00DF6942" w:rsidRPr="003D14A7" w:rsidRDefault="00DF6942" w:rsidP="277050EB">
            <w:pPr>
              <w:jc w:val="center"/>
              <w:rPr>
                <w:color w:val="000000"/>
                <w:vertAlign w:val="superscript"/>
              </w:rPr>
            </w:pPr>
            <w:r w:rsidRPr="003D14A7">
              <w:rPr>
                <w:color w:val="000000" w:themeColor="text1"/>
                <w:sz w:val="18"/>
              </w:rPr>
              <w:t>4A.2.4.3</w:t>
            </w:r>
            <w:ins w:id="48" w:author="Autor">
              <w:r w:rsidR="0010370D" w:rsidRPr="00106A4D">
                <w:rPr>
                  <w:color w:val="000000" w:themeColor="text1"/>
                  <w:sz w:val="20"/>
                  <w:szCs w:val="20"/>
                </w:rPr>
                <w:t>*</w:t>
              </w:r>
            </w:ins>
          </w:p>
        </w:tc>
        <w:tc>
          <w:tcPr>
            <w:tcW w:w="4111" w:type="dxa"/>
            <w:gridSpan w:val="3"/>
            <w:shd w:val="clear" w:color="auto" w:fill="FFFFFF" w:themeFill="background1"/>
            <w:vAlign w:val="center"/>
            <w:hideMark/>
          </w:tcPr>
          <w:p w14:paraId="2CFB1EC8" w14:textId="7DEEBEAC" w:rsidR="00DF6942" w:rsidRPr="004C5D24" w:rsidRDefault="00DF6942" w:rsidP="002243C7">
            <w:pPr>
              <w:jc w:val="both"/>
              <w:rPr>
                <w:color w:val="000000"/>
                <w:sz w:val="20"/>
                <w:szCs w:val="20"/>
              </w:rPr>
            </w:pPr>
            <w:r w:rsidRPr="004C5D24">
              <w:rPr>
                <w:color w:val="000000"/>
                <w:sz w:val="20"/>
                <w:szCs w:val="20"/>
              </w:rPr>
              <w:t xml:space="preserve">Sú v ŽoP nárokované neoprávnené finančné prostriedky/neoprávnené deklarované výdavky v zmysle nastavených národných pravidiel (operačný program,  výzva/písomné vyzvanie, </w:t>
            </w:r>
            <w:r w:rsidRPr="00B75A60">
              <w:rPr>
                <w:color w:val="000000"/>
                <w:sz w:val="20"/>
                <w:szCs w:val="20"/>
              </w:rPr>
              <w:t>schéma štátnej pomoci, schéma pomoci de minimis a pod.))?</w:t>
            </w:r>
          </w:p>
        </w:tc>
        <w:tc>
          <w:tcPr>
            <w:tcW w:w="567" w:type="dxa"/>
            <w:shd w:val="clear" w:color="auto" w:fill="FFFFFF" w:themeFill="background1"/>
            <w:vAlign w:val="center"/>
            <w:hideMark/>
          </w:tcPr>
          <w:p w14:paraId="38D89B93" w14:textId="77777777" w:rsidR="00DF6942" w:rsidRPr="00F426CF" w:rsidRDefault="00DF6942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FFFFFF" w:themeFill="background1"/>
            <w:vAlign w:val="center"/>
            <w:hideMark/>
          </w:tcPr>
          <w:p w14:paraId="68D523BA" w14:textId="77777777" w:rsidR="00DF6942" w:rsidRPr="00F426CF" w:rsidRDefault="00DF6942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shd w:val="clear" w:color="auto" w:fill="FFFFFF" w:themeFill="background1"/>
            <w:vAlign w:val="center"/>
            <w:hideMark/>
          </w:tcPr>
          <w:p w14:paraId="53C881CB" w14:textId="77777777" w:rsidR="00DF6942" w:rsidRPr="00F426CF" w:rsidRDefault="00DF6942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76" w:type="dxa"/>
            <w:vAlign w:val="center"/>
          </w:tcPr>
          <w:p w14:paraId="4E281FD0" w14:textId="2AA275FC" w:rsidR="00DF6942" w:rsidRPr="00F426CF" w:rsidRDefault="00DF6942" w:rsidP="003D14A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795E2B" w:rsidRPr="00F426CF" w14:paraId="1D2FDE3E" w14:textId="77777777" w:rsidTr="00795E2B">
        <w:trPr>
          <w:gridAfter w:val="1"/>
          <w:wAfter w:w="8" w:type="dxa"/>
          <w:trHeight w:val="300"/>
        </w:trPr>
        <w:tc>
          <w:tcPr>
            <w:tcW w:w="1050" w:type="dxa"/>
            <w:shd w:val="clear" w:color="auto" w:fill="B2A1C7" w:themeFill="accent4" w:themeFillTint="99"/>
            <w:vAlign w:val="center"/>
            <w:hideMark/>
          </w:tcPr>
          <w:p w14:paraId="209D24B2" w14:textId="77777777" w:rsidR="008400CF" w:rsidRPr="00F426CF" w:rsidRDefault="008400CF" w:rsidP="008400C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4A.2.5</w:t>
            </w:r>
          </w:p>
        </w:tc>
        <w:tc>
          <w:tcPr>
            <w:tcW w:w="4111" w:type="dxa"/>
            <w:gridSpan w:val="3"/>
            <w:shd w:val="clear" w:color="auto" w:fill="B2A1C7" w:themeFill="accent4" w:themeFillTint="99"/>
            <w:vAlign w:val="center"/>
            <w:hideMark/>
          </w:tcPr>
          <w:p w14:paraId="47958107" w14:textId="77777777" w:rsidR="008400CF" w:rsidRPr="00F426CF" w:rsidRDefault="008400CF" w:rsidP="008400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Krížové financovanie</w:t>
            </w:r>
          </w:p>
        </w:tc>
        <w:tc>
          <w:tcPr>
            <w:tcW w:w="567" w:type="dxa"/>
            <w:shd w:val="clear" w:color="auto" w:fill="B2A1C7" w:themeFill="accent4" w:themeFillTint="99"/>
            <w:vAlign w:val="center"/>
            <w:hideMark/>
          </w:tcPr>
          <w:p w14:paraId="4D83C481" w14:textId="77777777" w:rsidR="008400CF" w:rsidRPr="00F426CF" w:rsidRDefault="008400CF" w:rsidP="008400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B2A1C7" w:themeFill="accent4" w:themeFillTint="99"/>
            <w:vAlign w:val="center"/>
            <w:hideMark/>
          </w:tcPr>
          <w:p w14:paraId="53167655" w14:textId="77777777" w:rsidR="008400CF" w:rsidRPr="00F426CF" w:rsidRDefault="008400CF" w:rsidP="008400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shd w:val="clear" w:color="auto" w:fill="B2A1C7" w:themeFill="accent4" w:themeFillTint="99"/>
            <w:vAlign w:val="center"/>
            <w:hideMark/>
          </w:tcPr>
          <w:p w14:paraId="1FC6832E" w14:textId="77777777" w:rsidR="008400CF" w:rsidRPr="00F426CF" w:rsidRDefault="008400CF" w:rsidP="008400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76" w:type="dxa"/>
            <w:shd w:val="clear" w:color="auto" w:fill="B2A1C7" w:themeFill="accent4" w:themeFillTint="99"/>
            <w:vAlign w:val="center"/>
            <w:hideMark/>
          </w:tcPr>
          <w:p w14:paraId="1DA34F8F" w14:textId="77777777" w:rsidR="008400CF" w:rsidRPr="00F426CF" w:rsidRDefault="008400CF" w:rsidP="008400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106A4D" w:rsidRPr="00F426CF" w14:paraId="15EFBA47" w14:textId="77777777" w:rsidTr="00795E2B">
        <w:trPr>
          <w:gridAfter w:val="1"/>
          <w:wAfter w:w="8" w:type="dxa"/>
          <w:trHeight w:val="510"/>
        </w:trPr>
        <w:tc>
          <w:tcPr>
            <w:tcW w:w="1050" w:type="dxa"/>
            <w:vAlign w:val="center"/>
            <w:hideMark/>
          </w:tcPr>
          <w:p w14:paraId="16774354" w14:textId="77777777" w:rsidR="00DF6942" w:rsidRPr="003D14A7" w:rsidRDefault="00DF6942" w:rsidP="008400CF">
            <w:pPr>
              <w:jc w:val="center"/>
              <w:rPr>
                <w:color w:val="000000"/>
                <w:sz w:val="18"/>
              </w:rPr>
            </w:pPr>
            <w:r w:rsidRPr="003D14A7">
              <w:rPr>
                <w:color w:val="000000"/>
                <w:sz w:val="18"/>
              </w:rPr>
              <w:t>4A.2.5.1</w:t>
            </w:r>
          </w:p>
        </w:tc>
        <w:tc>
          <w:tcPr>
            <w:tcW w:w="4111" w:type="dxa"/>
            <w:gridSpan w:val="3"/>
            <w:vAlign w:val="center"/>
            <w:hideMark/>
          </w:tcPr>
          <w:p w14:paraId="1C91FF23" w14:textId="77777777" w:rsidR="00DF6942" w:rsidRPr="00F426CF" w:rsidRDefault="00DF6942" w:rsidP="002243C7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Sú v prípade krížového financovania </w:t>
            </w:r>
            <w:r>
              <w:rPr>
                <w:color w:val="000000"/>
                <w:sz w:val="20"/>
                <w:szCs w:val="20"/>
              </w:rPr>
              <w:t>EFRR</w:t>
            </w:r>
            <w:r w:rsidRPr="00F426CF">
              <w:rPr>
                <w:color w:val="000000"/>
                <w:sz w:val="20"/>
                <w:szCs w:val="20"/>
              </w:rPr>
              <w:t xml:space="preserve"> a ESF splnené podmienky oprávnenosti druhého fondu?</w:t>
            </w:r>
          </w:p>
        </w:tc>
        <w:tc>
          <w:tcPr>
            <w:tcW w:w="567" w:type="dxa"/>
            <w:vAlign w:val="center"/>
            <w:hideMark/>
          </w:tcPr>
          <w:p w14:paraId="27F5944B" w14:textId="77777777" w:rsidR="00DF6942" w:rsidRPr="00F426CF" w:rsidRDefault="00DF6942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1346CC07" w14:textId="77777777" w:rsidR="00DF6942" w:rsidRPr="00F426CF" w:rsidRDefault="00DF6942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center"/>
            <w:hideMark/>
          </w:tcPr>
          <w:p w14:paraId="1E0DE6A9" w14:textId="77777777" w:rsidR="00DF6942" w:rsidRPr="00F426CF" w:rsidRDefault="00DF6942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76" w:type="dxa"/>
            <w:vAlign w:val="center"/>
          </w:tcPr>
          <w:p w14:paraId="1656AB20" w14:textId="06D09452" w:rsidR="00DF6942" w:rsidRPr="00F426CF" w:rsidRDefault="00DF6942" w:rsidP="003D14A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106A4D" w:rsidRPr="00F426CF" w14:paraId="0E6DE65F" w14:textId="77777777" w:rsidTr="00795E2B">
        <w:trPr>
          <w:gridAfter w:val="1"/>
          <w:wAfter w:w="8" w:type="dxa"/>
          <w:trHeight w:val="510"/>
        </w:trPr>
        <w:tc>
          <w:tcPr>
            <w:tcW w:w="1050" w:type="dxa"/>
            <w:vAlign w:val="center"/>
            <w:hideMark/>
          </w:tcPr>
          <w:p w14:paraId="36FF73E2" w14:textId="77777777" w:rsidR="00DF6942" w:rsidRPr="003D14A7" w:rsidRDefault="00DF6942" w:rsidP="008400CF">
            <w:pPr>
              <w:jc w:val="center"/>
              <w:rPr>
                <w:color w:val="000000"/>
                <w:sz w:val="18"/>
              </w:rPr>
            </w:pPr>
            <w:r w:rsidRPr="003D14A7">
              <w:rPr>
                <w:color w:val="000000"/>
                <w:sz w:val="18"/>
              </w:rPr>
              <w:t>4A.2.5.2</w:t>
            </w:r>
          </w:p>
        </w:tc>
        <w:tc>
          <w:tcPr>
            <w:tcW w:w="4111" w:type="dxa"/>
            <w:gridSpan w:val="3"/>
            <w:vAlign w:val="center"/>
            <w:hideMark/>
          </w:tcPr>
          <w:p w14:paraId="6582682D" w14:textId="77777777" w:rsidR="00DF6942" w:rsidRPr="00F426CF" w:rsidRDefault="00DF6942" w:rsidP="002243C7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Sú výdavky z krížového financovania potrebné na uspokojivé vykonávanie projektu a sú s ním priamo spojené?</w:t>
            </w:r>
          </w:p>
        </w:tc>
        <w:tc>
          <w:tcPr>
            <w:tcW w:w="567" w:type="dxa"/>
            <w:vAlign w:val="center"/>
            <w:hideMark/>
          </w:tcPr>
          <w:p w14:paraId="56E36E59" w14:textId="77777777" w:rsidR="00DF6942" w:rsidRPr="00F426CF" w:rsidRDefault="00DF6942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6E0D2AAA" w14:textId="77777777" w:rsidR="00DF6942" w:rsidRPr="00F426CF" w:rsidRDefault="00DF6942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center"/>
            <w:hideMark/>
          </w:tcPr>
          <w:p w14:paraId="0A2AAFE6" w14:textId="77777777" w:rsidR="00DF6942" w:rsidRPr="00F426CF" w:rsidRDefault="00DF6942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76" w:type="dxa"/>
            <w:vAlign w:val="center"/>
          </w:tcPr>
          <w:p w14:paraId="22AAD303" w14:textId="71FFDF7F" w:rsidR="00DF6942" w:rsidRPr="00F426CF" w:rsidRDefault="00DF6942" w:rsidP="003D14A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106A4D" w:rsidRPr="00F426CF" w14:paraId="7A265ED9" w14:textId="77777777" w:rsidTr="00795E2B">
        <w:trPr>
          <w:gridAfter w:val="1"/>
          <w:wAfter w:w="8" w:type="dxa"/>
          <w:trHeight w:val="510"/>
        </w:trPr>
        <w:tc>
          <w:tcPr>
            <w:tcW w:w="1050" w:type="dxa"/>
            <w:vAlign w:val="center"/>
            <w:hideMark/>
          </w:tcPr>
          <w:p w14:paraId="65858C09" w14:textId="77777777" w:rsidR="00DF6942" w:rsidRPr="003D14A7" w:rsidRDefault="00DF6942" w:rsidP="008400CF">
            <w:pPr>
              <w:jc w:val="center"/>
              <w:rPr>
                <w:color w:val="000000"/>
                <w:sz w:val="18"/>
              </w:rPr>
            </w:pPr>
            <w:r w:rsidRPr="003D14A7">
              <w:rPr>
                <w:color w:val="000000"/>
                <w:sz w:val="18"/>
              </w:rPr>
              <w:t>4A.2.5.3</w:t>
            </w:r>
          </w:p>
        </w:tc>
        <w:tc>
          <w:tcPr>
            <w:tcW w:w="4111" w:type="dxa"/>
            <w:gridSpan w:val="3"/>
            <w:vAlign w:val="center"/>
            <w:hideMark/>
          </w:tcPr>
          <w:p w14:paraId="0408EA89" w14:textId="77777777" w:rsidR="00DF6942" w:rsidRPr="00F426CF" w:rsidRDefault="00DF6942" w:rsidP="002243C7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Je v prípade krížového financovania </w:t>
            </w:r>
            <w:r>
              <w:rPr>
                <w:color w:val="000000"/>
                <w:sz w:val="20"/>
                <w:szCs w:val="20"/>
              </w:rPr>
              <w:t>EFRR</w:t>
            </w:r>
            <w:r w:rsidRPr="00F426CF">
              <w:rPr>
                <w:color w:val="000000"/>
                <w:sz w:val="20"/>
                <w:szCs w:val="20"/>
              </w:rPr>
              <w:t xml:space="preserve"> a ESF dodržaný limit určený RO, resp. limit určený všeobecným nariadením?</w:t>
            </w:r>
          </w:p>
        </w:tc>
        <w:tc>
          <w:tcPr>
            <w:tcW w:w="567" w:type="dxa"/>
            <w:vAlign w:val="center"/>
            <w:hideMark/>
          </w:tcPr>
          <w:p w14:paraId="651A3A8C" w14:textId="77777777" w:rsidR="00DF6942" w:rsidRPr="00F426CF" w:rsidRDefault="00DF6942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3A44F037" w14:textId="77777777" w:rsidR="00DF6942" w:rsidRPr="00F426CF" w:rsidRDefault="00DF6942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center"/>
            <w:hideMark/>
          </w:tcPr>
          <w:p w14:paraId="01C04247" w14:textId="77777777" w:rsidR="00DF6942" w:rsidRPr="00F426CF" w:rsidRDefault="00DF6942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76" w:type="dxa"/>
            <w:vAlign w:val="center"/>
          </w:tcPr>
          <w:p w14:paraId="47BB5E88" w14:textId="78F36594" w:rsidR="00DF6942" w:rsidRPr="00F426CF" w:rsidRDefault="00DF6942" w:rsidP="003D14A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795E2B" w:rsidRPr="00F426CF" w14:paraId="6DEBAD5B" w14:textId="77777777" w:rsidTr="00795E2B">
        <w:trPr>
          <w:gridAfter w:val="1"/>
          <w:wAfter w:w="8" w:type="dxa"/>
          <w:trHeight w:val="300"/>
        </w:trPr>
        <w:tc>
          <w:tcPr>
            <w:tcW w:w="1050" w:type="dxa"/>
            <w:shd w:val="clear" w:color="auto" w:fill="B2A1C7" w:themeFill="accent4" w:themeFillTint="99"/>
            <w:vAlign w:val="center"/>
            <w:hideMark/>
          </w:tcPr>
          <w:p w14:paraId="2D119AB4" w14:textId="77777777" w:rsidR="008400CF" w:rsidRPr="00F426CF" w:rsidRDefault="008400CF" w:rsidP="008400C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4A.2.6</w:t>
            </w:r>
          </w:p>
        </w:tc>
        <w:tc>
          <w:tcPr>
            <w:tcW w:w="4111" w:type="dxa"/>
            <w:gridSpan w:val="3"/>
            <w:shd w:val="clear" w:color="auto" w:fill="B2A1C7" w:themeFill="accent4" w:themeFillTint="99"/>
            <w:vAlign w:val="center"/>
            <w:hideMark/>
          </w:tcPr>
          <w:p w14:paraId="1768A636" w14:textId="77777777" w:rsidR="008400CF" w:rsidRPr="00F426CF" w:rsidRDefault="008400CF" w:rsidP="008400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Programy Európskej územnej spolupráce </w:t>
            </w:r>
          </w:p>
        </w:tc>
        <w:tc>
          <w:tcPr>
            <w:tcW w:w="567" w:type="dxa"/>
            <w:shd w:val="clear" w:color="auto" w:fill="B2A1C7" w:themeFill="accent4" w:themeFillTint="99"/>
            <w:vAlign w:val="center"/>
            <w:hideMark/>
          </w:tcPr>
          <w:p w14:paraId="24BD2FA6" w14:textId="77777777" w:rsidR="008400CF" w:rsidRPr="00F426CF" w:rsidRDefault="008400CF" w:rsidP="008400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B2A1C7" w:themeFill="accent4" w:themeFillTint="99"/>
            <w:vAlign w:val="center"/>
            <w:hideMark/>
          </w:tcPr>
          <w:p w14:paraId="08D9B878" w14:textId="77777777" w:rsidR="008400CF" w:rsidRPr="00F426CF" w:rsidRDefault="008400CF" w:rsidP="008400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shd w:val="clear" w:color="auto" w:fill="B2A1C7" w:themeFill="accent4" w:themeFillTint="99"/>
            <w:vAlign w:val="center"/>
            <w:hideMark/>
          </w:tcPr>
          <w:p w14:paraId="238679CF" w14:textId="77777777" w:rsidR="008400CF" w:rsidRPr="00F426CF" w:rsidRDefault="008400CF" w:rsidP="008400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76" w:type="dxa"/>
            <w:shd w:val="clear" w:color="auto" w:fill="B2A1C7" w:themeFill="accent4" w:themeFillTint="99"/>
            <w:vAlign w:val="center"/>
          </w:tcPr>
          <w:p w14:paraId="78FBC619" w14:textId="720C32F3" w:rsidR="008400CF" w:rsidRPr="00F426CF" w:rsidRDefault="008400CF" w:rsidP="008400CF">
            <w:pPr>
              <w:rPr>
                <w:b/>
                <w:bCs/>
                <w:color w:val="000000"/>
                <w:sz w:val="20"/>
                <w:szCs w:val="20"/>
              </w:rPr>
            </w:pPr>
            <w:del w:id="49" w:author="Autor">
              <w:r w:rsidRPr="00F426CF">
                <w:rPr>
                  <w:b/>
                  <w:bCs/>
                  <w:color w:val="000000"/>
                  <w:sz w:val="20"/>
                  <w:szCs w:val="20"/>
                </w:rPr>
                <w:delText> </w:delText>
              </w:r>
            </w:del>
          </w:p>
        </w:tc>
      </w:tr>
      <w:tr w:rsidR="00106A4D" w:rsidRPr="00F426CF" w14:paraId="01B4DB3A" w14:textId="77777777" w:rsidTr="00795E2B">
        <w:trPr>
          <w:gridAfter w:val="1"/>
          <w:wAfter w:w="8" w:type="dxa"/>
          <w:trHeight w:val="510"/>
        </w:trPr>
        <w:tc>
          <w:tcPr>
            <w:tcW w:w="1050" w:type="dxa"/>
            <w:vAlign w:val="center"/>
            <w:hideMark/>
          </w:tcPr>
          <w:p w14:paraId="403AA546" w14:textId="77777777" w:rsidR="00DF6942" w:rsidRPr="003D14A7" w:rsidRDefault="00DF6942" w:rsidP="008400CF">
            <w:pPr>
              <w:jc w:val="center"/>
              <w:rPr>
                <w:color w:val="000000"/>
                <w:sz w:val="18"/>
              </w:rPr>
            </w:pPr>
            <w:r w:rsidRPr="003D14A7">
              <w:rPr>
                <w:color w:val="000000"/>
                <w:sz w:val="18"/>
              </w:rPr>
              <w:t>4A.2.6.1</w:t>
            </w:r>
          </w:p>
        </w:tc>
        <w:tc>
          <w:tcPr>
            <w:tcW w:w="4111" w:type="dxa"/>
            <w:gridSpan w:val="3"/>
            <w:vAlign w:val="center"/>
            <w:hideMark/>
          </w:tcPr>
          <w:p w14:paraId="478BEA28" w14:textId="77777777" w:rsidR="00DF6942" w:rsidRPr="00F426CF" w:rsidRDefault="00DF6942" w:rsidP="002243C7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Sú v prípade projektu EÚS  dodržané špecifické pravidlá oprávnenosti výdavkov stanovené v nariadení o EÚS a v delegovanom akte k </w:t>
            </w:r>
            <w:r w:rsidRPr="00F426CF">
              <w:rPr>
                <w:color w:val="000000"/>
                <w:sz w:val="20"/>
                <w:szCs w:val="20"/>
              </w:rPr>
              <w:lastRenderedPageBreak/>
              <w:t>pravidlám oprávnenosti výdavkov pre programy EÚS?</w:t>
            </w:r>
          </w:p>
        </w:tc>
        <w:tc>
          <w:tcPr>
            <w:tcW w:w="567" w:type="dxa"/>
            <w:vAlign w:val="center"/>
            <w:hideMark/>
          </w:tcPr>
          <w:p w14:paraId="5DA2D619" w14:textId="77777777" w:rsidR="00DF6942" w:rsidRPr="00F426CF" w:rsidRDefault="00DF6942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567" w:type="dxa"/>
            <w:vAlign w:val="center"/>
            <w:hideMark/>
          </w:tcPr>
          <w:p w14:paraId="4AFC678E" w14:textId="77777777" w:rsidR="00DF6942" w:rsidRPr="00F426CF" w:rsidRDefault="00DF6942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center"/>
            <w:hideMark/>
          </w:tcPr>
          <w:p w14:paraId="501D90B2" w14:textId="77777777" w:rsidR="00DF6942" w:rsidRPr="00F426CF" w:rsidRDefault="00DF6942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76" w:type="dxa"/>
            <w:vAlign w:val="center"/>
          </w:tcPr>
          <w:p w14:paraId="1944DBE7" w14:textId="71373289" w:rsidR="00DF6942" w:rsidRPr="00F426CF" w:rsidRDefault="00DF6942" w:rsidP="003D14A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795E2B" w:rsidRPr="00F426CF" w14:paraId="5474D52B" w14:textId="77777777" w:rsidTr="00795E2B">
        <w:trPr>
          <w:gridAfter w:val="1"/>
          <w:wAfter w:w="8" w:type="dxa"/>
          <w:trHeight w:val="300"/>
        </w:trPr>
        <w:tc>
          <w:tcPr>
            <w:tcW w:w="1050" w:type="dxa"/>
            <w:shd w:val="clear" w:color="auto" w:fill="B2A1C7" w:themeFill="accent4" w:themeFillTint="99"/>
            <w:vAlign w:val="center"/>
            <w:hideMark/>
          </w:tcPr>
          <w:p w14:paraId="124AFD4A" w14:textId="77777777" w:rsidR="008400CF" w:rsidRPr="00F426CF" w:rsidRDefault="008400CF" w:rsidP="008400C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4A.2.7</w:t>
            </w:r>
          </w:p>
        </w:tc>
        <w:tc>
          <w:tcPr>
            <w:tcW w:w="4111" w:type="dxa"/>
            <w:gridSpan w:val="3"/>
            <w:shd w:val="clear" w:color="auto" w:fill="B2A1C7" w:themeFill="accent4" w:themeFillTint="99"/>
            <w:vAlign w:val="center"/>
            <w:hideMark/>
          </w:tcPr>
          <w:p w14:paraId="61E3C2B8" w14:textId="77777777" w:rsidR="008400CF" w:rsidRPr="00F426CF" w:rsidRDefault="008400CF" w:rsidP="008400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Dokladovanie</w:t>
            </w:r>
          </w:p>
        </w:tc>
        <w:tc>
          <w:tcPr>
            <w:tcW w:w="567" w:type="dxa"/>
            <w:shd w:val="clear" w:color="auto" w:fill="B2A1C7" w:themeFill="accent4" w:themeFillTint="99"/>
            <w:vAlign w:val="center"/>
            <w:hideMark/>
          </w:tcPr>
          <w:p w14:paraId="79B1FE95" w14:textId="77777777" w:rsidR="008400CF" w:rsidRPr="00F426CF" w:rsidRDefault="008400CF" w:rsidP="008400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B2A1C7" w:themeFill="accent4" w:themeFillTint="99"/>
            <w:vAlign w:val="center"/>
            <w:hideMark/>
          </w:tcPr>
          <w:p w14:paraId="3C808FFE" w14:textId="77777777" w:rsidR="008400CF" w:rsidRPr="00F426CF" w:rsidRDefault="008400CF" w:rsidP="008400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shd w:val="clear" w:color="auto" w:fill="B2A1C7" w:themeFill="accent4" w:themeFillTint="99"/>
            <w:vAlign w:val="center"/>
            <w:hideMark/>
          </w:tcPr>
          <w:p w14:paraId="2B20D279" w14:textId="77777777" w:rsidR="008400CF" w:rsidRPr="00F426CF" w:rsidRDefault="008400CF" w:rsidP="008400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76" w:type="dxa"/>
            <w:shd w:val="clear" w:color="auto" w:fill="B2A1C7" w:themeFill="accent4" w:themeFillTint="99"/>
            <w:vAlign w:val="center"/>
            <w:hideMark/>
          </w:tcPr>
          <w:p w14:paraId="25374593" w14:textId="77777777" w:rsidR="008400CF" w:rsidRPr="00F426CF" w:rsidRDefault="008400CF" w:rsidP="008400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DF6942" w:rsidRPr="00F426CF" w14:paraId="15CD8239" w14:textId="77777777" w:rsidTr="003D14A7">
        <w:trPr>
          <w:gridAfter w:val="1"/>
          <w:wAfter w:w="8" w:type="dxa"/>
          <w:trHeight w:val="510"/>
        </w:trPr>
        <w:tc>
          <w:tcPr>
            <w:tcW w:w="1050" w:type="dxa"/>
            <w:vAlign w:val="center"/>
            <w:hideMark/>
          </w:tcPr>
          <w:p w14:paraId="7E1EA013" w14:textId="77777777" w:rsidR="00DF6942" w:rsidRPr="003D14A7" w:rsidRDefault="00DF6942" w:rsidP="008400CF">
            <w:pPr>
              <w:jc w:val="center"/>
              <w:rPr>
                <w:color w:val="000000"/>
                <w:sz w:val="18"/>
              </w:rPr>
            </w:pPr>
            <w:r w:rsidRPr="003D14A7">
              <w:rPr>
                <w:color w:val="000000"/>
                <w:sz w:val="18"/>
              </w:rPr>
              <w:t>4A.2.7.1</w:t>
            </w:r>
          </w:p>
        </w:tc>
        <w:tc>
          <w:tcPr>
            <w:tcW w:w="4111" w:type="dxa"/>
            <w:gridSpan w:val="3"/>
            <w:vAlign w:val="center"/>
            <w:hideMark/>
          </w:tcPr>
          <w:p w14:paraId="4C0807FA" w14:textId="4B15C39F" w:rsidR="00DF6942" w:rsidRPr="00F426CF" w:rsidRDefault="00DF6942" w:rsidP="002243C7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Boli </w:t>
            </w:r>
            <w:r>
              <w:rPr>
                <w:color w:val="000000"/>
                <w:sz w:val="20"/>
                <w:szCs w:val="20"/>
              </w:rPr>
              <w:t>d</w:t>
            </w:r>
            <w:r w:rsidRPr="00F426CF">
              <w:rPr>
                <w:color w:val="000000"/>
                <w:sz w:val="20"/>
                <w:szCs w:val="20"/>
              </w:rPr>
              <w:t>eklaro</w:t>
            </w:r>
            <w:r>
              <w:rPr>
                <w:color w:val="000000"/>
                <w:sz w:val="20"/>
                <w:szCs w:val="20"/>
              </w:rPr>
              <w:t>v</w:t>
            </w:r>
            <w:r w:rsidRPr="00F426CF">
              <w:rPr>
                <w:color w:val="000000"/>
                <w:sz w:val="20"/>
                <w:szCs w:val="20"/>
              </w:rPr>
              <w:t>ané výdavky v ŽoP doložené požadovanými dokladmi v zmysle podmienok stanovených RO a</w:t>
            </w:r>
            <w:r>
              <w:rPr>
                <w:color w:val="000000"/>
                <w:sz w:val="20"/>
                <w:szCs w:val="20"/>
              </w:rPr>
              <w:t> Zmluv</w:t>
            </w:r>
            <w:r w:rsidRPr="00F426CF">
              <w:rPr>
                <w:color w:val="000000"/>
                <w:sz w:val="20"/>
                <w:szCs w:val="20"/>
              </w:rPr>
              <w:t>ou</w:t>
            </w:r>
            <w:r>
              <w:rPr>
                <w:color w:val="000000"/>
                <w:sz w:val="20"/>
                <w:szCs w:val="20"/>
              </w:rPr>
              <w:t xml:space="preserve"> o NFP</w:t>
            </w:r>
            <w:r w:rsidRPr="00F426CF">
              <w:rPr>
                <w:color w:val="000000"/>
                <w:sz w:val="20"/>
                <w:szCs w:val="20"/>
              </w:rPr>
              <w:t>?</w:t>
            </w:r>
          </w:p>
        </w:tc>
        <w:tc>
          <w:tcPr>
            <w:tcW w:w="567" w:type="dxa"/>
            <w:vAlign w:val="center"/>
            <w:hideMark/>
          </w:tcPr>
          <w:p w14:paraId="6B26D823" w14:textId="77777777" w:rsidR="00DF6942" w:rsidRPr="00F426CF" w:rsidRDefault="00DF6942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4C3E9A25" w14:textId="77777777" w:rsidR="00DF6942" w:rsidRPr="00F426CF" w:rsidRDefault="00DF6942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center"/>
            <w:hideMark/>
          </w:tcPr>
          <w:p w14:paraId="18AC58C8" w14:textId="77777777" w:rsidR="00DF6942" w:rsidRPr="00F426CF" w:rsidRDefault="00DF6942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76" w:type="dxa"/>
            <w:vAlign w:val="center"/>
            <w:hideMark/>
          </w:tcPr>
          <w:p w14:paraId="26D6B43E" w14:textId="448107F8" w:rsidR="00DF6942" w:rsidRPr="00F426CF" w:rsidRDefault="00DF6942" w:rsidP="003D14A7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106A4D" w:rsidRPr="00F426CF" w14:paraId="1FFA0C7D" w14:textId="77777777" w:rsidTr="00795E2B">
        <w:trPr>
          <w:gridAfter w:val="1"/>
          <w:wAfter w:w="8" w:type="dxa"/>
          <w:trHeight w:val="510"/>
        </w:trPr>
        <w:tc>
          <w:tcPr>
            <w:tcW w:w="1050" w:type="dxa"/>
            <w:vAlign w:val="center"/>
            <w:hideMark/>
          </w:tcPr>
          <w:p w14:paraId="055504AE" w14:textId="77777777" w:rsidR="00DF6942" w:rsidRPr="003D14A7" w:rsidRDefault="00DF6942" w:rsidP="008400CF">
            <w:pPr>
              <w:jc w:val="center"/>
              <w:rPr>
                <w:color w:val="000000"/>
                <w:sz w:val="18"/>
              </w:rPr>
            </w:pPr>
            <w:r w:rsidRPr="003D14A7">
              <w:rPr>
                <w:color w:val="000000"/>
                <w:sz w:val="18"/>
              </w:rPr>
              <w:t>4A.2.7.2</w:t>
            </w:r>
          </w:p>
        </w:tc>
        <w:tc>
          <w:tcPr>
            <w:tcW w:w="4111" w:type="dxa"/>
            <w:gridSpan w:val="3"/>
            <w:vAlign w:val="center"/>
            <w:hideMark/>
          </w:tcPr>
          <w:p w14:paraId="6DB65BDB" w14:textId="5DC9FBB4" w:rsidR="00DF6942" w:rsidRPr="00F426CF" w:rsidRDefault="00DF6942" w:rsidP="002243C7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Spĺňajú príslušné účtovné doklady predpísané náležitosti účtovného dokladu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F426CF">
              <w:rPr>
                <w:color w:val="000000"/>
                <w:sz w:val="20"/>
                <w:szCs w:val="20"/>
              </w:rPr>
              <w:t xml:space="preserve">v zmysle § 10 zákona o účtovníctve (s výnimkou bodu f))?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567" w:type="dxa"/>
            <w:vAlign w:val="center"/>
            <w:hideMark/>
          </w:tcPr>
          <w:p w14:paraId="07EEDCCB" w14:textId="77777777" w:rsidR="00DF6942" w:rsidRPr="00F426CF" w:rsidRDefault="00DF6942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71991183" w14:textId="77777777" w:rsidR="00DF6942" w:rsidRPr="00F426CF" w:rsidRDefault="00DF6942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center"/>
            <w:hideMark/>
          </w:tcPr>
          <w:p w14:paraId="1841D085" w14:textId="77777777" w:rsidR="00DF6942" w:rsidRPr="00F426CF" w:rsidRDefault="00DF6942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76" w:type="dxa"/>
            <w:vAlign w:val="center"/>
          </w:tcPr>
          <w:p w14:paraId="2FE93098" w14:textId="5D364FB6" w:rsidR="00DF6942" w:rsidRPr="00F426CF" w:rsidRDefault="00DF6942" w:rsidP="003D14A7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106A4D" w:rsidRPr="00F426CF" w14:paraId="307B0054" w14:textId="77777777" w:rsidTr="00795E2B">
        <w:trPr>
          <w:gridAfter w:val="1"/>
          <w:wAfter w:w="8" w:type="dxa"/>
          <w:trHeight w:val="315"/>
        </w:trPr>
        <w:tc>
          <w:tcPr>
            <w:tcW w:w="1050" w:type="dxa"/>
            <w:vAlign w:val="center"/>
            <w:hideMark/>
          </w:tcPr>
          <w:p w14:paraId="152283BF" w14:textId="77777777" w:rsidR="00DF6942" w:rsidRPr="003D14A7" w:rsidRDefault="00DF6942" w:rsidP="008400CF">
            <w:pPr>
              <w:jc w:val="center"/>
              <w:rPr>
                <w:color w:val="000000"/>
                <w:sz w:val="18"/>
              </w:rPr>
            </w:pPr>
            <w:r w:rsidRPr="003D14A7">
              <w:rPr>
                <w:color w:val="000000"/>
                <w:sz w:val="18"/>
              </w:rPr>
              <w:t>4A.2.7.3</w:t>
            </w:r>
          </w:p>
        </w:tc>
        <w:tc>
          <w:tcPr>
            <w:tcW w:w="4111" w:type="dxa"/>
            <w:gridSpan w:val="3"/>
            <w:vAlign w:val="center"/>
            <w:hideMark/>
          </w:tcPr>
          <w:p w14:paraId="4E2DC952" w14:textId="77777777" w:rsidR="00DF6942" w:rsidRPr="00F426CF" w:rsidRDefault="00DF6942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Obsahuje faktúra náležitosti podľa § 74 zákona o DPH?</w:t>
            </w:r>
          </w:p>
        </w:tc>
        <w:tc>
          <w:tcPr>
            <w:tcW w:w="567" w:type="dxa"/>
            <w:vAlign w:val="center"/>
            <w:hideMark/>
          </w:tcPr>
          <w:p w14:paraId="4D912C86" w14:textId="77777777" w:rsidR="00DF6942" w:rsidRPr="00F426CF" w:rsidRDefault="00DF6942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5565F36F" w14:textId="77777777" w:rsidR="00DF6942" w:rsidRPr="00F426CF" w:rsidRDefault="00DF6942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center"/>
            <w:hideMark/>
          </w:tcPr>
          <w:p w14:paraId="4338D299" w14:textId="77777777" w:rsidR="00DF6942" w:rsidRPr="00F426CF" w:rsidRDefault="00DF6942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76" w:type="dxa"/>
            <w:vAlign w:val="center"/>
          </w:tcPr>
          <w:p w14:paraId="75F41949" w14:textId="210362DC" w:rsidR="00DF6942" w:rsidRPr="00F426CF" w:rsidRDefault="00DF6942" w:rsidP="003D14A7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106A4D" w:rsidRPr="00F426CF" w14:paraId="34398903" w14:textId="77777777" w:rsidTr="00795E2B">
        <w:trPr>
          <w:gridAfter w:val="1"/>
          <w:wAfter w:w="8" w:type="dxa"/>
          <w:trHeight w:val="315"/>
        </w:trPr>
        <w:tc>
          <w:tcPr>
            <w:tcW w:w="1050" w:type="dxa"/>
            <w:vAlign w:val="center"/>
            <w:hideMark/>
          </w:tcPr>
          <w:p w14:paraId="784EE474" w14:textId="77777777" w:rsidR="00DF6942" w:rsidRPr="003D14A7" w:rsidRDefault="00DF6942" w:rsidP="002D08F1">
            <w:pPr>
              <w:jc w:val="center"/>
              <w:rPr>
                <w:color w:val="000000"/>
                <w:sz w:val="18"/>
              </w:rPr>
            </w:pPr>
            <w:r w:rsidRPr="003D14A7">
              <w:rPr>
                <w:color w:val="000000"/>
                <w:sz w:val="18"/>
              </w:rPr>
              <w:t>4A.2.7.4</w:t>
            </w:r>
          </w:p>
        </w:tc>
        <w:tc>
          <w:tcPr>
            <w:tcW w:w="4111" w:type="dxa"/>
            <w:gridSpan w:val="3"/>
            <w:vAlign w:val="center"/>
            <w:hideMark/>
          </w:tcPr>
          <w:p w14:paraId="17E1B7E0" w14:textId="1CFE88CD" w:rsidR="00DF6942" w:rsidRPr="00F426CF" w:rsidRDefault="00DF6942" w:rsidP="002243C7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Sú deklarované výdavky doložené dokladom o úhrade? </w:t>
            </w:r>
          </w:p>
        </w:tc>
        <w:tc>
          <w:tcPr>
            <w:tcW w:w="567" w:type="dxa"/>
            <w:vAlign w:val="center"/>
            <w:hideMark/>
          </w:tcPr>
          <w:p w14:paraId="4957BBA8" w14:textId="77777777" w:rsidR="00DF6942" w:rsidRPr="00F426CF" w:rsidRDefault="00DF6942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45C6E71C" w14:textId="77777777" w:rsidR="00DF6942" w:rsidRPr="00F426CF" w:rsidRDefault="00DF6942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center"/>
            <w:hideMark/>
          </w:tcPr>
          <w:p w14:paraId="7A9CF728" w14:textId="77777777" w:rsidR="00DF6942" w:rsidRPr="00F426CF" w:rsidRDefault="00DF6942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76" w:type="dxa"/>
            <w:vAlign w:val="center"/>
          </w:tcPr>
          <w:p w14:paraId="72C2BF80" w14:textId="346D049F" w:rsidR="00DF6942" w:rsidRPr="00F426CF" w:rsidRDefault="00DF6942" w:rsidP="003D14A7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106A4D" w:rsidRPr="00F426CF" w14:paraId="0C9A1266" w14:textId="77777777" w:rsidTr="00795E2B">
        <w:trPr>
          <w:gridAfter w:val="1"/>
          <w:wAfter w:w="8" w:type="dxa"/>
          <w:trHeight w:val="582"/>
        </w:trPr>
        <w:tc>
          <w:tcPr>
            <w:tcW w:w="1050" w:type="dxa"/>
            <w:vAlign w:val="center"/>
            <w:hideMark/>
          </w:tcPr>
          <w:p w14:paraId="65034716" w14:textId="0C427338" w:rsidR="00DF6942" w:rsidRPr="003D14A7" w:rsidRDefault="00DF6942" w:rsidP="277050EB">
            <w:pPr>
              <w:jc w:val="center"/>
              <w:rPr>
                <w:color w:val="000000"/>
                <w:vertAlign w:val="superscript"/>
              </w:rPr>
            </w:pPr>
            <w:r w:rsidRPr="003D14A7">
              <w:rPr>
                <w:color w:val="000000" w:themeColor="text1"/>
                <w:sz w:val="18"/>
              </w:rPr>
              <w:t>4.A.2.7.5</w:t>
            </w:r>
            <w:ins w:id="50" w:author="Autor">
              <w:r w:rsidR="0010370D" w:rsidRPr="00106A4D">
                <w:rPr>
                  <w:color w:val="000000" w:themeColor="text1"/>
                  <w:sz w:val="20"/>
                  <w:szCs w:val="20"/>
                </w:rPr>
                <w:t>*</w:t>
              </w:r>
            </w:ins>
          </w:p>
        </w:tc>
        <w:tc>
          <w:tcPr>
            <w:tcW w:w="4111" w:type="dxa"/>
            <w:gridSpan w:val="3"/>
            <w:vAlign w:val="center"/>
            <w:hideMark/>
          </w:tcPr>
          <w:p w14:paraId="1900BBC2" w14:textId="77777777" w:rsidR="00DF6942" w:rsidRPr="00F426CF" w:rsidRDefault="00DF6942" w:rsidP="002243C7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Boli dodržané všetky nasledovné podmienky v prípade úhrad výdavkov v hotovosti?</w:t>
            </w:r>
            <w:r w:rsidRPr="00F426CF">
              <w:rPr>
                <w:color w:val="000000"/>
                <w:sz w:val="20"/>
                <w:szCs w:val="20"/>
              </w:rPr>
              <w:br/>
              <w:t>- hotovostné platby za spotrebný materiál neprekročili jednotlivo sumu 500 EUR vrátane DPH,</w:t>
            </w:r>
            <w:r w:rsidRPr="00F426CF">
              <w:rPr>
                <w:color w:val="000000"/>
                <w:sz w:val="20"/>
                <w:szCs w:val="20"/>
              </w:rPr>
              <w:br/>
              <w:t>- maximálna hodnota realizovaných úhrad v hotovosti v jednom mesiaci nepresiahli 1 500 EUR vrátane DPH.</w:t>
            </w:r>
          </w:p>
        </w:tc>
        <w:tc>
          <w:tcPr>
            <w:tcW w:w="567" w:type="dxa"/>
            <w:vAlign w:val="center"/>
            <w:hideMark/>
          </w:tcPr>
          <w:p w14:paraId="4C2FC67C" w14:textId="77777777" w:rsidR="00DF6942" w:rsidRPr="00F426CF" w:rsidRDefault="00DF6942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5FDE680C" w14:textId="77777777" w:rsidR="00DF6942" w:rsidRPr="00F426CF" w:rsidRDefault="00DF6942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center"/>
            <w:hideMark/>
          </w:tcPr>
          <w:p w14:paraId="724A8EDD" w14:textId="77777777" w:rsidR="00DF6942" w:rsidRPr="00F426CF" w:rsidRDefault="00DF6942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76" w:type="dxa"/>
            <w:vAlign w:val="center"/>
          </w:tcPr>
          <w:p w14:paraId="3157B3D0" w14:textId="6EE8E2F7" w:rsidR="00DF6942" w:rsidRPr="00F426CF" w:rsidRDefault="00DF6942" w:rsidP="003D14A7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795E2B" w:rsidRPr="00F426CF" w14:paraId="13CD04B5" w14:textId="77777777" w:rsidTr="00795E2B">
        <w:trPr>
          <w:gridAfter w:val="1"/>
          <w:wAfter w:w="8" w:type="dxa"/>
          <w:trHeight w:val="300"/>
        </w:trPr>
        <w:tc>
          <w:tcPr>
            <w:tcW w:w="1050" w:type="dxa"/>
            <w:shd w:val="clear" w:color="auto" w:fill="B2A1C7" w:themeFill="accent4" w:themeFillTint="99"/>
            <w:vAlign w:val="center"/>
            <w:hideMark/>
          </w:tcPr>
          <w:p w14:paraId="0DC092BF" w14:textId="77777777" w:rsidR="008400CF" w:rsidRPr="003D14A7" w:rsidRDefault="008400CF" w:rsidP="008400CF">
            <w:pPr>
              <w:jc w:val="center"/>
              <w:rPr>
                <w:b/>
                <w:color w:val="000000"/>
                <w:sz w:val="20"/>
              </w:rPr>
            </w:pPr>
            <w:r w:rsidRPr="003D14A7">
              <w:rPr>
                <w:b/>
                <w:color w:val="000000"/>
                <w:sz w:val="20"/>
              </w:rPr>
              <w:t>4A.3</w:t>
            </w:r>
          </w:p>
        </w:tc>
        <w:tc>
          <w:tcPr>
            <w:tcW w:w="4111" w:type="dxa"/>
            <w:gridSpan w:val="3"/>
            <w:shd w:val="clear" w:color="auto" w:fill="B2A1C7" w:themeFill="accent4" w:themeFillTint="99"/>
            <w:vAlign w:val="center"/>
            <w:hideMark/>
          </w:tcPr>
          <w:p w14:paraId="2FCA6C00" w14:textId="77777777" w:rsidR="008400CF" w:rsidRPr="003D14A7" w:rsidRDefault="008400CF" w:rsidP="008400CF">
            <w:pPr>
              <w:jc w:val="both"/>
              <w:rPr>
                <w:b/>
                <w:color w:val="000000"/>
                <w:sz w:val="20"/>
              </w:rPr>
            </w:pPr>
            <w:r w:rsidRPr="003D14A7">
              <w:rPr>
                <w:b/>
                <w:color w:val="000000"/>
                <w:sz w:val="20"/>
              </w:rPr>
              <w:t>Hospodárnosť</w:t>
            </w:r>
          </w:p>
        </w:tc>
        <w:tc>
          <w:tcPr>
            <w:tcW w:w="567" w:type="dxa"/>
            <w:shd w:val="clear" w:color="auto" w:fill="B2A1C7" w:themeFill="accent4" w:themeFillTint="99"/>
            <w:vAlign w:val="center"/>
            <w:hideMark/>
          </w:tcPr>
          <w:p w14:paraId="039E01D6" w14:textId="77777777" w:rsidR="008400CF" w:rsidRPr="00F426CF" w:rsidRDefault="008400CF" w:rsidP="008400CF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auto" w:fill="B2A1C7" w:themeFill="accent4" w:themeFillTint="99"/>
            <w:vAlign w:val="center"/>
            <w:hideMark/>
          </w:tcPr>
          <w:p w14:paraId="5FB92D4E" w14:textId="77777777" w:rsidR="008400CF" w:rsidRPr="00F426CF" w:rsidRDefault="008400CF" w:rsidP="008400CF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8" w:type="dxa"/>
            <w:shd w:val="clear" w:color="auto" w:fill="B2A1C7" w:themeFill="accent4" w:themeFillTint="99"/>
            <w:vAlign w:val="center"/>
            <w:hideMark/>
          </w:tcPr>
          <w:p w14:paraId="5E0BFCE0" w14:textId="77777777" w:rsidR="008400CF" w:rsidRPr="00F426CF" w:rsidRDefault="008400CF" w:rsidP="008400CF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76" w:type="dxa"/>
            <w:shd w:val="clear" w:color="auto" w:fill="B2A1C7" w:themeFill="accent4" w:themeFillTint="99"/>
            <w:vAlign w:val="center"/>
            <w:hideMark/>
          </w:tcPr>
          <w:p w14:paraId="0CF0FAAA" w14:textId="77777777" w:rsidR="008400CF" w:rsidRPr="00F426CF" w:rsidRDefault="008400CF" w:rsidP="008400CF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106A4D" w:rsidRPr="00F426CF" w14:paraId="5DFCF0B6" w14:textId="77777777" w:rsidTr="00795E2B">
        <w:trPr>
          <w:gridAfter w:val="1"/>
          <w:wAfter w:w="8" w:type="dxa"/>
          <w:trHeight w:val="510"/>
        </w:trPr>
        <w:tc>
          <w:tcPr>
            <w:tcW w:w="1050" w:type="dxa"/>
            <w:vAlign w:val="center"/>
            <w:hideMark/>
          </w:tcPr>
          <w:p w14:paraId="4FF4EB8A" w14:textId="77777777" w:rsidR="009A0DCF" w:rsidRPr="003D14A7" w:rsidRDefault="009A0DCF" w:rsidP="009A0DCF">
            <w:pPr>
              <w:jc w:val="center"/>
              <w:rPr>
                <w:color w:val="000000"/>
                <w:sz w:val="18"/>
              </w:rPr>
            </w:pPr>
            <w:r w:rsidRPr="003D14A7">
              <w:rPr>
                <w:color w:val="000000"/>
                <w:sz w:val="18"/>
              </w:rPr>
              <w:t>4A.3.1</w:t>
            </w:r>
          </w:p>
        </w:tc>
        <w:tc>
          <w:tcPr>
            <w:tcW w:w="4111" w:type="dxa"/>
            <w:gridSpan w:val="3"/>
            <w:vAlign w:val="center"/>
            <w:hideMark/>
          </w:tcPr>
          <w:p w14:paraId="46107100" w14:textId="11DD85AB" w:rsidR="009A0DCF" w:rsidRPr="00F426CF" w:rsidRDefault="009A0DCF" w:rsidP="009A0DCF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Bola v súvislosti s </w:t>
            </w:r>
            <w:r w:rsidRPr="00F426CF">
              <w:rPr>
                <w:color w:val="000000"/>
                <w:sz w:val="20"/>
                <w:szCs w:val="20"/>
              </w:rPr>
              <w:t>deklarovanými výdavkami v ŽoP vykonaná kontrola verejného obstarávania/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F426CF">
              <w:rPr>
                <w:color w:val="000000"/>
                <w:sz w:val="20"/>
                <w:szCs w:val="20"/>
              </w:rPr>
              <w:t>obstarávania?</w:t>
            </w:r>
          </w:p>
        </w:tc>
        <w:tc>
          <w:tcPr>
            <w:tcW w:w="567" w:type="dxa"/>
            <w:vAlign w:val="center"/>
            <w:hideMark/>
          </w:tcPr>
          <w:p w14:paraId="7FCBF692" w14:textId="77777777" w:rsidR="009A0DCF" w:rsidRPr="00F426CF" w:rsidRDefault="009A0DCF" w:rsidP="009A0D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4EBF3C9E" w14:textId="77777777" w:rsidR="009A0DCF" w:rsidRPr="00F426CF" w:rsidRDefault="009A0DCF" w:rsidP="009A0D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center"/>
            <w:hideMark/>
          </w:tcPr>
          <w:p w14:paraId="198563B9" w14:textId="77777777" w:rsidR="009A0DCF" w:rsidRPr="00F426CF" w:rsidRDefault="009A0DCF" w:rsidP="009A0D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76" w:type="dxa"/>
          </w:tcPr>
          <w:p w14:paraId="2D4F8062" w14:textId="57C5DA6E" w:rsidR="009A0DCF" w:rsidRPr="00F426CF" w:rsidRDefault="009A0DCF" w:rsidP="003D14A7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106A4D" w:rsidRPr="00F426CF" w14:paraId="34E6EA21" w14:textId="77777777" w:rsidTr="00795E2B">
        <w:trPr>
          <w:gridAfter w:val="1"/>
          <w:wAfter w:w="8" w:type="dxa"/>
          <w:trHeight w:val="510"/>
        </w:trPr>
        <w:tc>
          <w:tcPr>
            <w:tcW w:w="1050" w:type="dxa"/>
            <w:vAlign w:val="center"/>
            <w:hideMark/>
          </w:tcPr>
          <w:p w14:paraId="064F045E" w14:textId="77777777" w:rsidR="009A0DCF" w:rsidRPr="003D14A7" w:rsidRDefault="009A0DCF" w:rsidP="009A0DCF">
            <w:pPr>
              <w:jc w:val="center"/>
              <w:rPr>
                <w:color w:val="000000"/>
                <w:sz w:val="18"/>
              </w:rPr>
            </w:pPr>
            <w:r w:rsidRPr="003D14A7">
              <w:rPr>
                <w:color w:val="000000"/>
                <w:sz w:val="18"/>
              </w:rPr>
              <w:t>4A.3.2</w:t>
            </w:r>
          </w:p>
        </w:tc>
        <w:tc>
          <w:tcPr>
            <w:tcW w:w="4111" w:type="dxa"/>
            <w:gridSpan w:val="3"/>
            <w:vAlign w:val="center"/>
            <w:hideMark/>
          </w:tcPr>
          <w:p w14:paraId="0B03E3AE" w14:textId="2EF30283" w:rsidR="009A0DCF" w:rsidRPr="00F426CF" w:rsidRDefault="009A0DCF" w:rsidP="009A0DCF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Je v rámci záverov kontroly verejného obstarávania/obstarávania konštatované pripustenie nárokovaných finančných prostriedkov/deklarovaných výdavkov do financovania?</w:t>
            </w:r>
          </w:p>
        </w:tc>
        <w:tc>
          <w:tcPr>
            <w:tcW w:w="567" w:type="dxa"/>
            <w:vAlign w:val="center"/>
            <w:hideMark/>
          </w:tcPr>
          <w:p w14:paraId="2F424FE5" w14:textId="77777777" w:rsidR="009A0DCF" w:rsidRPr="00F426CF" w:rsidRDefault="009A0DCF" w:rsidP="009A0D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1DFFDB30" w14:textId="77777777" w:rsidR="009A0DCF" w:rsidRPr="00F426CF" w:rsidRDefault="009A0DCF" w:rsidP="009A0D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center"/>
            <w:hideMark/>
          </w:tcPr>
          <w:p w14:paraId="7B886F7D" w14:textId="77777777" w:rsidR="009A0DCF" w:rsidRPr="00F426CF" w:rsidRDefault="009A0DCF" w:rsidP="009A0D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76" w:type="dxa"/>
          </w:tcPr>
          <w:p w14:paraId="3C2A114F" w14:textId="4801003C" w:rsidR="009A0DCF" w:rsidRPr="003D14A7" w:rsidRDefault="009A0DCF" w:rsidP="003D14A7">
            <w:pPr>
              <w:jc w:val="center"/>
              <w:rPr>
                <w:color w:val="000000"/>
                <w:sz w:val="20"/>
              </w:rPr>
            </w:pPr>
          </w:p>
        </w:tc>
      </w:tr>
      <w:tr w:rsidR="00106A4D" w:rsidRPr="00F426CF" w14:paraId="0FC6ADAD" w14:textId="77777777" w:rsidTr="00795E2B">
        <w:trPr>
          <w:gridAfter w:val="1"/>
          <w:wAfter w:w="8" w:type="dxa"/>
          <w:trHeight w:val="510"/>
        </w:trPr>
        <w:tc>
          <w:tcPr>
            <w:tcW w:w="1050" w:type="dxa"/>
            <w:vAlign w:val="center"/>
            <w:hideMark/>
          </w:tcPr>
          <w:p w14:paraId="7E8F20F1" w14:textId="77777777" w:rsidR="009A0DCF" w:rsidRPr="003D14A7" w:rsidRDefault="009A0DCF" w:rsidP="009A0DCF">
            <w:pPr>
              <w:jc w:val="center"/>
              <w:rPr>
                <w:color w:val="000000"/>
                <w:sz w:val="18"/>
              </w:rPr>
            </w:pPr>
            <w:r w:rsidRPr="003D14A7">
              <w:rPr>
                <w:color w:val="000000"/>
                <w:sz w:val="18"/>
              </w:rPr>
              <w:t>4A.3.3</w:t>
            </w:r>
          </w:p>
        </w:tc>
        <w:tc>
          <w:tcPr>
            <w:tcW w:w="4111" w:type="dxa"/>
            <w:gridSpan w:val="3"/>
            <w:vAlign w:val="center"/>
            <w:hideMark/>
          </w:tcPr>
          <w:p w14:paraId="126E40CD" w14:textId="6D1C57D0" w:rsidR="009A0DCF" w:rsidRPr="00F426CF" w:rsidRDefault="009A0DCF" w:rsidP="009A0DCF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Sú </w:t>
            </w:r>
            <w:r>
              <w:rPr>
                <w:color w:val="000000"/>
                <w:sz w:val="20"/>
                <w:szCs w:val="20"/>
              </w:rPr>
              <w:t>d</w:t>
            </w:r>
            <w:r w:rsidRPr="00F426CF">
              <w:rPr>
                <w:color w:val="000000"/>
                <w:sz w:val="20"/>
                <w:szCs w:val="20"/>
              </w:rPr>
              <w:t>eklarované výdavky projektu primerané, t.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F426CF">
              <w:rPr>
                <w:color w:val="000000"/>
                <w:sz w:val="20"/>
                <w:szCs w:val="20"/>
              </w:rPr>
              <w:t xml:space="preserve">j. zodpovedajú obvyklým cenám v danom mieste a čase? </w:t>
            </w:r>
          </w:p>
        </w:tc>
        <w:tc>
          <w:tcPr>
            <w:tcW w:w="567" w:type="dxa"/>
            <w:vAlign w:val="center"/>
            <w:hideMark/>
          </w:tcPr>
          <w:p w14:paraId="2AB8A62E" w14:textId="77777777" w:rsidR="009A0DCF" w:rsidRPr="00F426CF" w:rsidRDefault="009A0DCF" w:rsidP="009A0D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08CC04E9" w14:textId="77777777" w:rsidR="009A0DCF" w:rsidRPr="00F426CF" w:rsidRDefault="009A0DCF" w:rsidP="009A0D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center"/>
            <w:hideMark/>
          </w:tcPr>
          <w:p w14:paraId="15E51C17" w14:textId="77777777" w:rsidR="009A0DCF" w:rsidRPr="00F426CF" w:rsidRDefault="009A0DCF" w:rsidP="009A0D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76" w:type="dxa"/>
          </w:tcPr>
          <w:p w14:paraId="11734FBD" w14:textId="3B0CC963" w:rsidR="009A0DCF" w:rsidRPr="00F426CF" w:rsidRDefault="009A0DCF" w:rsidP="003D14A7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193EC9" w:rsidRPr="00F426CF" w14:paraId="4883B0EA" w14:textId="77777777" w:rsidTr="003D14A7">
        <w:trPr>
          <w:gridAfter w:val="1"/>
          <w:wAfter w:w="8" w:type="dxa"/>
          <w:trHeight w:val="510"/>
        </w:trPr>
        <w:tc>
          <w:tcPr>
            <w:tcW w:w="1050" w:type="dxa"/>
            <w:vAlign w:val="center"/>
          </w:tcPr>
          <w:p w14:paraId="0EF89610" w14:textId="6C4AD214" w:rsidR="00193EC9" w:rsidRPr="003D14A7" w:rsidRDefault="00193EC9" w:rsidP="277050EB">
            <w:pPr>
              <w:jc w:val="center"/>
              <w:rPr>
                <w:color w:val="000000"/>
                <w:vertAlign w:val="superscript"/>
              </w:rPr>
            </w:pPr>
            <w:r w:rsidRPr="003D14A7">
              <w:rPr>
                <w:color w:val="000000" w:themeColor="text1"/>
                <w:sz w:val="18"/>
              </w:rPr>
              <w:t>4A.3.4</w:t>
            </w:r>
            <w:ins w:id="51" w:author="Autor">
              <w:r w:rsidR="0010370D" w:rsidRPr="00106A4D">
                <w:rPr>
                  <w:color w:val="000000" w:themeColor="text1"/>
                  <w:sz w:val="20"/>
                  <w:szCs w:val="20"/>
                </w:rPr>
                <w:t>*</w:t>
              </w:r>
            </w:ins>
          </w:p>
        </w:tc>
        <w:tc>
          <w:tcPr>
            <w:tcW w:w="4111" w:type="dxa"/>
            <w:gridSpan w:val="3"/>
            <w:vAlign w:val="center"/>
          </w:tcPr>
          <w:p w14:paraId="57927715" w14:textId="43CF725B" w:rsidR="00193EC9" w:rsidRPr="0082196F" w:rsidRDefault="00193EC9" w:rsidP="00193EC9">
            <w:pPr>
              <w:jc w:val="both"/>
              <w:rPr>
                <w:color w:val="000000"/>
                <w:sz w:val="20"/>
                <w:szCs w:val="20"/>
              </w:rPr>
            </w:pPr>
            <w:r w:rsidRPr="0082196F">
              <w:rPr>
                <w:color w:val="000000"/>
                <w:sz w:val="20"/>
                <w:szCs w:val="20"/>
              </w:rPr>
              <w:t>Boli výdavky prijímateľa vynaložené v správnom čase,</w:t>
            </w:r>
            <w:r w:rsidRPr="0082196F">
              <w:rPr>
                <w:rStyle w:val="Odkaznapoznmkupodiarou"/>
                <w:color w:val="000000"/>
                <w:sz w:val="20"/>
                <w:szCs w:val="20"/>
              </w:rPr>
              <w:footnoteReference w:id="11"/>
            </w:r>
            <w:r w:rsidRPr="0082196F">
              <w:rPr>
                <w:color w:val="000000"/>
                <w:sz w:val="20"/>
                <w:szCs w:val="20"/>
              </w:rPr>
              <w:t xml:space="preserve"> vhodnom množstve</w:t>
            </w:r>
            <w:r w:rsidRPr="0082196F">
              <w:rPr>
                <w:rStyle w:val="Odkaznapoznmkupodiarou"/>
                <w:color w:val="000000"/>
                <w:sz w:val="20"/>
                <w:szCs w:val="20"/>
              </w:rPr>
              <w:footnoteReference w:id="12"/>
            </w:r>
            <w:r w:rsidRPr="0082196F">
              <w:rPr>
                <w:color w:val="000000"/>
                <w:sz w:val="20"/>
                <w:szCs w:val="20"/>
              </w:rPr>
              <w:t xml:space="preserve"> a kvalite</w:t>
            </w:r>
            <w:r w:rsidRPr="0082196F">
              <w:rPr>
                <w:rStyle w:val="Odkaznapoznmkupodiarou"/>
                <w:color w:val="000000"/>
                <w:sz w:val="20"/>
                <w:szCs w:val="20"/>
              </w:rPr>
              <w:footnoteReference w:id="13"/>
            </w:r>
            <w:r w:rsidRPr="0082196F">
              <w:rPr>
                <w:color w:val="000000"/>
                <w:sz w:val="20"/>
                <w:szCs w:val="20"/>
              </w:rPr>
              <w:t>?</w:t>
            </w:r>
          </w:p>
        </w:tc>
        <w:tc>
          <w:tcPr>
            <w:tcW w:w="567" w:type="dxa"/>
            <w:vAlign w:val="center"/>
          </w:tcPr>
          <w:p w14:paraId="28EF4243" w14:textId="77777777" w:rsidR="00193EC9" w:rsidRPr="00F426CF" w:rsidRDefault="00193EC9" w:rsidP="00193EC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7DCDD1D0" w14:textId="77777777" w:rsidR="00193EC9" w:rsidRPr="00F426CF" w:rsidRDefault="00193EC9" w:rsidP="00193EC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14:paraId="5BF711B8" w14:textId="77777777" w:rsidR="00193EC9" w:rsidRPr="00F426CF" w:rsidRDefault="00193EC9" w:rsidP="00193EC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76" w:type="dxa"/>
            <w:vAlign w:val="center"/>
          </w:tcPr>
          <w:p w14:paraId="306FB51C" w14:textId="04C9151B" w:rsidR="00193EC9" w:rsidRPr="00F426CF" w:rsidRDefault="00193EC9" w:rsidP="003D14A7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193EC9" w:rsidRPr="00F426CF" w14:paraId="19D1B7D0" w14:textId="77777777" w:rsidTr="003D14A7">
        <w:trPr>
          <w:gridAfter w:val="1"/>
          <w:wAfter w:w="8" w:type="dxa"/>
          <w:trHeight w:val="510"/>
        </w:trPr>
        <w:tc>
          <w:tcPr>
            <w:tcW w:w="1050" w:type="dxa"/>
            <w:vAlign w:val="center"/>
          </w:tcPr>
          <w:p w14:paraId="55C2B736" w14:textId="0D6A45F3" w:rsidR="00193EC9" w:rsidRPr="003D14A7" w:rsidRDefault="00193EC9" w:rsidP="277050EB">
            <w:pPr>
              <w:jc w:val="center"/>
              <w:rPr>
                <w:color w:val="000000"/>
                <w:vertAlign w:val="superscript"/>
              </w:rPr>
            </w:pPr>
            <w:r w:rsidRPr="003D14A7">
              <w:rPr>
                <w:color w:val="000000" w:themeColor="text1"/>
                <w:sz w:val="18"/>
              </w:rPr>
              <w:t>4A.3.5</w:t>
            </w:r>
            <w:ins w:id="52" w:author="Autor">
              <w:r w:rsidR="0010370D" w:rsidRPr="00106A4D">
                <w:rPr>
                  <w:color w:val="000000" w:themeColor="text1"/>
                  <w:sz w:val="20"/>
                  <w:szCs w:val="20"/>
                </w:rPr>
                <w:t>*</w:t>
              </w:r>
            </w:ins>
          </w:p>
        </w:tc>
        <w:tc>
          <w:tcPr>
            <w:tcW w:w="4111" w:type="dxa"/>
            <w:gridSpan w:val="3"/>
            <w:vAlign w:val="center"/>
          </w:tcPr>
          <w:p w14:paraId="3B800B4C" w14:textId="1DAEDC3B" w:rsidR="00193EC9" w:rsidRDefault="00193EC9" w:rsidP="00193EC9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Bola správne vyčíslená hodnota nárokovaných finančných prostriedkov/deklarovaných vý</w:t>
            </w:r>
            <w:r>
              <w:rPr>
                <w:color w:val="000000"/>
                <w:sz w:val="20"/>
                <w:szCs w:val="20"/>
              </w:rPr>
              <w:t>-</w:t>
            </w:r>
            <w:r w:rsidRPr="00F426CF">
              <w:rPr>
                <w:color w:val="000000"/>
                <w:sz w:val="20"/>
                <w:szCs w:val="20"/>
              </w:rPr>
              <w:t>davkov s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ohľadom na uloženú finančnú korekciu za nedostatky pri verejnom obstarávaní/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F426CF">
              <w:rPr>
                <w:color w:val="000000"/>
                <w:sz w:val="20"/>
                <w:szCs w:val="20"/>
              </w:rPr>
              <w:t>obstarávaní, resp. inú finančnú korekciu?</w:t>
            </w:r>
          </w:p>
        </w:tc>
        <w:tc>
          <w:tcPr>
            <w:tcW w:w="567" w:type="dxa"/>
            <w:vAlign w:val="center"/>
          </w:tcPr>
          <w:p w14:paraId="3A3E449E" w14:textId="58437436" w:rsidR="00193EC9" w:rsidRPr="00F426CF" w:rsidRDefault="00193EC9" w:rsidP="00193EC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01DB2B5B" w14:textId="2ECE1EF9" w:rsidR="00193EC9" w:rsidRPr="00F426CF" w:rsidRDefault="00193EC9" w:rsidP="00193EC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14:paraId="501B0040" w14:textId="34870AC1" w:rsidR="00193EC9" w:rsidRPr="00F426CF" w:rsidRDefault="00193EC9" w:rsidP="00193EC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76" w:type="dxa"/>
            <w:vAlign w:val="center"/>
          </w:tcPr>
          <w:p w14:paraId="36E567F3" w14:textId="313B5EB6" w:rsidR="00193EC9" w:rsidRPr="00F426CF" w:rsidRDefault="00193EC9" w:rsidP="003D14A7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795E2B" w:rsidRPr="00F426CF" w14:paraId="10888861" w14:textId="77777777" w:rsidTr="00795E2B">
        <w:trPr>
          <w:gridAfter w:val="1"/>
          <w:wAfter w:w="8" w:type="dxa"/>
          <w:trHeight w:val="300"/>
        </w:trPr>
        <w:tc>
          <w:tcPr>
            <w:tcW w:w="1050" w:type="dxa"/>
            <w:shd w:val="clear" w:color="auto" w:fill="B2A1C7" w:themeFill="accent4" w:themeFillTint="99"/>
            <w:vAlign w:val="center"/>
            <w:hideMark/>
          </w:tcPr>
          <w:p w14:paraId="7F26CE41" w14:textId="77777777" w:rsidR="008400CF" w:rsidRPr="003D14A7" w:rsidRDefault="008400CF" w:rsidP="008400CF">
            <w:pPr>
              <w:jc w:val="center"/>
              <w:rPr>
                <w:b/>
                <w:color w:val="000000"/>
                <w:sz w:val="20"/>
              </w:rPr>
            </w:pPr>
            <w:r w:rsidRPr="003D14A7">
              <w:rPr>
                <w:b/>
                <w:color w:val="000000"/>
                <w:sz w:val="20"/>
              </w:rPr>
              <w:t>4A.4</w:t>
            </w:r>
          </w:p>
        </w:tc>
        <w:tc>
          <w:tcPr>
            <w:tcW w:w="4111" w:type="dxa"/>
            <w:gridSpan w:val="3"/>
            <w:shd w:val="clear" w:color="auto" w:fill="B2A1C7" w:themeFill="accent4" w:themeFillTint="99"/>
            <w:vAlign w:val="center"/>
            <w:hideMark/>
          </w:tcPr>
          <w:p w14:paraId="0EC39E3C" w14:textId="77777777" w:rsidR="008400CF" w:rsidRPr="003D14A7" w:rsidRDefault="008400CF" w:rsidP="008400CF">
            <w:pPr>
              <w:jc w:val="both"/>
              <w:rPr>
                <w:b/>
                <w:color w:val="000000"/>
                <w:sz w:val="20"/>
              </w:rPr>
            </w:pPr>
            <w:r w:rsidRPr="003D14A7">
              <w:rPr>
                <w:b/>
                <w:color w:val="000000"/>
                <w:sz w:val="20"/>
              </w:rPr>
              <w:t>Účelnosť</w:t>
            </w:r>
          </w:p>
        </w:tc>
        <w:tc>
          <w:tcPr>
            <w:tcW w:w="567" w:type="dxa"/>
            <w:shd w:val="clear" w:color="auto" w:fill="B2A1C7" w:themeFill="accent4" w:themeFillTint="99"/>
            <w:vAlign w:val="center"/>
            <w:hideMark/>
          </w:tcPr>
          <w:p w14:paraId="019A18C6" w14:textId="77777777" w:rsidR="008400CF" w:rsidRPr="00F426CF" w:rsidRDefault="008400CF" w:rsidP="008400CF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auto" w:fill="B2A1C7" w:themeFill="accent4" w:themeFillTint="99"/>
            <w:vAlign w:val="center"/>
            <w:hideMark/>
          </w:tcPr>
          <w:p w14:paraId="0FB52785" w14:textId="77777777" w:rsidR="008400CF" w:rsidRPr="00F426CF" w:rsidRDefault="008400CF" w:rsidP="008400CF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8" w:type="dxa"/>
            <w:shd w:val="clear" w:color="auto" w:fill="B2A1C7" w:themeFill="accent4" w:themeFillTint="99"/>
            <w:vAlign w:val="center"/>
            <w:hideMark/>
          </w:tcPr>
          <w:p w14:paraId="33B9C6A6" w14:textId="77777777" w:rsidR="008400CF" w:rsidRPr="00F426CF" w:rsidRDefault="008400CF" w:rsidP="008400CF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76" w:type="dxa"/>
            <w:shd w:val="clear" w:color="auto" w:fill="B2A1C7" w:themeFill="accent4" w:themeFillTint="99"/>
            <w:vAlign w:val="center"/>
            <w:hideMark/>
          </w:tcPr>
          <w:p w14:paraId="7906AF85" w14:textId="77777777" w:rsidR="008400CF" w:rsidRPr="00F426CF" w:rsidRDefault="008400CF" w:rsidP="008400CF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106A4D" w:rsidRPr="00F426CF" w14:paraId="31544703" w14:textId="77777777" w:rsidTr="00795E2B">
        <w:trPr>
          <w:gridAfter w:val="1"/>
          <w:wAfter w:w="8" w:type="dxa"/>
          <w:trHeight w:val="510"/>
        </w:trPr>
        <w:tc>
          <w:tcPr>
            <w:tcW w:w="1050" w:type="dxa"/>
            <w:vAlign w:val="center"/>
            <w:hideMark/>
          </w:tcPr>
          <w:p w14:paraId="6739155F" w14:textId="410A3858" w:rsidR="00AC2951" w:rsidRPr="003D14A7" w:rsidRDefault="00AC2951" w:rsidP="277050EB">
            <w:pPr>
              <w:jc w:val="center"/>
              <w:rPr>
                <w:color w:val="000000"/>
                <w:vertAlign w:val="superscript"/>
              </w:rPr>
            </w:pPr>
            <w:r w:rsidRPr="003D14A7">
              <w:rPr>
                <w:color w:val="000000" w:themeColor="text1"/>
                <w:sz w:val="18"/>
              </w:rPr>
              <w:t>4A.4.1</w:t>
            </w:r>
            <w:ins w:id="53" w:author="Autor">
              <w:r w:rsidR="0010370D" w:rsidRPr="00106A4D">
                <w:rPr>
                  <w:color w:val="000000" w:themeColor="text1"/>
                  <w:sz w:val="20"/>
                  <w:szCs w:val="20"/>
                </w:rPr>
                <w:t>*</w:t>
              </w:r>
            </w:ins>
          </w:p>
        </w:tc>
        <w:tc>
          <w:tcPr>
            <w:tcW w:w="4111" w:type="dxa"/>
            <w:gridSpan w:val="3"/>
            <w:vAlign w:val="center"/>
            <w:hideMark/>
          </w:tcPr>
          <w:p w14:paraId="3E0B981A" w14:textId="3F28EF70" w:rsidR="00AC2951" w:rsidRPr="00F426CF" w:rsidRDefault="00AC2951" w:rsidP="00AC2951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Je preukázan</w:t>
            </w:r>
            <w:r>
              <w:rPr>
                <w:color w:val="000000"/>
                <w:sz w:val="20"/>
                <w:szCs w:val="20"/>
              </w:rPr>
              <w:t xml:space="preserve">ý vzťah medzi určeným účelom </w:t>
            </w:r>
            <w:r w:rsidRPr="00F426CF">
              <w:rPr>
                <w:color w:val="000000"/>
                <w:sz w:val="20"/>
                <w:szCs w:val="20"/>
              </w:rPr>
              <w:t>nárokovaných finančných prostriedkov</w:t>
            </w:r>
            <w:r>
              <w:rPr>
                <w:color w:val="000000"/>
                <w:sz w:val="20"/>
                <w:szCs w:val="20"/>
              </w:rPr>
              <w:t xml:space="preserve"> a skutoč-ným účelom použitia </w:t>
            </w:r>
            <w:r w:rsidRPr="00F426CF">
              <w:rPr>
                <w:color w:val="000000"/>
                <w:sz w:val="20"/>
                <w:szCs w:val="20"/>
              </w:rPr>
              <w:t>finančných prostriedkov</w:t>
            </w:r>
            <w:r>
              <w:rPr>
                <w:color w:val="000000"/>
                <w:sz w:val="20"/>
                <w:szCs w:val="20"/>
              </w:rPr>
              <w:t xml:space="preserve"> na základe </w:t>
            </w:r>
            <w:r w:rsidRPr="00F426CF">
              <w:rPr>
                <w:color w:val="000000"/>
                <w:sz w:val="20"/>
                <w:szCs w:val="20"/>
              </w:rPr>
              <w:t>deklarovaných výdavkov na projekt</w:t>
            </w:r>
            <w:r>
              <w:rPr>
                <w:color w:val="000000"/>
                <w:sz w:val="20"/>
                <w:szCs w:val="20"/>
              </w:rPr>
              <w:t>?</w:t>
            </w:r>
          </w:p>
        </w:tc>
        <w:tc>
          <w:tcPr>
            <w:tcW w:w="567" w:type="dxa"/>
            <w:vAlign w:val="center"/>
            <w:hideMark/>
          </w:tcPr>
          <w:p w14:paraId="5DD6F496" w14:textId="77777777" w:rsidR="00AC2951" w:rsidRPr="00F426CF" w:rsidRDefault="00AC2951" w:rsidP="00AC2951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1A7201DA" w14:textId="77777777" w:rsidR="00AC2951" w:rsidRPr="00F426CF" w:rsidRDefault="00AC2951" w:rsidP="00AC2951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center"/>
            <w:hideMark/>
          </w:tcPr>
          <w:p w14:paraId="22BDB621" w14:textId="77777777" w:rsidR="00AC2951" w:rsidRPr="00F426CF" w:rsidRDefault="00AC2951" w:rsidP="00AC2951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76" w:type="dxa"/>
          </w:tcPr>
          <w:p w14:paraId="6300D0B9" w14:textId="75A8E087" w:rsidR="00AC2951" w:rsidRPr="003D14A7" w:rsidRDefault="00AC2951" w:rsidP="003D14A7">
            <w:pPr>
              <w:jc w:val="center"/>
              <w:rPr>
                <w:color w:val="000000"/>
                <w:sz w:val="20"/>
              </w:rPr>
            </w:pPr>
          </w:p>
        </w:tc>
      </w:tr>
      <w:tr w:rsidR="00AC2951" w:rsidRPr="00F426CF" w14:paraId="24D873AD" w14:textId="77777777" w:rsidTr="003D14A7">
        <w:trPr>
          <w:gridAfter w:val="1"/>
          <w:wAfter w:w="8" w:type="dxa"/>
          <w:trHeight w:val="510"/>
        </w:trPr>
        <w:tc>
          <w:tcPr>
            <w:tcW w:w="1050" w:type="dxa"/>
            <w:vAlign w:val="center"/>
          </w:tcPr>
          <w:p w14:paraId="0B4CABC6" w14:textId="4020633B" w:rsidR="00AC2951" w:rsidRPr="003D14A7" w:rsidRDefault="00AC2951" w:rsidP="277050EB">
            <w:pPr>
              <w:jc w:val="center"/>
              <w:rPr>
                <w:color w:val="000000"/>
                <w:vertAlign w:val="superscript"/>
              </w:rPr>
            </w:pPr>
            <w:r w:rsidRPr="003D14A7">
              <w:rPr>
                <w:color w:val="000000" w:themeColor="text1"/>
                <w:sz w:val="18"/>
              </w:rPr>
              <w:t>4A.4.2</w:t>
            </w:r>
            <w:ins w:id="54" w:author="Autor">
              <w:r w:rsidR="0010370D" w:rsidRPr="00106A4D">
                <w:rPr>
                  <w:color w:val="000000" w:themeColor="text1"/>
                  <w:sz w:val="20"/>
                  <w:szCs w:val="20"/>
                </w:rPr>
                <w:t>*</w:t>
              </w:r>
            </w:ins>
          </w:p>
        </w:tc>
        <w:tc>
          <w:tcPr>
            <w:tcW w:w="4111" w:type="dxa"/>
            <w:gridSpan w:val="3"/>
            <w:vAlign w:val="center"/>
          </w:tcPr>
          <w:p w14:paraId="77016825" w14:textId="41BBDFE3" w:rsidR="00AC2951" w:rsidRPr="00F426CF" w:rsidRDefault="00AC2951" w:rsidP="00AC2951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Je preukázaná nevyhnutnosť deklarovaných vý-davkov na projekt?</w:t>
            </w:r>
          </w:p>
        </w:tc>
        <w:tc>
          <w:tcPr>
            <w:tcW w:w="567" w:type="dxa"/>
            <w:vAlign w:val="center"/>
          </w:tcPr>
          <w:p w14:paraId="0C055D2A" w14:textId="18B4DA04" w:rsidR="00AC2951" w:rsidRPr="00F426CF" w:rsidRDefault="00AC2951" w:rsidP="00AC2951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vAlign w:val="center"/>
          </w:tcPr>
          <w:p w14:paraId="44D3C257" w14:textId="6D1C866B" w:rsidR="00AC2951" w:rsidRPr="00F426CF" w:rsidRDefault="00AC2951" w:rsidP="00AC2951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8" w:type="dxa"/>
            <w:vAlign w:val="center"/>
          </w:tcPr>
          <w:p w14:paraId="0AD35249" w14:textId="7A5DB532" w:rsidR="00AC2951" w:rsidRPr="00F426CF" w:rsidRDefault="00AC2951" w:rsidP="00AC2951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76" w:type="dxa"/>
          </w:tcPr>
          <w:p w14:paraId="6808635A" w14:textId="4E72CC92" w:rsidR="00AC2951" w:rsidRPr="003D14A7" w:rsidRDefault="00AC2951" w:rsidP="003D14A7">
            <w:pPr>
              <w:jc w:val="center"/>
              <w:rPr>
                <w:color w:val="000000"/>
                <w:sz w:val="20"/>
              </w:rPr>
            </w:pPr>
          </w:p>
        </w:tc>
      </w:tr>
      <w:tr w:rsidR="00795E2B" w:rsidRPr="00F426CF" w14:paraId="5C497580" w14:textId="77777777" w:rsidTr="00795E2B">
        <w:trPr>
          <w:gridAfter w:val="1"/>
          <w:wAfter w:w="8" w:type="dxa"/>
          <w:trHeight w:val="510"/>
        </w:trPr>
        <w:tc>
          <w:tcPr>
            <w:tcW w:w="1050" w:type="dxa"/>
            <w:shd w:val="clear" w:color="auto" w:fill="B2A1C7" w:themeFill="accent4" w:themeFillTint="99"/>
            <w:vAlign w:val="center"/>
          </w:tcPr>
          <w:p w14:paraId="1D32C5FE" w14:textId="1285A474" w:rsidR="008400CF" w:rsidRPr="003D14A7" w:rsidRDefault="008400CF" w:rsidP="008400CF">
            <w:pPr>
              <w:jc w:val="center"/>
              <w:rPr>
                <w:b/>
                <w:color w:val="000000"/>
                <w:sz w:val="20"/>
              </w:rPr>
            </w:pPr>
            <w:r w:rsidRPr="003D14A7">
              <w:rPr>
                <w:b/>
                <w:color w:val="000000"/>
                <w:sz w:val="20"/>
              </w:rPr>
              <w:t>4A.5</w:t>
            </w:r>
          </w:p>
        </w:tc>
        <w:tc>
          <w:tcPr>
            <w:tcW w:w="4111" w:type="dxa"/>
            <w:gridSpan w:val="3"/>
            <w:shd w:val="clear" w:color="auto" w:fill="B2A1C7" w:themeFill="accent4" w:themeFillTint="99"/>
            <w:vAlign w:val="center"/>
          </w:tcPr>
          <w:p w14:paraId="3FE261B6" w14:textId="702750D2" w:rsidR="008400CF" w:rsidRPr="003D14A7" w:rsidRDefault="008400CF" w:rsidP="008400CF">
            <w:pPr>
              <w:jc w:val="both"/>
              <w:rPr>
                <w:b/>
                <w:color w:val="000000"/>
                <w:sz w:val="20"/>
              </w:rPr>
            </w:pPr>
            <w:r w:rsidRPr="003D14A7">
              <w:rPr>
                <w:b/>
                <w:color w:val="000000"/>
                <w:sz w:val="20"/>
              </w:rPr>
              <w:t>Efektívnosť</w:t>
            </w:r>
          </w:p>
        </w:tc>
        <w:tc>
          <w:tcPr>
            <w:tcW w:w="567" w:type="dxa"/>
            <w:shd w:val="clear" w:color="auto" w:fill="B2A1C7" w:themeFill="accent4" w:themeFillTint="99"/>
            <w:vAlign w:val="center"/>
          </w:tcPr>
          <w:p w14:paraId="6ACB650C" w14:textId="2F547127" w:rsidR="008400CF" w:rsidRPr="007F2DF0" w:rsidRDefault="008400CF" w:rsidP="008400C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auto" w:fill="B2A1C7" w:themeFill="accent4" w:themeFillTint="99"/>
            <w:vAlign w:val="center"/>
          </w:tcPr>
          <w:p w14:paraId="17F066B6" w14:textId="5585B3C4" w:rsidR="008400CF" w:rsidRPr="007F2DF0" w:rsidRDefault="008400CF" w:rsidP="008400C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8" w:type="dxa"/>
            <w:shd w:val="clear" w:color="auto" w:fill="B2A1C7" w:themeFill="accent4" w:themeFillTint="99"/>
            <w:vAlign w:val="center"/>
          </w:tcPr>
          <w:p w14:paraId="7CA11693" w14:textId="054E54CD" w:rsidR="008400CF" w:rsidRPr="007F2DF0" w:rsidRDefault="008400CF" w:rsidP="008400C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76" w:type="dxa"/>
            <w:shd w:val="clear" w:color="auto" w:fill="B2A1C7" w:themeFill="accent4" w:themeFillTint="99"/>
            <w:vAlign w:val="center"/>
          </w:tcPr>
          <w:p w14:paraId="4AEC0A06" w14:textId="2917F3D9" w:rsidR="008400CF" w:rsidRPr="007F2DF0" w:rsidRDefault="008400CF" w:rsidP="008400CF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327E75" w:rsidRPr="00F426CF" w14:paraId="6911E755" w14:textId="77777777" w:rsidTr="003D14A7">
        <w:trPr>
          <w:gridAfter w:val="1"/>
          <w:wAfter w:w="8" w:type="dxa"/>
          <w:trHeight w:val="510"/>
        </w:trPr>
        <w:tc>
          <w:tcPr>
            <w:tcW w:w="1050" w:type="dxa"/>
            <w:vAlign w:val="center"/>
          </w:tcPr>
          <w:p w14:paraId="34F82171" w14:textId="77777777" w:rsidR="00327E75" w:rsidRPr="003D14A7" w:rsidRDefault="00327E75" w:rsidP="008400CF">
            <w:pPr>
              <w:jc w:val="center"/>
              <w:rPr>
                <w:color w:val="000000"/>
                <w:sz w:val="18"/>
              </w:rPr>
            </w:pPr>
            <w:r w:rsidRPr="003D14A7">
              <w:rPr>
                <w:color w:val="000000"/>
                <w:sz w:val="18"/>
              </w:rPr>
              <w:t>4A.5.1</w:t>
            </w:r>
          </w:p>
        </w:tc>
        <w:tc>
          <w:tcPr>
            <w:tcW w:w="4111" w:type="dxa"/>
            <w:gridSpan w:val="3"/>
            <w:vAlign w:val="center"/>
          </w:tcPr>
          <w:p w14:paraId="517F278E" w14:textId="6AA2CC6E" w:rsidR="00327E75" w:rsidRPr="00F426CF" w:rsidRDefault="00327E75" w:rsidP="008400CF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Je výstup, na ktorý bol vynaložený výdavok primeraný vynaloženým finančným prostried</w:t>
            </w:r>
            <w:r>
              <w:rPr>
                <w:color w:val="000000"/>
                <w:sz w:val="20"/>
                <w:szCs w:val="20"/>
              </w:rPr>
              <w:t>-</w:t>
            </w:r>
            <w:r w:rsidRPr="00F426CF">
              <w:rPr>
                <w:color w:val="000000"/>
                <w:sz w:val="20"/>
                <w:szCs w:val="20"/>
              </w:rPr>
              <w:t>kom, t.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F426CF">
              <w:rPr>
                <w:color w:val="000000"/>
                <w:sz w:val="20"/>
                <w:szCs w:val="20"/>
              </w:rPr>
              <w:t xml:space="preserve">j. bola dodržaná zásada „value for </w:t>
            </w:r>
            <w:r>
              <w:rPr>
                <w:color w:val="000000"/>
                <w:sz w:val="20"/>
                <w:szCs w:val="20"/>
              </w:rPr>
              <w:t>money</w:t>
            </w:r>
            <w:r w:rsidRPr="00F426CF">
              <w:rPr>
                <w:color w:val="000000"/>
                <w:sz w:val="20"/>
                <w:szCs w:val="20"/>
              </w:rPr>
              <w:t>/hodnota za peniaze“?</w:t>
            </w:r>
            <w:r>
              <w:rPr>
                <w:color w:val="000000"/>
                <w:sz w:val="20"/>
                <w:szCs w:val="20"/>
              </w:rPr>
              <w:t xml:space="preserve"> (Relevantné, len pri </w:t>
            </w:r>
            <w:r>
              <w:rPr>
                <w:color w:val="000000"/>
                <w:sz w:val="20"/>
                <w:szCs w:val="20"/>
              </w:rPr>
              <w:lastRenderedPageBreak/>
              <w:t>ŽoP kde už nejaký výstup existuje. V ostatných prípadoch sa zaškrtáva „netýka sa.“)</w:t>
            </w:r>
          </w:p>
        </w:tc>
        <w:tc>
          <w:tcPr>
            <w:tcW w:w="567" w:type="dxa"/>
            <w:vAlign w:val="center"/>
          </w:tcPr>
          <w:p w14:paraId="161D6202" w14:textId="2BE40DE4" w:rsidR="00327E75" w:rsidRPr="00F426CF" w:rsidRDefault="00327E75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567" w:type="dxa"/>
            <w:vAlign w:val="center"/>
          </w:tcPr>
          <w:p w14:paraId="00459E07" w14:textId="66F5B845" w:rsidR="00327E75" w:rsidRPr="00F426CF" w:rsidRDefault="00327E75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center"/>
          </w:tcPr>
          <w:p w14:paraId="09CC27F8" w14:textId="7BAB241A" w:rsidR="00327E75" w:rsidRPr="00F426CF" w:rsidRDefault="00327E75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76" w:type="dxa"/>
            <w:vAlign w:val="center"/>
          </w:tcPr>
          <w:p w14:paraId="78261C20" w14:textId="2A38B418" w:rsidR="00327E75" w:rsidRPr="00F426CF" w:rsidRDefault="00327E75" w:rsidP="003D14A7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795E2B" w:rsidRPr="00F426CF" w14:paraId="59131292" w14:textId="77777777" w:rsidTr="00795E2B">
        <w:trPr>
          <w:gridAfter w:val="1"/>
          <w:wAfter w:w="8" w:type="dxa"/>
          <w:trHeight w:val="510"/>
        </w:trPr>
        <w:tc>
          <w:tcPr>
            <w:tcW w:w="1050" w:type="dxa"/>
            <w:shd w:val="clear" w:color="auto" w:fill="B2A1C7" w:themeFill="accent4" w:themeFillTint="99"/>
            <w:vAlign w:val="center"/>
          </w:tcPr>
          <w:p w14:paraId="020210A5" w14:textId="5C29B54A" w:rsidR="008400CF" w:rsidRPr="005B5F2D" w:rsidRDefault="008400CF" w:rsidP="008400CF">
            <w:pPr>
              <w:jc w:val="center"/>
              <w:rPr>
                <w:color w:val="000000"/>
                <w:sz w:val="20"/>
                <w:szCs w:val="20"/>
              </w:rPr>
            </w:pPr>
            <w:r w:rsidRPr="003D14A7">
              <w:rPr>
                <w:b/>
                <w:color w:val="000000"/>
                <w:sz w:val="20"/>
              </w:rPr>
              <w:t>4A.6</w:t>
            </w:r>
          </w:p>
        </w:tc>
        <w:tc>
          <w:tcPr>
            <w:tcW w:w="4111" w:type="dxa"/>
            <w:gridSpan w:val="3"/>
            <w:shd w:val="clear" w:color="auto" w:fill="B2A1C7" w:themeFill="accent4" w:themeFillTint="99"/>
            <w:vAlign w:val="center"/>
          </w:tcPr>
          <w:p w14:paraId="24453CF9" w14:textId="376FE7D6" w:rsidR="008400CF" w:rsidRPr="005B5F2D" w:rsidRDefault="008400CF" w:rsidP="008400CF">
            <w:pPr>
              <w:jc w:val="both"/>
              <w:rPr>
                <w:color w:val="000000"/>
                <w:sz w:val="20"/>
                <w:szCs w:val="20"/>
              </w:rPr>
            </w:pPr>
            <w:r w:rsidRPr="003D14A7">
              <w:rPr>
                <w:b/>
                <w:color w:val="000000"/>
                <w:sz w:val="20"/>
              </w:rPr>
              <w:t>Účinnosť</w:t>
            </w:r>
          </w:p>
        </w:tc>
        <w:tc>
          <w:tcPr>
            <w:tcW w:w="567" w:type="dxa"/>
            <w:shd w:val="clear" w:color="auto" w:fill="B2A1C7" w:themeFill="accent4" w:themeFillTint="99"/>
            <w:vAlign w:val="center"/>
          </w:tcPr>
          <w:p w14:paraId="0F40D1FA" w14:textId="5B1DD7C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auto" w:fill="B2A1C7" w:themeFill="accent4" w:themeFillTint="99"/>
            <w:vAlign w:val="center"/>
          </w:tcPr>
          <w:p w14:paraId="44C429F4" w14:textId="22EBE1BC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8" w:type="dxa"/>
            <w:shd w:val="clear" w:color="auto" w:fill="B2A1C7" w:themeFill="accent4" w:themeFillTint="99"/>
            <w:vAlign w:val="center"/>
          </w:tcPr>
          <w:p w14:paraId="348A5015" w14:textId="4E3FA71D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76" w:type="dxa"/>
            <w:shd w:val="clear" w:color="auto" w:fill="B2A1C7" w:themeFill="accent4" w:themeFillTint="99"/>
            <w:vAlign w:val="center"/>
          </w:tcPr>
          <w:p w14:paraId="392EF252" w14:textId="7AFAD7C0" w:rsidR="008400CF" w:rsidRPr="00F426CF" w:rsidRDefault="008400CF" w:rsidP="008400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D078F9" w:rsidRPr="00F426CF" w14:paraId="33A3237C" w14:textId="77777777" w:rsidTr="003D14A7">
        <w:trPr>
          <w:gridAfter w:val="1"/>
          <w:wAfter w:w="8" w:type="dxa"/>
          <w:trHeight w:val="510"/>
        </w:trPr>
        <w:tc>
          <w:tcPr>
            <w:tcW w:w="1050" w:type="dxa"/>
            <w:vAlign w:val="center"/>
          </w:tcPr>
          <w:p w14:paraId="3EA66ACE" w14:textId="77777777" w:rsidR="00D078F9" w:rsidRPr="003D14A7" w:rsidRDefault="00D078F9" w:rsidP="00D078F9">
            <w:pPr>
              <w:jc w:val="center"/>
              <w:rPr>
                <w:color w:val="000000"/>
                <w:sz w:val="18"/>
              </w:rPr>
            </w:pPr>
            <w:r w:rsidRPr="003D14A7">
              <w:rPr>
                <w:color w:val="000000"/>
                <w:sz w:val="18"/>
              </w:rPr>
              <w:t>4A.6.1</w:t>
            </w:r>
          </w:p>
        </w:tc>
        <w:tc>
          <w:tcPr>
            <w:tcW w:w="4111" w:type="dxa"/>
            <w:gridSpan w:val="3"/>
            <w:vAlign w:val="center"/>
          </w:tcPr>
          <w:p w14:paraId="3A7B42FB" w14:textId="6C95299F" w:rsidR="00D078F9" w:rsidRPr="00F426CF" w:rsidRDefault="00D078F9" w:rsidP="00D078F9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Napĺňa prijímateľ merateľné ukazovatele v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 xml:space="preserve">zmysle </w:t>
            </w:r>
            <w:r>
              <w:rPr>
                <w:color w:val="000000"/>
                <w:sz w:val="20"/>
                <w:szCs w:val="20"/>
              </w:rPr>
              <w:t>Zmluv</w:t>
            </w:r>
            <w:r w:rsidRPr="00F426CF">
              <w:rPr>
                <w:color w:val="000000"/>
                <w:sz w:val="20"/>
                <w:szCs w:val="20"/>
              </w:rPr>
              <w:t>y o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NFP?</w:t>
            </w:r>
          </w:p>
        </w:tc>
        <w:tc>
          <w:tcPr>
            <w:tcW w:w="567" w:type="dxa"/>
            <w:vAlign w:val="center"/>
          </w:tcPr>
          <w:p w14:paraId="25C57718" w14:textId="38CDEF24" w:rsidR="00D078F9" w:rsidRPr="00F426CF" w:rsidRDefault="00D078F9" w:rsidP="00D078F9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</w:tcPr>
          <w:p w14:paraId="23769A61" w14:textId="4F5BFB4A" w:rsidR="00D078F9" w:rsidRPr="00F426CF" w:rsidRDefault="00D078F9" w:rsidP="00D078F9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center"/>
          </w:tcPr>
          <w:p w14:paraId="180D39BB" w14:textId="16C41D1A" w:rsidR="00D078F9" w:rsidRPr="00F426CF" w:rsidRDefault="00D078F9" w:rsidP="00D078F9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76" w:type="dxa"/>
          </w:tcPr>
          <w:p w14:paraId="4E6C8124" w14:textId="63B0C83D" w:rsidR="00D078F9" w:rsidRPr="00F426CF" w:rsidRDefault="00D078F9" w:rsidP="003D14A7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D078F9" w:rsidRPr="00F426CF" w14:paraId="3585BCB2" w14:textId="77777777" w:rsidTr="003D14A7">
        <w:trPr>
          <w:gridAfter w:val="1"/>
          <w:wAfter w:w="8" w:type="dxa"/>
          <w:trHeight w:val="510"/>
        </w:trPr>
        <w:tc>
          <w:tcPr>
            <w:tcW w:w="1050" w:type="dxa"/>
            <w:vAlign w:val="center"/>
          </w:tcPr>
          <w:p w14:paraId="731D3A3E" w14:textId="77777777" w:rsidR="00D078F9" w:rsidRPr="003D14A7" w:rsidRDefault="00D078F9" w:rsidP="00D078F9">
            <w:pPr>
              <w:jc w:val="center"/>
              <w:rPr>
                <w:color w:val="000000"/>
                <w:sz w:val="18"/>
              </w:rPr>
            </w:pPr>
            <w:r w:rsidRPr="003D14A7">
              <w:rPr>
                <w:color w:val="000000"/>
                <w:sz w:val="18"/>
              </w:rPr>
              <w:t>4A.6.2</w:t>
            </w:r>
          </w:p>
        </w:tc>
        <w:tc>
          <w:tcPr>
            <w:tcW w:w="4111" w:type="dxa"/>
            <w:gridSpan w:val="3"/>
            <w:vAlign w:val="center"/>
          </w:tcPr>
          <w:p w14:paraId="6AD8F3BC" w14:textId="316AA3B0" w:rsidR="00D078F9" w:rsidRPr="00F426CF" w:rsidRDefault="00D078F9" w:rsidP="00D078F9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Je dodržaný časový harmonogram realizácie aktivít a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nadväznosť jednotlivých procesov?</w:t>
            </w:r>
          </w:p>
        </w:tc>
        <w:tc>
          <w:tcPr>
            <w:tcW w:w="567" w:type="dxa"/>
            <w:vAlign w:val="center"/>
          </w:tcPr>
          <w:p w14:paraId="200B5BF0" w14:textId="62DDF18F" w:rsidR="00D078F9" w:rsidRPr="00F426CF" w:rsidRDefault="00D078F9" w:rsidP="00D078F9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</w:tcPr>
          <w:p w14:paraId="6ED2BFF4" w14:textId="7788DD54" w:rsidR="00D078F9" w:rsidRPr="00F426CF" w:rsidRDefault="00D078F9" w:rsidP="00D078F9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center"/>
          </w:tcPr>
          <w:p w14:paraId="261AF591" w14:textId="589FCC4F" w:rsidR="00D078F9" w:rsidRPr="00F426CF" w:rsidRDefault="00D078F9" w:rsidP="00D078F9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76" w:type="dxa"/>
          </w:tcPr>
          <w:p w14:paraId="734B9450" w14:textId="68007F05" w:rsidR="00D078F9" w:rsidRPr="00F426CF" w:rsidRDefault="00D078F9" w:rsidP="003D14A7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D078F9" w:rsidRPr="00F426CF" w14:paraId="6087CD75" w14:textId="77777777" w:rsidTr="003D14A7">
        <w:trPr>
          <w:gridAfter w:val="1"/>
          <w:wAfter w:w="8" w:type="dxa"/>
          <w:trHeight w:val="510"/>
        </w:trPr>
        <w:tc>
          <w:tcPr>
            <w:tcW w:w="1050" w:type="dxa"/>
            <w:vAlign w:val="center"/>
          </w:tcPr>
          <w:p w14:paraId="454A5125" w14:textId="77777777" w:rsidR="00D078F9" w:rsidRPr="003D14A7" w:rsidRDefault="00D078F9" w:rsidP="00D078F9">
            <w:pPr>
              <w:jc w:val="center"/>
              <w:rPr>
                <w:color w:val="000000"/>
                <w:sz w:val="18"/>
              </w:rPr>
            </w:pPr>
            <w:r w:rsidRPr="003D14A7">
              <w:rPr>
                <w:color w:val="000000"/>
                <w:sz w:val="18"/>
              </w:rPr>
              <w:t>4A.6.3</w:t>
            </w:r>
          </w:p>
        </w:tc>
        <w:tc>
          <w:tcPr>
            <w:tcW w:w="4111" w:type="dxa"/>
            <w:gridSpan w:val="3"/>
            <w:vAlign w:val="center"/>
          </w:tcPr>
          <w:p w14:paraId="61FA1462" w14:textId="63165234" w:rsidR="00D078F9" w:rsidRPr="00F426CF" w:rsidRDefault="00D078F9" w:rsidP="00D078F9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Bol preukázaný súlad realizácie aktivít projektu s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 xml:space="preserve">podmienkami </w:t>
            </w:r>
            <w:r>
              <w:rPr>
                <w:color w:val="000000"/>
                <w:sz w:val="20"/>
                <w:szCs w:val="20"/>
              </w:rPr>
              <w:t>Zmluv</w:t>
            </w:r>
            <w:r w:rsidRPr="00F426CF">
              <w:rPr>
                <w:color w:val="000000"/>
                <w:sz w:val="20"/>
                <w:szCs w:val="20"/>
              </w:rPr>
              <w:t xml:space="preserve">y </w:t>
            </w:r>
            <w:r>
              <w:rPr>
                <w:color w:val="000000"/>
                <w:sz w:val="20"/>
                <w:szCs w:val="20"/>
              </w:rPr>
              <w:t xml:space="preserve">o NFP </w:t>
            </w:r>
            <w:r w:rsidRPr="00F426CF">
              <w:rPr>
                <w:color w:val="000000"/>
                <w:sz w:val="20"/>
                <w:szCs w:val="20"/>
              </w:rPr>
              <w:t>(s cieľmi projektu vyjadrenými ukazovateľmi, rozpočtom, časovým harmonogramom realizácie aktivít projektu a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pod.)?</w:t>
            </w:r>
          </w:p>
        </w:tc>
        <w:tc>
          <w:tcPr>
            <w:tcW w:w="567" w:type="dxa"/>
            <w:vAlign w:val="center"/>
          </w:tcPr>
          <w:p w14:paraId="51ECE651" w14:textId="2C231759" w:rsidR="00D078F9" w:rsidRPr="00F426CF" w:rsidRDefault="00D078F9" w:rsidP="00D078F9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</w:tcPr>
          <w:p w14:paraId="084C8ECA" w14:textId="59438194" w:rsidR="00D078F9" w:rsidRPr="00F426CF" w:rsidRDefault="00D078F9" w:rsidP="00D078F9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center"/>
          </w:tcPr>
          <w:p w14:paraId="7C0E9B4B" w14:textId="0DCEF937" w:rsidR="00D078F9" w:rsidRPr="00F426CF" w:rsidRDefault="00D078F9" w:rsidP="00D078F9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76" w:type="dxa"/>
            <w:vAlign w:val="center"/>
          </w:tcPr>
          <w:p w14:paraId="57688A20" w14:textId="0D9329FF" w:rsidR="00D078F9" w:rsidRPr="00F426CF" w:rsidRDefault="00D078F9" w:rsidP="003D14A7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795E2B" w:rsidRPr="00F96882" w:rsidDel="000D1F76" w14:paraId="73A0E751" w14:textId="77777777" w:rsidTr="00795E2B">
        <w:trPr>
          <w:gridAfter w:val="1"/>
          <w:wAfter w:w="8" w:type="dxa"/>
          <w:trHeight w:val="315"/>
        </w:trPr>
        <w:tc>
          <w:tcPr>
            <w:tcW w:w="1050" w:type="dxa"/>
            <w:shd w:val="clear" w:color="auto" w:fill="B2A1C7" w:themeFill="accent4" w:themeFillTint="99"/>
            <w:vAlign w:val="center"/>
          </w:tcPr>
          <w:p w14:paraId="40AE612B" w14:textId="70E1B28D" w:rsidR="008400CF" w:rsidRPr="00D27A14" w:rsidRDefault="008400CF" w:rsidP="008400CF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D27A14">
              <w:rPr>
                <w:b/>
                <w:color w:val="000000"/>
                <w:sz w:val="20"/>
                <w:szCs w:val="20"/>
              </w:rPr>
              <w:t>4A.</w:t>
            </w:r>
            <w:r>
              <w:rPr>
                <w:b/>
                <w:color w:val="000000"/>
                <w:sz w:val="20"/>
                <w:szCs w:val="20"/>
              </w:rPr>
              <w:t>7</w:t>
            </w:r>
          </w:p>
        </w:tc>
        <w:tc>
          <w:tcPr>
            <w:tcW w:w="4111" w:type="dxa"/>
            <w:gridSpan w:val="3"/>
            <w:shd w:val="clear" w:color="auto" w:fill="B2A1C7" w:themeFill="accent4" w:themeFillTint="99"/>
            <w:vAlign w:val="center"/>
          </w:tcPr>
          <w:p w14:paraId="7CD27460" w14:textId="39F8F72D" w:rsidR="008400CF" w:rsidRPr="00D27A14" w:rsidDel="00A65887" w:rsidRDefault="008400CF" w:rsidP="008400CF">
            <w:pPr>
              <w:rPr>
                <w:b/>
                <w:color w:val="000000"/>
                <w:sz w:val="20"/>
                <w:szCs w:val="20"/>
              </w:rPr>
            </w:pPr>
            <w:r w:rsidRPr="00D27A14">
              <w:rPr>
                <w:b/>
                <w:color w:val="000000"/>
                <w:sz w:val="20"/>
                <w:szCs w:val="20"/>
              </w:rPr>
              <w:t>Doplňujúce monitorovacie údaje</w:t>
            </w:r>
          </w:p>
        </w:tc>
        <w:tc>
          <w:tcPr>
            <w:tcW w:w="567" w:type="dxa"/>
            <w:shd w:val="clear" w:color="auto" w:fill="B2A1C7" w:themeFill="accent4" w:themeFillTint="99"/>
            <w:vAlign w:val="center"/>
          </w:tcPr>
          <w:p w14:paraId="30C78B33" w14:textId="1F2F3C56" w:rsidR="008400CF" w:rsidRPr="00D27A14" w:rsidDel="00A65887" w:rsidRDefault="008400CF" w:rsidP="008400C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B2A1C7" w:themeFill="accent4" w:themeFillTint="99"/>
            <w:vAlign w:val="center"/>
          </w:tcPr>
          <w:p w14:paraId="7233F4D2" w14:textId="722A718D" w:rsidR="008400CF" w:rsidRPr="00D27A14" w:rsidDel="00A65887" w:rsidRDefault="008400CF" w:rsidP="008400C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B2A1C7" w:themeFill="accent4" w:themeFillTint="99"/>
            <w:vAlign w:val="center"/>
          </w:tcPr>
          <w:p w14:paraId="4E441F90" w14:textId="615324E8" w:rsidR="008400CF" w:rsidRPr="00D27A14" w:rsidDel="00A65887" w:rsidRDefault="008400CF" w:rsidP="008400C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76" w:type="dxa"/>
            <w:shd w:val="clear" w:color="auto" w:fill="B2A1C7" w:themeFill="accent4" w:themeFillTint="99"/>
            <w:vAlign w:val="center"/>
          </w:tcPr>
          <w:p w14:paraId="267BBA25" w14:textId="3ED4AD1B" w:rsidR="008400CF" w:rsidRPr="00D27A14" w:rsidDel="000D1F76" w:rsidRDefault="008400CF" w:rsidP="008400CF">
            <w:pP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F82ACE" w:rsidRPr="00F96882" w:rsidDel="000D1F76" w14:paraId="096FFEF9" w14:textId="77777777" w:rsidTr="003D14A7">
        <w:trPr>
          <w:gridAfter w:val="1"/>
          <w:wAfter w:w="8" w:type="dxa"/>
          <w:trHeight w:val="315"/>
        </w:trPr>
        <w:tc>
          <w:tcPr>
            <w:tcW w:w="1050" w:type="dxa"/>
            <w:vAlign w:val="center"/>
          </w:tcPr>
          <w:p w14:paraId="1872563F" w14:textId="77777777" w:rsidR="00F82ACE" w:rsidRPr="003D14A7" w:rsidRDefault="00F82ACE" w:rsidP="00F82ACE">
            <w:pPr>
              <w:jc w:val="center"/>
              <w:rPr>
                <w:color w:val="000000"/>
                <w:sz w:val="18"/>
              </w:rPr>
            </w:pPr>
            <w:r w:rsidRPr="003D14A7">
              <w:rPr>
                <w:color w:val="000000"/>
                <w:sz w:val="18"/>
              </w:rPr>
              <w:t>4A7.1</w:t>
            </w:r>
          </w:p>
        </w:tc>
        <w:tc>
          <w:tcPr>
            <w:tcW w:w="4111" w:type="dxa"/>
            <w:gridSpan w:val="3"/>
            <w:vAlign w:val="center"/>
          </w:tcPr>
          <w:p w14:paraId="1BE8C1C5" w14:textId="119ECAB9" w:rsidR="00F82ACE" w:rsidRPr="00D27A14" w:rsidDel="00A65887" w:rsidRDefault="00F82ACE" w:rsidP="00F82ACE">
            <w:pPr>
              <w:jc w:val="both"/>
              <w:rPr>
                <w:color w:val="000000"/>
                <w:sz w:val="20"/>
                <w:szCs w:val="20"/>
              </w:rPr>
            </w:pPr>
            <w:r w:rsidRPr="00D27A14">
              <w:rPr>
                <w:color w:val="000000"/>
                <w:sz w:val="20"/>
                <w:szCs w:val="20"/>
              </w:rPr>
              <w:t>Sú tabuľky 1 a 2 s hodnotami merateľných ukazovateľov vyplnené formálne správne?</w:t>
            </w:r>
          </w:p>
        </w:tc>
        <w:tc>
          <w:tcPr>
            <w:tcW w:w="567" w:type="dxa"/>
            <w:vAlign w:val="center"/>
          </w:tcPr>
          <w:p w14:paraId="4B5E74C3" w14:textId="7F4038D2" w:rsidR="00F82ACE" w:rsidRPr="00D27A14" w:rsidDel="00A65887" w:rsidRDefault="00F82ACE" w:rsidP="00F82AC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01B240A6" w14:textId="5DD0CACC" w:rsidR="00F82ACE" w:rsidRPr="00D27A14" w:rsidDel="00A65887" w:rsidRDefault="00F82ACE" w:rsidP="00F82AC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14:paraId="2E66D1AF" w14:textId="2E00CD5A" w:rsidR="00F82ACE" w:rsidRPr="00D27A14" w:rsidDel="00A65887" w:rsidRDefault="00F82ACE" w:rsidP="00F82AC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76" w:type="dxa"/>
          </w:tcPr>
          <w:p w14:paraId="3986F4F4" w14:textId="39C5AD3D" w:rsidR="00F82ACE" w:rsidRPr="00D27A14" w:rsidDel="000D1F76" w:rsidRDefault="00F82ACE" w:rsidP="003D14A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82ACE" w:rsidRPr="00F96882" w:rsidDel="000D1F76" w14:paraId="736C7F69" w14:textId="77777777" w:rsidTr="003D14A7">
        <w:trPr>
          <w:gridAfter w:val="1"/>
          <w:wAfter w:w="8" w:type="dxa"/>
          <w:trHeight w:val="315"/>
        </w:trPr>
        <w:tc>
          <w:tcPr>
            <w:tcW w:w="1050" w:type="dxa"/>
            <w:vAlign w:val="center"/>
          </w:tcPr>
          <w:p w14:paraId="07B2D5B2" w14:textId="77777777" w:rsidR="00F82ACE" w:rsidRPr="003D14A7" w:rsidRDefault="00F82ACE" w:rsidP="00F82ACE">
            <w:pPr>
              <w:jc w:val="center"/>
              <w:rPr>
                <w:color w:val="000000"/>
                <w:sz w:val="18"/>
              </w:rPr>
            </w:pPr>
            <w:r w:rsidRPr="003D14A7">
              <w:rPr>
                <w:color w:val="000000"/>
                <w:sz w:val="18"/>
              </w:rPr>
              <w:t>4A7.2</w:t>
            </w:r>
          </w:p>
        </w:tc>
        <w:tc>
          <w:tcPr>
            <w:tcW w:w="4111" w:type="dxa"/>
            <w:gridSpan w:val="3"/>
            <w:vAlign w:val="center"/>
          </w:tcPr>
          <w:p w14:paraId="635D2F9C" w14:textId="77777777" w:rsidR="00F82ACE" w:rsidRDefault="00F82ACE" w:rsidP="00F82ACE">
            <w:pPr>
              <w:jc w:val="both"/>
              <w:rPr>
                <w:ins w:id="55" w:author="Autor"/>
                <w:color w:val="000000"/>
                <w:sz w:val="20"/>
                <w:szCs w:val="20"/>
              </w:rPr>
            </w:pPr>
            <w:r w:rsidRPr="00D27A14">
              <w:rPr>
                <w:color w:val="000000"/>
                <w:sz w:val="20"/>
                <w:szCs w:val="20"/>
              </w:rPr>
              <w:t>Sú v tabuľke č. 3 uvedené identifikované problémy, riziká a ďalšie informácie v súvislosti s realizáciou projektu?</w:t>
            </w:r>
          </w:p>
          <w:p w14:paraId="03561B16" w14:textId="08F85E99" w:rsidR="00F82ACE" w:rsidRPr="00D27A14" w:rsidDel="00A65887" w:rsidRDefault="00F82ACE" w:rsidP="00F82ACE">
            <w:pPr>
              <w:jc w:val="both"/>
              <w:rPr>
                <w:color w:val="000000"/>
                <w:sz w:val="20"/>
                <w:szCs w:val="20"/>
              </w:rPr>
            </w:pPr>
            <w:moveToRangeStart w:id="56" w:author="Autor" w:name="move115774446"/>
            <w:moveTo w:id="57" w:author="Autor">
              <w:r w:rsidRPr="00B75A60">
                <w:rPr>
                  <w:bCs/>
                  <w:color w:val="000000"/>
                  <w:sz w:val="16"/>
                  <w:szCs w:val="16"/>
                </w:rPr>
                <w:t>Ak áno, uveďte ako ste s tieto informácie vyhodnotili a čo ste na základe nich ako RO/SO vykonali.</w:t>
              </w:r>
            </w:moveTo>
            <w:moveToRangeEnd w:id="56"/>
          </w:p>
        </w:tc>
        <w:tc>
          <w:tcPr>
            <w:tcW w:w="567" w:type="dxa"/>
            <w:vAlign w:val="center"/>
          </w:tcPr>
          <w:p w14:paraId="1959C208" w14:textId="77777777" w:rsidR="00F82ACE" w:rsidRPr="00D27A14" w:rsidDel="00A65887" w:rsidRDefault="00F82ACE" w:rsidP="00F82AC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237578BC" w14:textId="77777777" w:rsidR="00F82ACE" w:rsidRPr="00D27A14" w:rsidDel="00A65887" w:rsidRDefault="00F82ACE" w:rsidP="00F82AC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14:paraId="6CA5973D" w14:textId="77777777" w:rsidR="00F82ACE" w:rsidRPr="00D27A14" w:rsidDel="00A65887" w:rsidRDefault="00F82ACE" w:rsidP="00F82AC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76" w:type="dxa"/>
          </w:tcPr>
          <w:p w14:paraId="27A80249" w14:textId="54BABF9B" w:rsidR="00F82ACE" w:rsidRPr="002243C7" w:rsidDel="000D1F76" w:rsidRDefault="00F82ACE" w:rsidP="003D14A7">
            <w:pPr>
              <w:jc w:val="center"/>
              <w:rPr>
                <w:color w:val="000000"/>
                <w:sz w:val="16"/>
              </w:rPr>
            </w:pPr>
            <w:moveFromRangeStart w:id="58" w:author="Autor" w:name="move115774446"/>
            <w:moveFrom w:id="59" w:author="Autor">
              <w:r w:rsidRPr="00B75A60">
                <w:rPr>
                  <w:bCs/>
                  <w:color w:val="000000"/>
                  <w:sz w:val="16"/>
                  <w:szCs w:val="16"/>
                </w:rPr>
                <w:t>Ak áno, uveďte ako ste s tieto informácie vyhodnotili a čo ste na základe nich ako RO/SO vykonali.</w:t>
              </w:r>
            </w:moveFrom>
            <w:moveFromRangeEnd w:id="58"/>
          </w:p>
        </w:tc>
      </w:tr>
      <w:tr w:rsidR="008400CF" w:rsidRPr="00F426CF" w14:paraId="582BB4DB" w14:textId="77777777" w:rsidTr="003D14A7">
        <w:trPr>
          <w:gridAfter w:val="1"/>
          <w:wAfter w:w="8" w:type="dxa"/>
          <w:trHeight w:val="300"/>
        </w:trPr>
        <w:tc>
          <w:tcPr>
            <w:tcW w:w="8779" w:type="dxa"/>
            <w:gridSpan w:val="8"/>
            <w:shd w:val="clear" w:color="auto" w:fill="60497A"/>
            <w:vAlign w:val="center"/>
            <w:hideMark/>
          </w:tcPr>
          <w:p w14:paraId="0B084AD6" w14:textId="77777777" w:rsidR="008400CF" w:rsidRPr="00F426CF" w:rsidRDefault="008400CF" w:rsidP="008400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4B - Žiadosť o platbu - poskytnutie zálohovej platby</w:t>
            </w:r>
          </w:p>
        </w:tc>
      </w:tr>
      <w:tr w:rsidR="00795E2B" w:rsidRPr="00F426CF" w14:paraId="6D8A86E5" w14:textId="77777777" w:rsidTr="00795E2B">
        <w:trPr>
          <w:gridAfter w:val="1"/>
          <w:wAfter w:w="8" w:type="dxa"/>
          <w:trHeight w:val="330"/>
        </w:trPr>
        <w:tc>
          <w:tcPr>
            <w:tcW w:w="1050" w:type="dxa"/>
            <w:shd w:val="clear" w:color="auto" w:fill="60497A"/>
            <w:vAlign w:val="center"/>
            <w:hideMark/>
          </w:tcPr>
          <w:p w14:paraId="1FC6097B" w14:textId="7046895B" w:rsidR="00322B17" w:rsidRPr="003D14A7" w:rsidRDefault="00322B17" w:rsidP="00322B17">
            <w:pPr>
              <w:jc w:val="center"/>
              <w:rPr>
                <w:b/>
                <w:color w:val="FFFFFF"/>
                <w:sz w:val="20"/>
              </w:rPr>
            </w:pPr>
            <w:r w:rsidRPr="003D14A7">
              <w:rPr>
                <w:b/>
                <w:color w:val="FFFFFF"/>
                <w:sz w:val="20"/>
              </w:rPr>
              <w:t>P. č.</w:t>
            </w:r>
          </w:p>
        </w:tc>
        <w:tc>
          <w:tcPr>
            <w:tcW w:w="4111" w:type="dxa"/>
            <w:gridSpan w:val="3"/>
            <w:shd w:val="clear" w:color="auto" w:fill="60497A"/>
            <w:vAlign w:val="center"/>
            <w:hideMark/>
          </w:tcPr>
          <w:p w14:paraId="0B6677F2" w14:textId="565D880A" w:rsidR="00322B17" w:rsidRPr="003D14A7" w:rsidRDefault="00322B17" w:rsidP="00322B17">
            <w:pPr>
              <w:rPr>
                <w:b/>
                <w:color w:val="FFFFFF"/>
                <w:sz w:val="20"/>
              </w:rPr>
            </w:pPr>
            <w:r w:rsidRPr="003D14A7">
              <w:rPr>
                <w:b/>
                <w:color w:val="FFFFFF"/>
                <w:sz w:val="20"/>
              </w:rPr>
              <w:t>Kontrolné otázky</w:t>
            </w:r>
          </w:p>
        </w:tc>
        <w:tc>
          <w:tcPr>
            <w:tcW w:w="567" w:type="dxa"/>
            <w:shd w:val="clear" w:color="auto" w:fill="60497A"/>
            <w:vAlign w:val="center"/>
            <w:hideMark/>
          </w:tcPr>
          <w:p w14:paraId="75144498" w14:textId="6593EE6E" w:rsidR="00322B17" w:rsidRPr="003D14A7" w:rsidRDefault="00322B17" w:rsidP="00322B17">
            <w:pPr>
              <w:jc w:val="center"/>
              <w:rPr>
                <w:rFonts w:ascii="Arial Narrow" w:hAnsi="Arial Narrow"/>
                <w:b/>
                <w:color w:val="FFFFFF"/>
                <w:sz w:val="20"/>
              </w:rPr>
            </w:pPr>
            <w:r w:rsidRPr="003D14A7">
              <w:rPr>
                <w:rFonts w:ascii="Arial Narrow" w:hAnsi="Arial Narrow"/>
                <w:b/>
                <w:color w:val="FFFFFF"/>
                <w:sz w:val="20"/>
              </w:rPr>
              <w:t>áno</w:t>
            </w:r>
          </w:p>
        </w:tc>
        <w:tc>
          <w:tcPr>
            <w:tcW w:w="567" w:type="dxa"/>
            <w:shd w:val="clear" w:color="auto" w:fill="60497A"/>
            <w:vAlign w:val="center"/>
            <w:hideMark/>
          </w:tcPr>
          <w:p w14:paraId="25987893" w14:textId="5A3BDE69" w:rsidR="00322B17" w:rsidRPr="003D14A7" w:rsidRDefault="00322B17" w:rsidP="00322B17">
            <w:pPr>
              <w:jc w:val="center"/>
              <w:rPr>
                <w:rFonts w:ascii="Arial Narrow" w:hAnsi="Arial Narrow"/>
                <w:b/>
                <w:color w:val="FFFFFF"/>
                <w:sz w:val="20"/>
              </w:rPr>
            </w:pPr>
            <w:r w:rsidRPr="003D14A7">
              <w:rPr>
                <w:rFonts w:ascii="Arial Narrow" w:hAnsi="Arial Narrow"/>
                <w:b/>
                <w:color w:val="FFFFFF"/>
                <w:sz w:val="20"/>
              </w:rPr>
              <w:t>nie</w:t>
            </w:r>
          </w:p>
        </w:tc>
        <w:tc>
          <w:tcPr>
            <w:tcW w:w="708" w:type="dxa"/>
            <w:shd w:val="clear" w:color="auto" w:fill="60497A"/>
            <w:vAlign w:val="center"/>
            <w:hideMark/>
          </w:tcPr>
          <w:p w14:paraId="655674E5" w14:textId="61073F4D" w:rsidR="00322B17" w:rsidRPr="003D14A7" w:rsidRDefault="00322B17" w:rsidP="00322B17">
            <w:pPr>
              <w:jc w:val="center"/>
              <w:rPr>
                <w:rFonts w:ascii="Arial Narrow" w:hAnsi="Arial Narrow"/>
                <w:b/>
                <w:color w:val="FFFFFF"/>
                <w:sz w:val="20"/>
              </w:rPr>
            </w:pPr>
            <w:r w:rsidRPr="003D14A7">
              <w:rPr>
                <w:rFonts w:ascii="Arial Narrow" w:hAnsi="Arial Narrow"/>
                <w:b/>
                <w:color w:val="FFFFFF"/>
                <w:sz w:val="20"/>
              </w:rPr>
              <w:t>netýka sa</w:t>
            </w:r>
          </w:p>
        </w:tc>
        <w:tc>
          <w:tcPr>
            <w:tcW w:w="1776" w:type="dxa"/>
            <w:shd w:val="clear" w:color="auto" w:fill="60497A"/>
            <w:vAlign w:val="center"/>
            <w:hideMark/>
          </w:tcPr>
          <w:p w14:paraId="40CF58B2" w14:textId="77AB49B9" w:rsidR="00322B17" w:rsidRPr="00F426CF" w:rsidRDefault="007F2C41" w:rsidP="00F67F37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3D14A7">
              <w:rPr>
                <w:b/>
                <w:color w:val="FFFFFF"/>
                <w:sz w:val="20"/>
              </w:rPr>
              <w:t>Poznámka</w:t>
            </w:r>
            <w:r w:rsidR="00F67F37" w:rsidRPr="003D14A7">
              <w:rPr>
                <w:b/>
                <w:color w:val="FFFFFF"/>
                <w:sz w:val="20"/>
                <w:vertAlign w:val="superscript"/>
              </w:rPr>
              <w:fldChar w:fldCharType="begin"/>
            </w:r>
            <w:r w:rsidR="00F67F37" w:rsidRPr="003D14A7">
              <w:rPr>
                <w:b/>
                <w:color w:val="FFFFFF"/>
                <w:sz w:val="20"/>
                <w:vertAlign w:val="superscript"/>
              </w:rPr>
              <w:instrText xml:space="preserve"> NOTEREF _Ref97</w:instrText>
            </w:r>
            <w:r w:rsidR="00F67F37" w:rsidRPr="00F67F37">
              <w:rPr>
                <w:b/>
                <w:color w:val="FFFFFF"/>
                <w:sz w:val="20"/>
                <w:vertAlign w:val="superscript"/>
              </w:rPr>
              <w:instrText>647143</w:instrText>
            </w:r>
            <w:r w:rsidR="00F67F37" w:rsidRPr="003D14A7">
              <w:rPr>
                <w:b/>
                <w:color w:val="FFFFFF"/>
                <w:sz w:val="20"/>
                <w:vertAlign w:val="superscript"/>
              </w:rPr>
              <w:instrText xml:space="preserve"> \h  \* MERGEFORMAT </w:instrText>
            </w:r>
            <w:r w:rsidR="00F67F37" w:rsidRPr="003D14A7">
              <w:rPr>
                <w:b/>
                <w:color w:val="FFFFFF"/>
                <w:sz w:val="20"/>
                <w:vertAlign w:val="superscript"/>
              </w:rPr>
            </w:r>
            <w:r w:rsidR="00F67F37" w:rsidRPr="003D14A7">
              <w:rPr>
                <w:b/>
                <w:color w:val="FFFFFF"/>
                <w:sz w:val="20"/>
                <w:vertAlign w:val="superscript"/>
              </w:rPr>
              <w:fldChar w:fldCharType="separate"/>
            </w:r>
            <w:r w:rsidR="00925AF2" w:rsidRPr="003D14A7">
              <w:rPr>
                <w:b/>
                <w:color w:val="FFFFFF"/>
                <w:sz w:val="20"/>
                <w:vertAlign w:val="superscript"/>
              </w:rPr>
              <w:t>7</w:t>
            </w:r>
            <w:r w:rsidR="00F67F37" w:rsidRPr="003D14A7">
              <w:rPr>
                <w:b/>
                <w:color w:val="FFFFFF"/>
                <w:sz w:val="20"/>
                <w:vertAlign w:val="superscript"/>
              </w:rPr>
              <w:fldChar w:fldCharType="end"/>
            </w:r>
            <w:ins w:id="60" w:author="Autor">
              <w:r w:rsidRPr="00602A26">
                <w:rPr>
                  <w:b/>
                  <w:bCs/>
                  <w:color w:val="FFFFFF"/>
                  <w:sz w:val="20"/>
                  <w:szCs w:val="20"/>
                </w:rPr>
                <w:t xml:space="preserve"> </w:t>
              </w:r>
            </w:ins>
          </w:p>
        </w:tc>
      </w:tr>
      <w:tr w:rsidR="00795E2B" w:rsidRPr="00F426CF" w14:paraId="47AC3557" w14:textId="77777777" w:rsidTr="00795E2B">
        <w:trPr>
          <w:gridAfter w:val="1"/>
          <w:wAfter w:w="8" w:type="dxa"/>
          <w:trHeight w:val="300"/>
        </w:trPr>
        <w:tc>
          <w:tcPr>
            <w:tcW w:w="1050" w:type="dxa"/>
            <w:shd w:val="clear" w:color="auto" w:fill="B1A0C7"/>
            <w:vAlign w:val="center"/>
            <w:hideMark/>
          </w:tcPr>
          <w:p w14:paraId="7665DE0C" w14:textId="77777777" w:rsidR="008400CF" w:rsidRPr="003D14A7" w:rsidRDefault="008400CF" w:rsidP="008400CF">
            <w:pPr>
              <w:jc w:val="center"/>
              <w:rPr>
                <w:b/>
                <w:color w:val="000000"/>
                <w:sz w:val="20"/>
              </w:rPr>
            </w:pPr>
            <w:r w:rsidRPr="003D14A7">
              <w:rPr>
                <w:b/>
                <w:color w:val="000000"/>
                <w:sz w:val="20"/>
              </w:rPr>
              <w:t>4B.1</w:t>
            </w:r>
          </w:p>
        </w:tc>
        <w:tc>
          <w:tcPr>
            <w:tcW w:w="4111" w:type="dxa"/>
            <w:gridSpan w:val="3"/>
            <w:shd w:val="clear" w:color="auto" w:fill="B1A0C7"/>
            <w:vAlign w:val="center"/>
            <w:hideMark/>
          </w:tcPr>
          <w:p w14:paraId="3D047110" w14:textId="77777777" w:rsidR="008400CF" w:rsidRPr="003D14A7" w:rsidRDefault="008400CF" w:rsidP="008400CF">
            <w:pPr>
              <w:rPr>
                <w:b/>
                <w:color w:val="000000"/>
                <w:sz w:val="20"/>
              </w:rPr>
            </w:pPr>
            <w:r w:rsidRPr="003D14A7">
              <w:rPr>
                <w:b/>
                <w:color w:val="000000"/>
                <w:sz w:val="20"/>
              </w:rPr>
              <w:t>Všeobecné otázky</w:t>
            </w:r>
          </w:p>
        </w:tc>
        <w:tc>
          <w:tcPr>
            <w:tcW w:w="567" w:type="dxa"/>
            <w:shd w:val="clear" w:color="auto" w:fill="B1A0C7"/>
            <w:vAlign w:val="center"/>
            <w:hideMark/>
          </w:tcPr>
          <w:p w14:paraId="6E7252A5" w14:textId="77777777" w:rsidR="008400CF" w:rsidRPr="00F426CF" w:rsidRDefault="008400CF" w:rsidP="008400C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auto" w:fill="B1A0C7"/>
            <w:vAlign w:val="center"/>
            <w:hideMark/>
          </w:tcPr>
          <w:p w14:paraId="32D969FF" w14:textId="77777777" w:rsidR="008400CF" w:rsidRPr="00F426CF" w:rsidRDefault="008400CF" w:rsidP="008400C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8" w:type="dxa"/>
            <w:shd w:val="clear" w:color="auto" w:fill="B1A0C7"/>
            <w:vAlign w:val="center"/>
            <w:hideMark/>
          </w:tcPr>
          <w:p w14:paraId="59C41E66" w14:textId="77777777" w:rsidR="008400CF" w:rsidRPr="00F426CF" w:rsidRDefault="008400CF" w:rsidP="008400C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76" w:type="dxa"/>
            <w:shd w:val="clear" w:color="auto" w:fill="B1A0C7"/>
            <w:vAlign w:val="center"/>
            <w:hideMark/>
          </w:tcPr>
          <w:p w14:paraId="53CF02D3" w14:textId="77777777" w:rsidR="008400CF" w:rsidRPr="00F426CF" w:rsidRDefault="008400CF" w:rsidP="008400C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106A4D" w:rsidRPr="00F426CF" w14:paraId="092693C8" w14:textId="77777777" w:rsidTr="00795E2B">
        <w:trPr>
          <w:gridAfter w:val="1"/>
          <w:wAfter w:w="8" w:type="dxa"/>
          <w:trHeight w:val="300"/>
        </w:trPr>
        <w:tc>
          <w:tcPr>
            <w:tcW w:w="1050" w:type="dxa"/>
            <w:vAlign w:val="center"/>
            <w:hideMark/>
          </w:tcPr>
          <w:p w14:paraId="476242D0" w14:textId="77777777" w:rsidR="00277F0F" w:rsidRPr="003D14A7" w:rsidRDefault="00277F0F" w:rsidP="00277F0F">
            <w:pPr>
              <w:jc w:val="center"/>
              <w:rPr>
                <w:color w:val="000000"/>
                <w:sz w:val="18"/>
              </w:rPr>
            </w:pPr>
            <w:r w:rsidRPr="003D14A7">
              <w:rPr>
                <w:color w:val="000000"/>
                <w:sz w:val="18"/>
              </w:rPr>
              <w:t>4B.1.1</w:t>
            </w:r>
          </w:p>
        </w:tc>
        <w:tc>
          <w:tcPr>
            <w:tcW w:w="4111" w:type="dxa"/>
            <w:gridSpan w:val="3"/>
            <w:vAlign w:val="center"/>
            <w:hideMark/>
          </w:tcPr>
          <w:p w14:paraId="55BDE615" w14:textId="28E45B17" w:rsidR="00277F0F" w:rsidRPr="00F426CF" w:rsidRDefault="00277F0F" w:rsidP="00790CA5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Je identifikácia prijímateľa/partnera a projektu zhodná s údajmi v</w:t>
            </w:r>
            <w:r>
              <w:rPr>
                <w:color w:val="000000"/>
                <w:sz w:val="20"/>
                <w:szCs w:val="20"/>
              </w:rPr>
              <w:t> Zmluv</w:t>
            </w:r>
            <w:r w:rsidRPr="00F426CF">
              <w:rPr>
                <w:color w:val="000000"/>
                <w:sz w:val="20"/>
                <w:szCs w:val="20"/>
              </w:rPr>
              <w:t>e</w:t>
            </w:r>
            <w:r>
              <w:rPr>
                <w:color w:val="000000"/>
                <w:sz w:val="20"/>
                <w:szCs w:val="20"/>
              </w:rPr>
              <w:t xml:space="preserve"> o NFP</w:t>
            </w:r>
            <w:r w:rsidRPr="00F426CF">
              <w:rPr>
                <w:color w:val="000000"/>
                <w:sz w:val="20"/>
                <w:szCs w:val="20"/>
              </w:rPr>
              <w:t>?</w:t>
            </w:r>
            <w:r w:rsidR="00790CA5" w:rsidRPr="00790CA5">
              <w:rPr>
                <w:color w:val="000000"/>
                <w:sz w:val="20"/>
                <w:szCs w:val="20"/>
                <w:vertAlign w:val="superscript"/>
              </w:rPr>
              <w:fldChar w:fldCharType="begin"/>
            </w:r>
            <w:r w:rsidR="00790CA5" w:rsidRPr="00790CA5">
              <w:rPr>
                <w:color w:val="000000"/>
                <w:sz w:val="20"/>
                <w:szCs w:val="20"/>
                <w:vertAlign w:val="superscript"/>
              </w:rPr>
              <w:instrText xml:space="preserve"> NOTEREF _Ref68861266 \h </w:instrText>
            </w:r>
            <w:r w:rsidR="00790CA5">
              <w:rPr>
                <w:color w:val="000000"/>
                <w:sz w:val="20"/>
                <w:szCs w:val="20"/>
                <w:vertAlign w:val="superscript"/>
              </w:rPr>
              <w:instrText xml:space="preserve"> \* MERGEFORMAT </w:instrText>
            </w:r>
            <w:r w:rsidR="00790CA5" w:rsidRPr="00790CA5">
              <w:rPr>
                <w:color w:val="000000"/>
                <w:sz w:val="20"/>
                <w:szCs w:val="20"/>
                <w:vertAlign w:val="superscript"/>
              </w:rPr>
            </w:r>
            <w:r w:rsidR="00790CA5" w:rsidRPr="00790CA5">
              <w:rPr>
                <w:color w:val="000000"/>
                <w:sz w:val="20"/>
                <w:szCs w:val="20"/>
                <w:vertAlign w:val="superscript"/>
              </w:rPr>
              <w:fldChar w:fldCharType="separate"/>
            </w:r>
            <w:r w:rsidR="00925AF2">
              <w:rPr>
                <w:color w:val="000000"/>
                <w:sz w:val="20"/>
                <w:szCs w:val="20"/>
                <w:vertAlign w:val="superscript"/>
              </w:rPr>
              <w:t>9</w:t>
            </w:r>
            <w:r w:rsidR="00790CA5" w:rsidRPr="00790CA5">
              <w:rPr>
                <w:color w:val="000000"/>
                <w:sz w:val="20"/>
                <w:szCs w:val="20"/>
                <w:vertAlign w:val="superscript"/>
              </w:rPr>
              <w:fldChar w:fldCharType="end"/>
            </w:r>
          </w:p>
        </w:tc>
        <w:tc>
          <w:tcPr>
            <w:tcW w:w="567" w:type="dxa"/>
            <w:vAlign w:val="center"/>
            <w:hideMark/>
          </w:tcPr>
          <w:p w14:paraId="71308466" w14:textId="77777777" w:rsidR="00277F0F" w:rsidRPr="00F426CF" w:rsidRDefault="00277F0F" w:rsidP="00277F0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6D5435E9" w14:textId="77777777" w:rsidR="00277F0F" w:rsidRPr="00F426CF" w:rsidRDefault="00277F0F" w:rsidP="00277F0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center"/>
            <w:hideMark/>
          </w:tcPr>
          <w:p w14:paraId="52A52B65" w14:textId="77777777" w:rsidR="00277F0F" w:rsidRPr="00F426CF" w:rsidRDefault="00277F0F" w:rsidP="00277F0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76" w:type="dxa"/>
          </w:tcPr>
          <w:p w14:paraId="257EB65B" w14:textId="024E2848" w:rsidR="00277F0F" w:rsidRPr="00F426CF" w:rsidRDefault="00277F0F" w:rsidP="003D14A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106A4D" w:rsidRPr="00F426CF" w14:paraId="7216B094" w14:textId="77777777" w:rsidTr="00795E2B">
        <w:trPr>
          <w:gridAfter w:val="1"/>
          <w:wAfter w:w="8" w:type="dxa"/>
          <w:trHeight w:val="510"/>
        </w:trPr>
        <w:tc>
          <w:tcPr>
            <w:tcW w:w="1050" w:type="dxa"/>
            <w:vAlign w:val="center"/>
            <w:hideMark/>
          </w:tcPr>
          <w:p w14:paraId="6A1CD66E" w14:textId="77777777" w:rsidR="00277F0F" w:rsidRPr="003D14A7" w:rsidRDefault="00277F0F" w:rsidP="00277F0F">
            <w:pPr>
              <w:jc w:val="center"/>
              <w:rPr>
                <w:color w:val="000000"/>
                <w:sz w:val="18"/>
              </w:rPr>
            </w:pPr>
            <w:r w:rsidRPr="003D14A7">
              <w:rPr>
                <w:color w:val="000000"/>
                <w:sz w:val="18"/>
              </w:rPr>
              <w:t>4B.1.2</w:t>
            </w:r>
          </w:p>
        </w:tc>
        <w:tc>
          <w:tcPr>
            <w:tcW w:w="4111" w:type="dxa"/>
            <w:gridSpan w:val="3"/>
            <w:vAlign w:val="center"/>
            <w:hideMark/>
          </w:tcPr>
          <w:p w14:paraId="28F8ADD9" w14:textId="71582F21" w:rsidR="00277F0F" w:rsidRPr="00F426CF" w:rsidRDefault="00277F0F" w:rsidP="00790CA5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Je identifikačný údaj banky a číslo účtu vo forme IBAN zhodný s údajmi v </w:t>
            </w:r>
            <w:r>
              <w:rPr>
                <w:color w:val="000000"/>
                <w:sz w:val="20"/>
                <w:szCs w:val="20"/>
              </w:rPr>
              <w:t>Zmluv</w:t>
            </w:r>
            <w:r w:rsidRPr="00F426CF">
              <w:rPr>
                <w:color w:val="000000"/>
                <w:sz w:val="20"/>
                <w:szCs w:val="20"/>
              </w:rPr>
              <w:t xml:space="preserve">e </w:t>
            </w:r>
            <w:r>
              <w:rPr>
                <w:color w:val="000000"/>
                <w:sz w:val="20"/>
                <w:szCs w:val="20"/>
              </w:rPr>
              <w:t xml:space="preserve">o NFP </w:t>
            </w:r>
            <w:r w:rsidRPr="00F426CF">
              <w:rPr>
                <w:color w:val="000000"/>
                <w:sz w:val="20"/>
                <w:szCs w:val="20"/>
              </w:rPr>
              <w:t xml:space="preserve">v platnom </w:t>
            </w:r>
            <w:r w:rsidRPr="00D27A14">
              <w:rPr>
                <w:color w:val="000000"/>
                <w:sz w:val="20"/>
                <w:szCs w:val="20"/>
              </w:rPr>
              <w:t>znení?</w:t>
            </w:r>
            <w:r w:rsidR="00790CA5" w:rsidRPr="00790CA5">
              <w:rPr>
                <w:color w:val="000000"/>
                <w:sz w:val="20"/>
                <w:szCs w:val="20"/>
                <w:vertAlign w:val="superscript"/>
              </w:rPr>
              <w:fldChar w:fldCharType="begin"/>
            </w:r>
            <w:r w:rsidR="00790CA5" w:rsidRPr="00790CA5">
              <w:rPr>
                <w:color w:val="000000"/>
                <w:sz w:val="20"/>
                <w:szCs w:val="20"/>
                <w:vertAlign w:val="superscript"/>
              </w:rPr>
              <w:instrText xml:space="preserve"> NOTEREF _Ref68861266 \h </w:instrText>
            </w:r>
            <w:r w:rsidR="00790CA5">
              <w:rPr>
                <w:color w:val="000000"/>
                <w:sz w:val="20"/>
                <w:szCs w:val="20"/>
                <w:vertAlign w:val="superscript"/>
              </w:rPr>
              <w:instrText xml:space="preserve"> \* MERGEFORMAT </w:instrText>
            </w:r>
            <w:r w:rsidR="00790CA5" w:rsidRPr="00790CA5">
              <w:rPr>
                <w:color w:val="000000"/>
                <w:sz w:val="20"/>
                <w:szCs w:val="20"/>
                <w:vertAlign w:val="superscript"/>
              </w:rPr>
            </w:r>
            <w:r w:rsidR="00790CA5" w:rsidRPr="00790CA5">
              <w:rPr>
                <w:color w:val="000000"/>
                <w:sz w:val="20"/>
                <w:szCs w:val="20"/>
                <w:vertAlign w:val="superscript"/>
              </w:rPr>
              <w:fldChar w:fldCharType="separate"/>
            </w:r>
            <w:r w:rsidR="00925AF2">
              <w:rPr>
                <w:color w:val="000000"/>
                <w:sz w:val="20"/>
                <w:szCs w:val="20"/>
                <w:vertAlign w:val="superscript"/>
              </w:rPr>
              <w:t>9</w:t>
            </w:r>
            <w:r w:rsidR="00790CA5" w:rsidRPr="00790CA5">
              <w:rPr>
                <w:color w:val="000000"/>
                <w:sz w:val="20"/>
                <w:szCs w:val="20"/>
                <w:vertAlign w:val="superscript"/>
              </w:rPr>
              <w:fldChar w:fldCharType="end"/>
            </w:r>
            <w:r w:rsidRPr="00770B52">
              <w:rPr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vAlign w:val="center"/>
            <w:hideMark/>
          </w:tcPr>
          <w:p w14:paraId="67322ED4" w14:textId="77777777" w:rsidR="00277F0F" w:rsidRPr="00F426CF" w:rsidRDefault="00277F0F" w:rsidP="00277F0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0B3B626C" w14:textId="77777777" w:rsidR="00277F0F" w:rsidRPr="00F426CF" w:rsidRDefault="00277F0F" w:rsidP="00277F0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center"/>
            <w:hideMark/>
          </w:tcPr>
          <w:p w14:paraId="003B6FD4" w14:textId="77777777" w:rsidR="00277F0F" w:rsidRPr="00F426CF" w:rsidRDefault="00277F0F" w:rsidP="00277F0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76" w:type="dxa"/>
          </w:tcPr>
          <w:p w14:paraId="033DBA0A" w14:textId="392467E2" w:rsidR="00277F0F" w:rsidRPr="00F426CF" w:rsidRDefault="00277F0F" w:rsidP="003D14A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277F0F" w:rsidRPr="00F426CF" w14:paraId="2C2CB7C5" w14:textId="77777777" w:rsidTr="003D14A7">
        <w:trPr>
          <w:gridAfter w:val="1"/>
          <w:wAfter w:w="8" w:type="dxa"/>
          <w:trHeight w:val="510"/>
        </w:trPr>
        <w:tc>
          <w:tcPr>
            <w:tcW w:w="1050" w:type="dxa"/>
            <w:vAlign w:val="center"/>
          </w:tcPr>
          <w:p w14:paraId="69C120F1" w14:textId="77777777" w:rsidR="00277F0F" w:rsidRPr="003D14A7" w:rsidRDefault="00277F0F" w:rsidP="00277F0F">
            <w:pPr>
              <w:pStyle w:val="Default"/>
              <w:jc w:val="center"/>
              <w:rPr>
                <w:rFonts w:ascii="Times New Roman" w:hAnsi="Times New Roman"/>
                <w:sz w:val="18"/>
              </w:rPr>
            </w:pPr>
            <w:r w:rsidRPr="003D14A7">
              <w:rPr>
                <w:rFonts w:ascii="Times New Roman" w:hAnsi="Times New Roman"/>
                <w:sz w:val="18"/>
              </w:rPr>
              <w:t>4B.1.3</w:t>
            </w:r>
          </w:p>
        </w:tc>
        <w:tc>
          <w:tcPr>
            <w:tcW w:w="4111" w:type="dxa"/>
            <w:gridSpan w:val="3"/>
            <w:vAlign w:val="center"/>
          </w:tcPr>
          <w:p w14:paraId="73968A96" w14:textId="203A55C3" w:rsidR="00277F0F" w:rsidRPr="0024400F" w:rsidRDefault="00277F0F" w:rsidP="00277F0F">
            <w:pPr>
              <w:jc w:val="both"/>
              <w:rPr>
                <w:sz w:val="20"/>
              </w:rPr>
            </w:pPr>
            <w:r w:rsidRPr="00E97FC4">
              <w:rPr>
                <w:color w:val="000000" w:themeColor="text1"/>
                <w:sz w:val="20"/>
                <w:szCs w:val="20"/>
              </w:rPr>
              <w:t>Spĺňa prijímateľ podmienk</w:t>
            </w:r>
            <w:r>
              <w:rPr>
                <w:color w:val="000000" w:themeColor="text1"/>
                <w:sz w:val="20"/>
                <w:szCs w:val="20"/>
              </w:rPr>
              <w:t>u</w:t>
            </w:r>
            <w:r w:rsidRPr="00E97FC4">
              <w:rPr>
                <w:color w:val="000000" w:themeColor="text1"/>
                <w:sz w:val="20"/>
                <w:szCs w:val="20"/>
              </w:rPr>
              <w:t xml:space="preserve"> k poskytnutiu príspevku</w:t>
            </w:r>
            <w:r>
              <w:rPr>
                <w:color w:val="000000" w:themeColor="text1"/>
                <w:sz w:val="20"/>
                <w:szCs w:val="20"/>
              </w:rPr>
              <w:t xml:space="preserve"> byť </w:t>
            </w:r>
            <w:r w:rsidRPr="00E97FC4">
              <w:rPr>
                <w:color w:val="000000" w:themeColor="text1"/>
                <w:sz w:val="20"/>
                <w:szCs w:val="20"/>
                <w:shd w:val="clear" w:color="auto" w:fill="FFFFFF"/>
              </w:rPr>
              <w:t>zapísaný v registri partnerov verejného sektora</w:t>
            </w:r>
            <w:r w:rsidRPr="00E97FC4">
              <w:rPr>
                <w:color w:val="000000" w:themeColor="text1"/>
                <w:sz w:val="20"/>
                <w:szCs w:val="20"/>
              </w:rPr>
              <w:t xml:space="preserve"> podľa z. č. 315/2016 Z. z. v znení nesk. predpisov?</w:t>
            </w:r>
          </w:p>
        </w:tc>
        <w:tc>
          <w:tcPr>
            <w:tcW w:w="567" w:type="dxa"/>
            <w:vAlign w:val="center"/>
          </w:tcPr>
          <w:p w14:paraId="714F8B29" w14:textId="78F8CD8A" w:rsidR="00277F0F" w:rsidRPr="00F426CF" w:rsidRDefault="00277F0F" w:rsidP="00277F0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139A88AD" w14:textId="7BF20DB5" w:rsidR="00277F0F" w:rsidRPr="00F426CF" w:rsidRDefault="00277F0F" w:rsidP="00277F0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14:paraId="2A7A142A" w14:textId="1004CC39" w:rsidR="00277F0F" w:rsidRPr="00F426CF" w:rsidRDefault="00277F0F" w:rsidP="00277F0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76" w:type="dxa"/>
          </w:tcPr>
          <w:p w14:paraId="28645564" w14:textId="19421C3F" w:rsidR="00277F0F" w:rsidRPr="00F426CF" w:rsidRDefault="00277F0F" w:rsidP="003D14A7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106A4D" w:rsidRPr="00F426CF" w14:paraId="17AE8AAD" w14:textId="77777777" w:rsidTr="00795E2B">
        <w:trPr>
          <w:gridAfter w:val="1"/>
          <w:wAfter w:w="8" w:type="dxa"/>
          <w:trHeight w:val="510"/>
        </w:trPr>
        <w:tc>
          <w:tcPr>
            <w:tcW w:w="1050" w:type="dxa"/>
            <w:vAlign w:val="center"/>
            <w:hideMark/>
          </w:tcPr>
          <w:p w14:paraId="0DB80C04" w14:textId="77777777" w:rsidR="00277F0F" w:rsidRPr="003D14A7" w:rsidRDefault="00277F0F" w:rsidP="00277F0F">
            <w:pPr>
              <w:jc w:val="center"/>
              <w:rPr>
                <w:color w:val="000000"/>
                <w:sz w:val="18"/>
              </w:rPr>
            </w:pPr>
            <w:r w:rsidRPr="003D14A7">
              <w:rPr>
                <w:color w:val="000000"/>
                <w:sz w:val="18"/>
              </w:rPr>
              <w:t>4B.1.4</w:t>
            </w:r>
          </w:p>
        </w:tc>
        <w:tc>
          <w:tcPr>
            <w:tcW w:w="4111" w:type="dxa"/>
            <w:gridSpan w:val="3"/>
            <w:vAlign w:val="center"/>
            <w:hideMark/>
          </w:tcPr>
          <w:p w14:paraId="65981650" w14:textId="5B5848B1" w:rsidR="00277F0F" w:rsidRPr="00F426CF" w:rsidRDefault="00277F0F" w:rsidP="00277F0F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Nárokuje si prijímateľ výšku zálohovej platby v zmysle podmienok stanovených </w:t>
            </w:r>
            <w:r>
              <w:rPr>
                <w:color w:val="000000"/>
                <w:sz w:val="20"/>
                <w:szCs w:val="20"/>
              </w:rPr>
              <w:t>Zmluv</w:t>
            </w:r>
            <w:r w:rsidRPr="00F426CF">
              <w:rPr>
                <w:color w:val="000000"/>
                <w:sz w:val="20"/>
                <w:szCs w:val="20"/>
              </w:rPr>
              <w:t xml:space="preserve">ou o NFP? </w:t>
            </w:r>
          </w:p>
        </w:tc>
        <w:tc>
          <w:tcPr>
            <w:tcW w:w="567" w:type="dxa"/>
            <w:vAlign w:val="center"/>
            <w:hideMark/>
          </w:tcPr>
          <w:p w14:paraId="169CDE1F" w14:textId="77777777" w:rsidR="00277F0F" w:rsidRPr="00F426CF" w:rsidRDefault="00277F0F" w:rsidP="00277F0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1B0203AF" w14:textId="77777777" w:rsidR="00277F0F" w:rsidRPr="00F426CF" w:rsidRDefault="00277F0F" w:rsidP="00277F0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center"/>
            <w:hideMark/>
          </w:tcPr>
          <w:p w14:paraId="375421CC" w14:textId="77777777" w:rsidR="00277F0F" w:rsidRPr="00F426CF" w:rsidRDefault="00277F0F" w:rsidP="00277F0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76" w:type="dxa"/>
          </w:tcPr>
          <w:p w14:paraId="31A1650E" w14:textId="49265A12" w:rsidR="00277F0F" w:rsidRPr="00F426CF" w:rsidRDefault="00277F0F" w:rsidP="003D14A7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106A4D" w:rsidRPr="00F426CF" w14:paraId="30EE57C7" w14:textId="77777777" w:rsidTr="00795E2B">
        <w:trPr>
          <w:gridAfter w:val="1"/>
          <w:wAfter w:w="8" w:type="dxa"/>
          <w:trHeight w:val="300"/>
        </w:trPr>
        <w:tc>
          <w:tcPr>
            <w:tcW w:w="1050" w:type="dxa"/>
            <w:vAlign w:val="center"/>
            <w:hideMark/>
          </w:tcPr>
          <w:p w14:paraId="32D83F50" w14:textId="77777777" w:rsidR="00277F0F" w:rsidRPr="003D14A7" w:rsidRDefault="00277F0F" w:rsidP="00277F0F">
            <w:pPr>
              <w:jc w:val="center"/>
              <w:rPr>
                <w:color w:val="000000"/>
                <w:sz w:val="18"/>
              </w:rPr>
            </w:pPr>
            <w:r w:rsidRPr="003D14A7">
              <w:rPr>
                <w:color w:val="000000"/>
                <w:sz w:val="18"/>
              </w:rPr>
              <w:t>4B.1.5</w:t>
            </w:r>
          </w:p>
        </w:tc>
        <w:tc>
          <w:tcPr>
            <w:tcW w:w="4111" w:type="dxa"/>
            <w:gridSpan w:val="3"/>
            <w:vAlign w:val="center"/>
            <w:hideMark/>
          </w:tcPr>
          <w:p w14:paraId="7B566061" w14:textId="77777777" w:rsidR="00277F0F" w:rsidRPr="00F426CF" w:rsidRDefault="00277F0F" w:rsidP="00277F0F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Je prijímateľ oprávnený predložiť žiadosť o platbu?</w:t>
            </w:r>
          </w:p>
        </w:tc>
        <w:tc>
          <w:tcPr>
            <w:tcW w:w="567" w:type="dxa"/>
            <w:vAlign w:val="center"/>
            <w:hideMark/>
          </w:tcPr>
          <w:p w14:paraId="3BBC67F1" w14:textId="77777777" w:rsidR="00277F0F" w:rsidRPr="00F426CF" w:rsidRDefault="00277F0F" w:rsidP="00277F0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45EC6862" w14:textId="77777777" w:rsidR="00277F0F" w:rsidRPr="00F426CF" w:rsidRDefault="00277F0F" w:rsidP="00277F0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center"/>
            <w:hideMark/>
          </w:tcPr>
          <w:p w14:paraId="196D5DA8" w14:textId="77777777" w:rsidR="00277F0F" w:rsidRPr="00F426CF" w:rsidRDefault="00277F0F" w:rsidP="00277F0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76" w:type="dxa"/>
          </w:tcPr>
          <w:p w14:paraId="13AEB8A5" w14:textId="751BB4F5" w:rsidR="00277F0F" w:rsidRPr="00F426CF" w:rsidRDefault="00277F0F" w:rsidP="003D14A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8400CF" w:rsidRPr="00F426CF" w14:paraId="1561641A" w14:textId="77777777" w:rsidTr="003D14A7">
        <w:trPr>
          <w:gridAfter w:val="1"/>
          <w:wAfter w:w="8" w:type="dxa"/>
          <w:trHeight w:val="300"/>
        </w:trPr>
        <w:tc>
          <w:tcPr>
            <w:tcW w:w="8779" w:type="dxa"/>
            <w:gridSpan w:val="8"/>
            <w:shd w:val="clear" w:color="auto" w:fill="60497A"/>
            <w:vAlign w:val="center"/>
            <w:hideMark/>
          </w:tcPr>
          <w:p w14:paraId="42AA2BDC" w14:textId="77777777" w:rsidR="008400CF" w:rsidRPr="00F426CF" w:rsidRDefault="008400CF" w:rsidP="008400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 w:themeColor="background1"/>
                <w:sz w:val="22"/>
                <w:szCs w:val="22"/>
              </w:rPr>
              <w:t>4C - Žiadosť o platbu - zúčtovanie predfinancovania</w:t>
            </w:r>
          </w:p>
        </w:tc>
      </w:tr>
      <w:tr w:rsidR="00795E2B" w:rsidRPr="00F426CF" w14:paraId="3BE17266" w14:textId="77777777" w:rsidTr="00795E2B">
        <w:trPr>
          <w:gridAfter w:val="1"/>
          <w:wAfter w:w="8" w:type="dxa"/>
          <w:trHeight w:val="330"/>
        </w:trPr>
        <w:tc>
          <w:tcPr>
            <w:tcW w:w="1050" w:type="dxa"/>
            <w:shd w:val="clear" w:color="auto" w:fill="60497A"/>
            <w:vAlign w:val="center"/>
            <w:hideMark/>
          </w:tcPr>
          <w:p w14:paraId="5449F05E" w14:textId="77777777" w:rsidR="008400CF" w:rsidRPr="003D14A7" w:rsidRDefault="008400CF" w:rsidP="008400CF">
            <w:pPr>
              <w:jc w:val="center"/>
              <w:rPr>
                <w:b/>
                <w:color w:val="FFFFFF"/>
                <w:sz w:val="20"/>
              </w:rPr>
            </w:pPr>
            <w:r w:rsidRPr="003D14A7">
              <w:rPr>
                <w:b/>
                <w:color w:val="FFFFFF"/>
                <w:sz w:val="20"/>
              </w:rPr>
              <w:t>P. č.</w:t>
            </w:r>
          </w:p>
        </w:tc>
        <w:tc>
          <w:tcPr>
            <w:tcW w:w="4111" w:type="dxa"/>
            <w:gridSpan w:val="3"/>
            <w:shd w:val="clear" w:color="auto" w:fill="60497A"/>
            <w:vAlign w:val="center"/>
            <w:hideMark/>
          </w:tcPr>
          <w:p w14:paraId="33972575" w14:textId="77777777" w:rsidR="008400CF" w:rsidRPr="003D14A7" w:rsidRDefault="008400CF" w:rsidP="008400CF">
            <w:pPr>
              <w:rPr>
                <w:b/>
                <w:color w:val="FFFFFF"/>
                <w:sz w:val="20"/>
              </w:rPr>
            </w:pPr>
            <w:r w:rsidRPr="003D14A7">
              <w:rPr>
                <w:b/>
                <w:color w:val="FFFFFF"/>
                <w:sz w:val="20"/>
              </w:rPr>
              <w:t>Kontrolné otázky</w:t>
            </w:r>
          </w:p>
        </w:tc>
        <w:tc>
          <w:tcPr>
            <w:tcW w:w="567" w:type="dxa"/>
            <w:shd w:val="clear" w:color="auto" w:fill="60497A"/>
            <w:vAlign w:val="center"/>
            <w:hideMark/>
          </w:tcPr>
          <w:p w14:paraId="4884D524" w14:textId="77777777" w:rsidR="008400CF" w:rsidRPr="003D14A7" w:rsidRDefault="008400CF" w:rsidP="008400CF">
            <w:pPr>
              <w:jc w:val="center"/>
              <w:rPr>
                <w:rFonts w:ascii="Arial Narrow" w:hAnsi="Arial Narrow"/>
                <w:b/>
                <w:color w:val="FFFFFF"/>
                <w:sz w:val="20"/>
              </w:rPr>
            </w:pPr>
            <w:r w:rsidRPr="003D14A7">
              <w:rPr>
                <w:rFonts w:ascii="Arial Narrow" w:hAnsi="Arial Narrow"/>
                <w:b/>
                <w:color w:val="FFFFFF"/>
                <w:sz w:val="20"/>
              </w:rPr>
              <w:t>áno</w:t>
            </w:r>
          </w:p>
        </w:tc>
        <w:tc>
          <w:tcPr>
            <w:tcW w:w="567" w:type="dxa"/>
            <w:shd w:val="clear" w:color="auto" w:fill="60497A"/>
            <w:vAlign w:val="center"/>
            <w:hideMark/>
          </w:tcPr>
          <w:p w14:paraId="2AF1A58A" w14:textId="77777777" w:rsidR="008400CF" w:rsidRPr="003D14A7" w:rsidRDefault="008400CF" w:rsidP="008400CF">
            <w:pPr>
              <w:jc w:val="center"/>
              <w:rPr>
                <w:rFonts w:ascii="Arial Narrow" w:hAnsi="Arial Narrow"/>
                <w:b/>
                <w:color w:val="FFFFFF"/>
                <w:sz w:val="20"/>
              </w:rPr>
            </w:pPr>
            <w:r w:rsidRPr="003D14A7">
              <w:rPr>
                <w:rFonts w:ascii="Arial Narrow" w:hAnsi="Arial Narrow"/>
                <w:b/>
                <w:color w:val="FFFFFF"/>
                <w:sz w:val="20"/>
              </w:rPr>
              <w:t>nie</w:t>
            </w:r>
          </w:p>
        </w:tc>
        <w:tc>
          <w:tcPr>
            <w:tcW w:w="708" w:type="dxa"/>
            <w:shd w:val="clear" w:color="auto" w:fill="60497A"/>
            <w:vAlign w:val="center"/>
            <w:hideMark/>
          </w:tcPr>
          <w:p w14:paraId="13686259" w14:textId="77777777" w:rsidR="008400CF" w:rsidRPr="003D14A7" w:rsidRDefault="008400CF" w:rsidP="008400CF">
            <w:pPr>
              <w:jc w:val="center"/>
              <w:rPr>
                <w:rFonts w:ascii="Arial Narrow" w:hAnsi="Arial Narrow"/>
                <w:b/>
                <w:color w:val="FFFFFF"/>
                <w:sz w:val="20"/>
              </w:rPr>
            </w:pPr>
            <w:r w:rsidRPr="003D14A7">
              <w:rPr>
                <w:rFonts w:ascii="Arial Narrow" w:hAnsi="Arial Narrow"/>
                <w:b/>
                <w:color w:val="FFFFFF"/>
                <w:sz w:val="20"/>
              </w:rPr>
              <w:t>netýka sa</w:t>
            </w:r>
          </w:p>
        </w:tc>
        <w:tc>
          <w:tcPr>
            <w:tcW w:w="1776" w:type="dxa"/>
            <w:shd w:val="clear" w:color="auto" w:fill="60497A"/>
            <w:vAlign w:val="center"/>
            <w:hideMark/>
          </w:tcPr>
          <w:p w14:paraId="2691A130" w14:textId="765C525A" w:rsidR="008400CF" w:rsidRPr="00F426CF" w:rsidRDefault="008400CF" w:rsidP="00F67F37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Poznámka</w:t>
            </w:r>
            <w:r w:rsidR="006D7D48" w:rsidRP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fldChar w:fldCharType="begin"/>
            </w:r>
            <w:r w:rsidR="006D7D48" w:rsidRP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instrText xml:space="preserve"> NOTEREF _Ref65827975 \h </w:instrText>
            </w:r>
            <w:r w:rsid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instrText xml:space="preserve"> \* MERGEFORMAT </w:instrText>
            </w:r>
            <w:r w:rsidR="006D7D48" w:rsidRP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</w:r>
            <w:r w:rsidR="006D7D48" w:rsidRP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fldChar w:fldCharType="separate"/>
            </w:r>
            <w:r w:rsidR="005F1B2F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t>7</w:t>
            </w:r>
            <w:r w:rsidR="006D7D48" w:rsidRP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fldChar w:fldCharType="end"/>
            </w:r>
          </w:p>
        </w:tc>
      </w:tr>
      <w:tr w:rsidR="00795E2B" w:rsidRPr="00F426CF" w14:paraId="411D06C2" w14:textId="77777777" w:rsidTr="00795E2B">
        <w:trPr>
          <w:gridAfter w:val="1"/>
          <w:wAfter w:w="8" w:type="dxa"/>
          <w:trHeight w:val="300"/>
        </w:trPr>
        <w:tc>
          <w:tcPr>
            <w:tcW w:w="1050" w:type="dxa"/>
            <w:shd w:val="clear" w:color="auto" w:fill="B1A0C7"/>
            <w:vAlign w:val="center"/>
            <w:hideMark/>
          </w:tcPr>
          <w:p w14:paraId="52EE833A" w14:textId="77777777" w:rsidR="008400CF" w:rsidRPr="003D14A7" w:rsidRDefault="008400CF" w:rsidP="008400CF">
            <w:pPr>
              <w:jc w:val="center"/>
              <w:rPr>
                <w:b/>
                <w:color w:val="000000"/>
                <w:sz w:val="20"/>
              </w:rPr>
            </w:pPr>
            <w:r w:rsidRPr="003D14A7">
              <w:rPr>
                <w:b/>
                <w:color w:val="000000"/>
                <w:sz w:val="20"/>
              </w:rPr>
              <w:t>4C.1</w:t>
            </w:r>
          </w:p>
        </w:tc>
        <w:tc>
          <w:tcPr>
            <w:tcW w:w="4111" w:type="dxa"/>
            <w:gridSpan w:val="3"/>
            <w:shd w:val="clear" w:color="auto" w:fill="B1A0C7"/>
            <w:vAlign w:val="center"/>
            <w:hideMark/>
          </w:tcPr>
          <w:p w14:paraId="232D2F8C" w14:textId="77777777" w:rsidR="008400CF" w:rsidRPr="003D14A7" w:rsidRDefault="008400CF" w:rsidP="008400CF">
            <w:pPr>
              <w:rPr>
                <w:b/>
                <w:color w:val="000000"/>
                <w:sz w:val="20"/>
              </w:rPr>
            </w:pPr>
            <w:r w:rsidRPr="003D14A7">
              <w:rPr>
                <w:b/>
                <w:color w:val="000000"/>
                <w:sz w:val="20"/>
              </w:rPr>
              <w:t>Všeobecné otázky</w:t>
            </w:r>
          </w:p>
        </w:tc>
        <w:tc>
          <w:tcPr>
            <w:tcW w:w="567" w:type="dxa"/>
            <w:shd w:val="clear" w:color="auto" w:fill="B1A0C7"/>
            <w:vAlign w:val="center"/>
            <w:hideMark/>
          </w:tcPr>
          <w:p w14:paraId="1785E1C8" w14:textId="77777777" w:rsidR="008400CF" w:rsidRPr="00F426CF" w:rsidRDefault="008400CF" w:rsidP="008400C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auto" w:fill="B1A0C7"/>
            <w:vAlign w:val="center"/>
            <w:hideMark/>
          </w:tcPr>
          <w:p w14:paraId="063379EB" w14:textId="77777777" w:rsidR="008400CF" w:rsidRPr="00F426CF" w:rsidRDefault="008400CF" w:rsidP="008400C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8" w:type="dxa"/>
            <w:shd w:val="clear" w:color="auto" w:fill="B1A0C7"/>
            <w:vAlign w:val="center"/>
            <w:hideMark/>
          </w:tcPr>
          <w:p w14:paraId="7FD8F20D" w14:textId="77777777" w:rsidR="008400CF" w:rsidRPr="00F426CF" w:rsidRDefault="008400CF" w:rsidP="008400C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76" w:type="dxa"/>
            <w:shd w:val="clear" w:color="auto" w:fill="B1A0C7"/>
            <w:vAlign w:val="center"/>
            <w:hideMark/>
          </w:tcPr>
          <w:p w14:paraId="40CADA14" w14:textId="77777777" w:rsidR="008400CF" w:rsidRPr="00F426CF" w:rsidRDefault="008400CF" w:rsidP="008400C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106A4D" w:rsidRPr="00F426CF" w14:paraId="0D18DFB1" w14:textId="77777777" w:rsidTr="00795E2B">
        <w:trPr>
          <w:gridAfter w:val="1"/>
          <w:wAfter w:w="8" w:type="dxa"/>
          <w:trHeight w:val="300"/>
        </w:trPr>
        <w:tc>
          <w:tcPr>
            <w:tcW w:w="1050" w:type="dxa"/>
            <w:vAlign w:val="center"/>
            <w:hideMark/>
          </w:tcPr>
          <w:p w14:paraId="4CCFD137" w14:textId="77777777" w:rsidR="008841E6" w:rsidRPr="003D14A7" w:rsidRDefault="008841E6" w:rsidP="008841E6">
            <w:pPr>
              <w:jc w:val="center"/>
              <w:rPr>
                <w:color w:val="000000"/>
                <w:sz w:val="18"/>
              </w:rPr>
            </w:pPr>
            <w:r w:rsidRPr="003D14A7">
              <w:rPr>
                <w:color w:val="000000"/>
                <w:sz w:val="18"/>
              </w:rPr>
              <w:t>4C.1.1</w:t>
            </w:r>
          </w:p>
        </w:tc>
        <w:tc>
          <w:tcPr>
            <w:tcW w:w="4111" w:type="dxa"/>
            <w:gridSpan w:val="3"/>
            <w:vAlign w:val="center"/>
            <w:hideMark/>
          </w:tcPr>
          <w:p w14:paraId="61B506BF" w14:textId="41B79A1A" w:rsidR="008841E6" w:rsidRPr="00F426CF" w:rsidRDefault="008841E6" w:rsidP="00790CA5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Je identifikácia prijímateľa/partnera a projektu zhodná s údajmi v</w:t>
            </w:r>
            <w:r>
              <w:rPr>
                <w:color w:val="000000"/>
                <w:sz w:val="20"/>
                <w:szCs w:val="20"/>
              </w:rPr>
              <w:t> Zmluv</w:t>
            </w:r>
            <w:r w:rsidRPr="00F426CF">
              <w:rPr>
                <w:color w:val="000000"/>
                <w:sz w:val="20"/>
                <w:szCs w:val="20"/>
              </w:rPr>
              <w:t>e</w:t>
            </w:r>
            <w:r>
              <w:rPr>
                <w:color w:val="000000"/>
                <w:sz w:val="20"/>
                <w:szCs w:val="20"/>
              </w:rPr>
              <w:t xml:space="preserve"> o NFP</w:t>
            </w:r>
            <w:r w:rsidRPr="00F426CF">
              <w:rPr>
                <w:color w:val="000000"/>
                <w:sz w:val="20"/>
                <w:szCs w:val="20"/>
              </w:rPr>
              <w:t>?</w:t>
            </w:r>
            <w:r w:rsidR="00790CA5" w:rsidRPr="00790CA5">
              <w:rPr>
                <w:color w:val="000000"/>
                <w:sz w:val="20"/>
                <w:szCs w:val="20"/>
                <w:vertAlign w:val="superscript"/>
              </w:rPr>
              <w:fldChar w:fldCharType="begin"/>
            </w:r>
            <w:r w:rsidR="00790CA5" w:rsidRPr="00790CA5">
              <w:rPr>
                <w:color w:val="000000"/>
                <w:sz w:val="20"/>
                <w:szCs w:val="20"/>
                <w:vertAlign w:val="superscript"/>
              </w:rPr>
              <w:instrText xml:space="preserve"> NOTEREF _Ref68861266 \h </w:instrText>
            </w:r>
            <w:r w:rsidR="00790CA5">
              <w:rPr>
                <w:color w:val="000000"/>
                <w:sz w:val="20"/>
                <w:szCs w:val="20"/>
                <w:vertAlign w:val="superscript"/>
              </w:rPr>
              <w:instrText xml:space="preserve"> \* MERGEFORMAT </w:instrText>
            </w:r>
            <w:r w:rsidR="00790CA5" w:rsidRPr="00790CA5">
              <w:rPr>
                <w:color w:val="000000"/>
                <w:sz w:val="20"/>
                <w:szCs w:val="20"/>
                <w:vertAlign w:val="superscript"/>
              </w:rPr>
            </w:r>
            <w:r w:rsidR="00790CA5" w:rsidRPr="00790CA5">
              <w:rPr>
                <w:color w:val="000000"/>
                <w:sz w:val="20"/>
                <w:szCs w:val="20"/>
                <w:vertAlign w:val="superscript"/>
              </w:rPr>
              <w:fldChar w:fldCharType="separate"/>
            </w:r>
            <w:r w:rsidR="00925AF2">
              <w:rPr>
                <w:color w:val="000000"/>
                <w:sz w:val="20"/>
                <w:szCs w:val="20"/>
                <w:vertAlign w:val="superscript"/>
              </w:rPr>
              <w:t>9</w:t>
            </w:r>
            <w:r w:rsidR="00790CA5" w:rsidRPr="00790CA5">
              <w:rPr>
                <w:color w:val="000000"/>
                <w:sz w:val="20"/>
                <w:szCs w:val="20"/>
                <w:vertAlign w:val="superscript"/>
              </w:rPr>
              <w:fldChar w:fldCharType="end"/>
            </w:r>
            <w:r w:rsidRPr="00770B52">
              <w:rPr>
                <w:sz w:val="20"/>
                <w:szCs w:val="20"/>
              </w:rPr>
              <w:t xml:space="preserve">  </w:t>
            </w:r>
          </w:p>
        </w:tc>
        <w:tc>
          <w:tcPr>
            <w:tcW w:w="567" w:type="dxa"/>
            <w:vAlign w:val="center"/>
            <w:hideMark/>
          </w:tcPr>
          <w:p w14:paraId="78D0BA1B" w14:textId="77777777" w:rsidR="008841E6" w:rsidRPr="00F426CF" w:rsidRDefault="008841E6" w:rsidP="008841E6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7A808D26" w14:textId="77777777" w:rsidR="008841E6" w:rsidRPr="00F426CF" w:rsidRDefault="008841E6" w:rsidP="008841E6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center"/>
            <w:hideMark/>
          </w:tcPr>
          <w:p w14:paraId="30B3E803" w14:textId="77777777" w:rsidR="008841E6" w:rsidRPr="00F426CF" w:rsidRDefault="008841E6" w:rsidP="008841E6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76" w:type="dxa"/>
          </w:tcPr>
          <w:p w14:paraId="00D882A7" w14:textId="5297A4AD" w:rsidR="008841E6" w:rsidRPr="00F426CF" w:rsidRDefault="008841E6" w:rsidP="003D14A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106A4D" w:rsidRPr="00F426CF" w14:paraId="3F165D8B" w14:textId="77777777" w:rsidTr="00795E2B">
        <w:trPr>
          <w:gridAfter w:val="1"/>
          <w:wAfter w:w="8" w:type="dxa"/>
          <w:trHeight w:val="510"/>
        </w:trPr>
        <w:tc>
          <w:tcPr>
            <w:tcW w:w="1050" w:type="dxa"/>
            <w:vAlign w:val="center"/>
            <w:hideMark/>
          </w:tcPr>
          <w:p w14:paraId="13912BB1" w14:textId="77777777" w:rsidR="008841E6" w:rsidRPr="003D14A7" w:rsidRDefault="008841E6" w:rsidP="008841E6">
            <w:pPr>
              <w:jc w:val="center"/>
              <w:rPr>
                <w:color w:val="000000"/>
                <w:sz w:val="18"/>
              </w:rPr>
            </w:pPr>
            <w:r w:rsidRPr="003D14A7">
              <w:rPr>
                <w:color w:val="000000"/>
                <w:sz w:val="18"/>
              </w:rPr>
              <w:t>4C.1.2</w:t>
            </w:r>
          </w:p>
        </w:tc>
        <w:tc>
          <w:tcPr>
            <w:tcW w:w="4111" w:type="dxa"/>
            <w:gridSpan w:val="3"/>
            <w:vAlign w:val="center"/>
            <w:hideMark/>
          </w:tcPr>
          <w:p w14:paraId="522FAE46" w14:textId="7A9195F8" w:rsidR="008841E6" w:rsidRPr="00F00D53" w:rsidRDefault="008841E6" w:rsidP="00790CA5">
            <w:pPr>
              <w:jc w:val="both"/>
              <w:rPr>
                <w:color w:val="000000"/>
                <w:sz w:val="20"/>
                <w:szCs w:val="20"/>
              </w:rPr>
            </w:pPr>
            <w:r w:rsidRPr="00F00D53">
              <w:rPr>
                <w:color w:val="000000"/>
                <w:sz w:val="20"/>
                <w:szCs w:val="20"/>
              </w:rPr>
              <w:t>Je identifikačný údaj banky a číslo účtu vo forme IBAN zhodný s údajmi v Zmluve o NFP v platnom znení?</w:t>
            </w:r>
            <w:r w:rsidR="00790CA5" w:rsidRPr="00790CA5">
              <w:rPr>
                <w:color w:val="000000"/>
                <w:sz w:val="20"/>
                <w:szCs w:val="20"/>
                <w:vertAlign w:val="superscript"/>
              </w:rPr>
              <w:fldChar w:fldCharType="begin"/>
            </w:r>
            <w:r w:rsidR="00790CA5" w:rsidRPr="00790CA5">
              <w:rPr>
                <w:color w:val="000000"/>
                <w:sz w:val="20"/>
                <w:szCs w:val="20"/>
                <w:vertAlign w:val="superscript"/>
              </w:rPr>
              <w:instrText xml:space="preserve"> NOTEREF _Ref68861266 \h </w:instrText>
            </w:r>
            <w:r w:rsidR="00790CA5">
              <w:rPr>
                <w:color w:val="000000"/>
                <w:sz w:val="20"/>
                <w:szCs w:val="20"/>
                <w:vertAlign w:val="superscript"/>
              </w:rPr>
              <w:instrText xml:space="preserve"> \* MERGEFORMAT </w:instrText>
            </w:r>
            <w:r w:rsidR="00790CA5" w:rsidRPr="00790CA5">
              <w:rPr>
                <w:color w:val="000000"/>
                <w:sz w:val="20"/>
                <w:szCs w:val="20"/>
                <w:vertAlign w:val="superscript"/>
              </w:rPr>
            </w:r>
            <w:r w:rsidR="00790CA5" w:rsidRPr="00790CA5">
              <w:rPr>
                <w:color w:val="000000"/>
                <w:sz w:val="20"/>
                <w:szCs w:val="20"/>
                <w:vertAlign w:val="superscript"/>
              </w:rPr>
              <w:fldChar w:fldCharType="separate"/>
            </w:r>
            <w:r w:rsidR="00925AF2">
              <w:rPr>
                <w:color w:val="000000"/>
                <w:sz w:val="20"/>
                <w:szCs w:val="20"/>
                <w:vertAlign w:val="superscript"/>
              </w:rPr>
              <w:t>9</w:t>
            </w:r>
            <w:r w:rsidR="00790CA5" w:rsidRPr="00790CA5">
              <w:rPr>
                <w:color w:val="000000"/>
                <w:sz w:val="20"/>
                <w:szCs w:val="20"/>
                <w:vertAlign w:val="superscript"/>
              </w:rPr>
              <w:fldChar w:fldCharType="end"/>
            </w:r>
            <w:r w:rsidRPr="003D14A7">
              <w:rPr>
                <w:sz w:val="20"/>
                <w:vertAlign w:val="superscript"/>
              </w:rPr>
              <w:t xml:space="preserve"> </w:t>
            </w:r>
          </w:p>
        </w:tc>
        <w:tc>
          <w:tcPr>
            <w:tcW w:w="567" w:type="dxa"/>
            <w:vAlign w:val="center"/>
            <w:hideMark/>
          </w:tcPr>
          <w:p w14:paraId="0A3D9D1F" w14:textId="77777777" w:rsidR="008841E6" w:rsidRPr="00F426CF" w:rsidRDefault="008841E6" w:rsidP="008841E6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78C1566C" w14:textId="77777777" w:rsidR="008841E6" w:rsidRPr="00F426CF" w:rsidRDefault="008841E6" w:rsidP="008841E6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center"/>
            <w:hideMark/>
          </w:tcPr>
          <w:p w14:paraId="2C1D54DD" w14:textId="77777777" w:rsidR="008841E6" w:rsidRPr="00F426CF" w:rsidRDefault="008841E6" w:rsidP="008841E6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76" w:type="dxa"/>
          </w:tcPr>
          <w:p w14:paraId="7C4D5DDA" w14:textId="5DE1CDFE" w:rsidR="008841E6" w:rsidRPr="00F426CF" w:rsidRDefault="008841E6" w:rsidP="003D14A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8841E6" w:rsidRPr="00F426CF" w14:paraId="3FD02E46" w14:textId="77777777" w:rsidTr="003D14A7">
        <w:trPr>
          <w:gridAfter w:val="1"/>
          <w:wAfter w:w="8" w:type="dxa"/>
          <w:trHeight w:val="510"/>
        </w:trPr>
        <w:tc>
          <w:tcPr>
            <w:tcW w:w="1050" w:type="dxa"/>
            <w:vAlign w:val="center"/>
          </w:tcPr>
          <w:p w14:paraId="0D67466C" w14:textId="77777777" w:rsidR="008841E6" w:rsidRPr="003D14A7" w:rsidRDefault="008841E6" w:rsidP="008841E6">
            <w:pPr>
              <w:jc w:val="center"/>
              <w:rPr>
                <w:color w:val="000000"/>
                <w:sz w:val="18"/>
              </w:rPr>
            </w:pPr>
            <w:r w:rsidRPr="003D14A7">
              <w:rPr>
                <w:color w:val="000000"/>
                <w:sz w:val="18"/>
              </w:rPr>
              <w:t>4C.1.3</w:t>
            </w:r>
          </w:p>
        </w:tc>
        <w:tc>
          <w:tcPr>
            <w:tcW w:w="4111" w:type="dxa"/>
            <w:gridSpan w:val="3"/>
            <w:vAlign w:val="center"/>
          </w:tcPr>
          <w:p w14:paraId="77493AF1" w14:textId="194853E9" w:rsidR="008841E6" w:rsidRPr="002243C7" w:rsidRDefault="008841E6" w:rsidP="008841E6">
            <w:pPr>
              <w:pStyle w:val="Default"/>
              <w:jc w:val="both"/>
              <w:rPr>
                <w:rFonts w:ascii="Times New Roman" w:hAnsi="Times New Roman"/>
                <w:sz w:val="20"/>
              </w:rPr>
            </w:pPr>
            <w:r w:rsidRPr="008D2812">
              <w:rPr>
                <w:rFonts w:ascii="Times New Roman" w:hAnsi="Times New Roman" w:cs="Times New Roman"/>
                <w:sz w:val="20"/>
                <w:szCs w:val="20"/>
                <w:lang w:eastAsia="sk-SK"/>
              </w:rPr>
              <w:t>Spĺňa prijímateľ podmienk</w:t>
            </w:r>
            <w:r>
              <w:rPr>
                <w:rFonts w:ascii="Times New Roman" w:hAnsi="Times New Roman" w:cs="Times New Roman"/>
                <w:sz w:val="20"/>
                <w:szCs w:val="20"/>
                <w:lang w:eastAsia="sk-SK"/>
              </w:rPr>
              <w:t>u</w:t>
            </w:r>
            <w:r w:rsidRPr="008D2812">
              <w:rPr>
                <w:rFonts w:ascii="Times New Roman" w:hAnsi="Times New Roman" w:cs="Times New Roman"/>
                <w:sz w:val="20"/>
                <w:szCs w:val="20"/>
                <w:lang w:eastAsia="sk-SK"/>
              </w:rPr>
              <w:t xml:space="preserve"> k poskytnutiu príspevku byť zapísaný v registri partnerov verejného sektora podľa z. č. 315/2016 Z. z. v znení nesk. predpisov?</w:t>
            </w:r>
          </w:p>
        </w:tc>
        <w:tc>
          <w:tcPr>
            <w:tcW w:w="567" w:type="dxa"/>
            <w:vAlign w:val="center"/>
          </w:tcPr>
          <w:p w14:paraId="4F673226" w14:textId="06C7DF46" w:rsidR="008841E6" w:rsidRPr="00F426CF" w:rsidRDefault="008841E6" w:rsidP="008841E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44FBCCB9" w14:textId="3CCD3ACD" w:rsidR="008841E6" w:rsidRPr="00F426CF" w:rsidRDefault="008841E6" w:rsidP="008841E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14:paraId="0AE9A4C9" w14:textId="2855910F" w:rsidR="008841E6" w:rsidRPr="00F426CF" w:rsidRDefault="008841E6" w:rsidP="008841E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76" w:type="dxa"/>
          </w:tcPr>
          <w:p w14:paraId="406362C0" w14:textId="750AD010" w:rsidR="008841E6" w:rsidRPr="00F426CF" w:rsidRDefault="008841E6" w:rsidP="003D14A7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106A4D" w:rsidRPr="00F426CF" w14:paraId="145932F3" w14:textId="77777777" w:rsidTr="00795E2B">
        <w:trPr>
          <w:gridAfter w:val="1"/>
          <w:wAfter w:w="8" w:type="dxa"/>
          <w:trHeight w:val="510"/>
        </w:trPr>
        <w:tc>
          <w:tcPr>
            <w:tcW w:w="1050" w:type="dxa"/>
            <w:vAlign w:val="center"/>
            <w:hideMark/>
          </w:tcPr>
          <w:p w14:paraId="4E21C4E1" w14:textId="77777777" w:rsidR="008841E6" w:rsidRPr="003D14A7" w:rsidRDefault="008841E6" w:rsidP="008841E6">
            <w:pPr>
              <w:jc w:val="center"/>
              <w:rPr>
                <w:color w:val="000000"/>
                <w:sz w:val="18"/>
              </w:rPr>
            </w:pPr>
            <w:r w:rsidRPr="003D14A7">
              <w:rPr>
                <w:color w:val="000000"/>
                <w:sz w:val="18"/>
              </w:rPr>
              <w:t>4C.1.4</w:t>
            </w:r>
          </w:p>
        </w:tc>
        <w:tc>
          <w:tcPr>
            <w:tcW w:w="4111" w:type="dxa"/>
            <w:gridSpan w:val="3"/>
            <w:vAlign w:val="center"/>
            <w:hideMark/>
          </w:tcPr>
          <w:p w14:paraId="4BEEE913" w14:textId="0DCCE84E" w:rsidR="008841E6" w:rsidRPr="00F426CF" w:rsidRDefault="008841E6" w:rsidP="008841E6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Sú deklarované výdavky oprávnené vzhľadom na časovú oprávnenosť uvedenú v zmysle </w:t>
            </w:r>
            <w:r>
              <w:rPr>
                <w:color w:val="000000"/>
                <w:sz w:val="20"/>
                <w:szCs w:val="20"/>
              </w:rPr>
              <w:t>Zmluv</w:t>
            </w:r>
            <w:r w:rsidRPr="00F426CF">
              <w:rPr>
                <w:color w:val="000000"/>
                <w:sz w:val="20"/>
                <w:szCs w:val="20"/>
              </w:rPr>
              <w:t>y</w:t>
            </w:r>
            <w:r>
              <w:rPr>
                <w:color w:val="000000"/>
                <w:sz w:val="20"/>
                <w:szCs w:val="20"/>
              </w:rPr>
              <w:t xml:space="preserve"> o NFP</w:t>
            </w:r>
            <w:r w:rsidRPr="00F426CF">
              <w:rPr>
                <w:color w:val="000000"/>
                <w:sz w:val="20"/>
                <w:szCs w:val="20"/>
              </w:rPr>
              <w:t>?</w:t>
            </w:r>
          </w:p>
        </w:tc>
        <w:tc>
          <w:tcPr>
            <w:tcW w:w="567" w:type="dxa"/>
            <w:vAlign w:val="center"/>
            <w:hideMark/>
          </w:tcPr>
          <w:p w14:paraId="277068D4" w14:textId="77777777" w:rsidR="008841E6" w:rsidRPr="00F426CF" w:rsidRDefault="008841E6" w:rsidP="008841E6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1E724836" w14:textId="77777777" w:rsidR="008841E6" w:rsidRPr="00F426CF" w:rsidRDefault="008841E6" w:rsidP="008841E6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center"/>
            <w:hideMark/>
          </w:tcPr>
          <w:p w14:paraId="21490620" w14:textId="77777777" w:rsidR="008841E6" w:rsidRPr="00F426CF" w:rsidRDefault="008841E6" w:rsidP="008841E6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76" w:type="dxa"/>
          </w:tcPr>
          <w:p w14:paraId="097CD08C" w14:textId="451A38A4" w:rsidR="008841E6" w:rsidRPr="00F426CF" w:rsidRDefault="008841E6" w:rsidP="003D14A7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106A4D" w:rsidRPr="00F426CF" w14:paraId="06B31990" w14:textId="77777777" w:rsidTr="00795E2B">
        <w:trPr>
          <w:gridAfter w:val="1"/>
          <w:wAfter w:w="8" w:type="dxa"/>
          <w:trHeight w:val="300"/>
        </w:trPr>
        <w:tc>
          <w:tcPr>
            <w:tcW w:w="1050" w:type="dxa"/>
            <w:vAlign w:val="center"/>
            <w:hideMark/>
          </w:tcPr>
          <w:p w14:paraId="419A4D21" w14:textId="77777777" w:rsidR="008841E6" w:rsidRPr="003D14A7" w:rsidRDefault="008841E6" w:rsidP="008841E6">
            <w:pPr>
              <w:jc w:val="center"/>
              <w:rPr>
                <w:color w:val="000000"/>
                <w:sz w:val="18"/>
              </w:rPr>
            </w:pPr>
            <w:r w:rsidRPr="003D14A7">
              <w:rPr>
                <w:color w:val="000000"/>
                <w:sz w:val="18"/>
              </w:rPr>
              <w:t>4C.1.5</w:t>
            </w:r>
          </w:p>
        </w:tc>
        <w:tc>
          <w:tcPr>
            <w:tcW w:w="4111" w:type="dxa"/>
            <w:gridSpan w:val="3"/>
            <w:vAlign w:val="center"/>
            <w:hideMark/>
          </w:tcPr>
          <w:p w14:paraId="0723AA04" w14:textId="77777777" w:rsidR="008841E6" w:rsidRPr="00F426CF" w:rsidRDefault="008841E6" w:rsidP="008841E6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Je prijímateľ oprávnený predložiť žiadosť o platbu?</w:t>
            </w:r>
          </w:p>
        </w:tc>
        <w:tc>
          <w:tcPr>
            <w:tcW w:w="567" w:type="dxa"/>
            <w:vAlign w:val="center"/>
            <w:hideMark/>
          </w:tcPr>
          <w:p w14:paraId="7E3E2122" w14:textId="77777777" w:rsidR="008841E6" w:rsidRPr="00F426CF" w:rsidRDefault="008841E6" w:rsidP="008841E6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308A12B5" w14:textId="77777777" w:rsidR="008841E6" w:rsidRPr="00F426CF" w:rsidRDefault="008841E6" w:rsidP="008841E6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center"/>
            <w:hideMark/>
          </w:tcPr>
          <w:p w14:paraId="3BFC7F3F" w14:textId="77777777" w:rsidR="008841E6" w:rsidRPr="00F426CF" w:rsidRDefault="008841E6" w:rsidP="008841E6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76" w:type="dxa"/>
          </w:tcPr>
          <w:p w14:paraId="60AA7764" w14:textId="3499A1DD" w:rsidR="008841E6" w:rsidRPr="00F426CF" w:rsidRDefault="008841E6" w:rsidP="003D14A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030473" w:rsidRPr="00F426CF" w14:paraId="6C128F39" w14:textId="77777777" w:rsidTr="003D14A7">
        <w:trPr>
          <w:gridAfter w:val="1"/>
          <w:wAfter w:w="8" w:type="dxa"/>
          <w:trHeight w:val="300"/>
        </w:trPr>
        <w:tc>
          <w:tcPr>
            <w:tcW w:w="1050" w:type="dxa"/>
            <w:vAlign w:val="center"/>
          </w:tcPr>
          <w:p w14:paraId="5707F153" w14:textId="77777777" w:rsidR="00030473" w:rsidRPr="003D14A7" w:rsidRDefault="00030473" w:rsidP="00030473">
            <w:pPr>
              <w:jc w:val="center"/>
              <w:rPr>
                <w:color w:val="000000"/>
                <w:sz w:val="18"/>
              </w:rPr>
            </w:pPr>
            <w:r w:rsidRPr="003D14A7">
              <w:rPr>
                <w:color w:val="000000"/>
                <w:sz w:val="18"/>
              </w:rPr>
              <w:lastRenderedPageBreak/>
              <w:t>4C.1.6</w:t>
            </w:r>
          </w:p>
        </w:tc>
        <w:tc>
          <w:tcPr>
            <w:tcW w:w="4111" w:type="dxa"/>
            <w:gridSpan w:val="3"/>
            <w:vAlign w:val="center"/>
          </w:tcPr>
          <w:p w14:paraId="3A00962F" w14:textId="6906A81C" w:rsidR="00030473" w:rsidRPr="00F426CF" w:rsidRDefault="00030473" w:rsidP="00030473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S</w:t>
            </w:r>
            <w:r>
              <w:rPr>
                <w:color w:val="000000"/>
                <w:sz w:val="20"/>
                <w:szCs w:val="20"/>
              </w:rPr>
              <w:t xml:space="preserve">ú </w:t>
            </w:r>
            <w:r w:rsidRPr="00F426CF">
              <w:rPr>
                <w:color w:val="000000"/>
                <w:sz w:val="20"/>
                <w:szCs w:val="20"/>
              </w:rPr>
              <w:t xml:space="preserve">deklarované výdavky doložené dokladom o úhrade? </w:t>
            </w:r>
          </w:p>
        </w:tc>
        <w:tc>
          <w:tcPr>
            <w:tcW w:w="567" w:type="dxa"/>
            <w:vAlign w:val="center"/>
          </w:tcPr>
          <w:p w14:paraId="438E64A3" w14:textId="1391A5F1" w:rsidR="00030473" w:rsidRPr="00F426CF" w:rsidRDefault="00030473" w:rsidP="00030473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</w:tcPr>
          <w:p w14:paraId="48B799B4" w14:textId="5597C6E5" w:rsidR="00030473" w:rsidRPr="00F426CF" w:rsidRDefault="00030473" w:rsidP="00030473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center"/>
          </w:tcPr>
          <w:p w14:paraId="46907C16" w14:textId="3AB62FCF" w:rsidR="00030473" w:rsidRPr="00F426CF" w:rsidRDefault="00030473" w:rsidP="00030473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76" w:type="dxa"/>
            <w:vAlign w:val="center"/>
          </w:tcPr>
          <w:p w14:paraId="2FF52ED6" w14:textId="36674E67" w:rsidR="00030473" w:rsidRPr="00F426CF" w:rsidRDefault="00030473" w:rsidP="003D14A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030473" w:rsidRPr="00F426CF" w14:paraId="09A10217" w14:textId="77777777" w:rsidTr="003D14A7">
        <w:trPr>
          <w:gridAfter w:val="1"/>
          <w:wAfter w:w="8" w:type="dxa"/>
          <w:trHeight w:val="300"/>
        </w:trPr>
        <w:tc>
          <w:tcPr>
            <w:tcW w:w="1050" w:type="dxa"/>
            <w:vAlign w:val="center"/>
          </w:tcPr>
          <w:p w14:paraId="7328E21A" w14:textId="77777777" w:rsidR="00030473" w:rsidRPr="003D14A7" w:rsidRDefault="00030473" w:rsidP="00030473">
            <w:pPr>
              <w:jc w:val="center"/>
              <w:rPr>
                <w:color w:val="000000"/>
                <w:sz w:val="18"/>
              </w:rPr>
            </w:pPr>
            <w:r w:rsidRPr="003D14A7">
              <w:rPr>
                <w:color w:val="000000"/>
                <w:sz w:val="18"/>
              </w:rPr>
              <w:t>4.C.1.7</w:t>
            </w:r>
          </w:p>
        </w:tc>
        <w:tc>
          <w:tcPr>
            <w:tcW w:w="4111" w:type="dxa"/>
            <w:gridSpan w:val="3"/>
            <w:vAlign w:val="center"/>
          </w:tcPr>
          <w:p w14:paraId="0A5EA9D7" w14:textId="79053AE7" w:rsidR="00030473" w:rsidRDefault="00030473" w:rsidP="00030473">
            <w:pPr>
              <w:rPr>
                <w:ins w:id="61" w:author="Autor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Bolo zohľadnené zníženie oprávnených výdavkov z dôvodu udelenej finančnej opravy k VO, resp. z dôvodu iných neoprávnených výdavkov vyplývajúcich z kontroly/auditu/overovania?</w:t>
            </w:r>
          </w:p>
          <w:p w14:paraId="372D05A5" w14:textId="35366EBE" w:rsidR="00030473" w:rsidRPr="00F426CF" w:rsidRDefault="007D2CE6" w:rsidP="00030473">
            <w:pPr>
              <w:rPr>
                <w:color w:val="000000"/>
                <w:sz w:val="20"/>
                <w:szCs w:val="20"/>
              </w:rPr>
            </w:pPr>
            <w:moveToRangeStart w:id="62" w:author="Autor" w:name="move115774447"/>
            <w:moveTo w:id="63" w:author="Autor">
              <w:r>
                <w:rPr>
                  <w:bCs/>
                  <w:color w:val="000000"/>
                  <w:sz w:val="16"/>
                  <w:szCs w:val="16"/>
                </w:rPr>
                <w:t>U</w:t>
              </w:r>
              <w:r w:rsidRPr="00640099">
                <w:rPr>
                  <w:bCs/>
                  <w:color w:val="000000"/>
                  <w:sz w:val="16"/>
                  <w:szCs w:val="16"/>
                </w:rPr>
                <w:t>v</w:t>
              </w:r>
              <w:r>
                <w:rPr>
                  <w:bCs/>
                  <w:color w:val="000000"/>
                  <w:sz w:val="16"/>
                  <w:szCs w:val="16"/>
                </w:rPr>
                <w:t>iesť,</w:t>
              </w:r>
              <w:r w:rsidRPr="00640099">
                <w:rPr>
                  <w:bCs/>
                  <w:color w:val="000000"/>
                  <w:sz w:val="16"/>
                  <w:szCs w:val="16"/>
                </w:rPr>
                <w:t xml:space="preserve"> </w:t>
              </w:r>
              <w:r>
                <w:rPr>
                  <w:bCs/>
                  <w:color w:val="000000"/>
                  <w:sz w:val="16"/>
                  <w:szCs w:val="16"/>
                </w:rPr>
                <w:t xml:space="preserve">či </w:t>
              </w:r>
              <w:r w:rsidRPr="00640099">
                <w:rPr>
                  <w:bCs/>
                  <w:color w:val="000000"/>
                  <w:sz w:val="16"/>
                  <w:szCs w:val="16"/>
                </w:rPr>
                <w:t xml:space="preserve">konkrétny audit/kontrola/certifikačné overovanie </w:t>
              </w:r>
              <w:r>
                <w:rPr>
                  <w:bCs/>
                  <w:color w:val="000000"/>
                  <w:sz w:val="16"/>
                  <w:szCs w:val="16"/>
                </w:rPr>
                <w:t xml:space="preserve">identifikoval zistenie na projekte a či uvedené zistenie má vplyv na výdavky v ŽoP (uviesť informáciu ak aj nemá vplyv) V prípade zistenia k VO uviesť </w:t>
              </w:r>
              <w:r w:rsidRPr="00640099">
                <w:rPr>
                  <w:bCs/>
                  <w:color w:val="000000"/>
                  <w:sz w:val="16"/>
                  <w:szCs w:val="16"/>
                </w:rPr>
                <w:t>kód a názov verejného obstarávania</w:t>
              </w:r>
              <w:r>
                <w:rPr>
                  <w:bCs/>
                  <w:color w:val="000000"/>
                  <w:sz w:val="16"/>
                  <w:szCs w:val="16"/>
                </w:rPr>
                <w:t xml:space="preserve">, či sú výdavky z uvedeného VO zaradené do ŽoP, a ak áno, uviesť uplatnenie percentuálnej sadzby, a informáciu, či je </w:t>
              </w:r>
              <w:r w:rsidRPr="00640099">
                <w:rPr>
                  <w:bCs/>
                  <w:color w:val="000000"/>
                  <w:sz w:val="16"/>
                  <w:szCs w:val="16"/>
                </w:rPr>
                <w:t xml:space="preserve">finančná oprava </w:t>
              </w:r>
              <w:r>
                <w:rPr>
                  <w:bCs/>
                  <w:color w:val="000000"/>
                  <w:sz w:val="16"/>
                  <w:szCs w:val="16"/>
                </w:rPr>
                <w:t>p</w:t>
              </w:r>
              <w:r w:rsidRPr="00640099">
                <w:rPr>
                  <w:bCs/>
                  <w:color w:val="000000"/>
                  <w:sz w:val="16"/>
                  <w:szCs w:val="16"/>
                </w:rPr>
                <w:t>otvrdená/ne</w:t>
              </w:r>
              <w:r>
                <w:rPr>
                  <w:bCs/>
                  <w:color w:val="000000"/>
                  <w:sz w:val="16"/>
                  <w:szCs w:val="16"/>
                </w:rPr>
                <w:t>-</w:t>
              </w:r>
              <w:r w:rsidRPr="00640099">
                <w:rPr>
                  <w:bCs/>
                  <w:color w:val="000000"/>
                  <w:sz w:val="16"/>
                  <w:szCs w:val="16"/>
                </w:rPr>
                <w:t>potvrdená. V prípade, že bola finančná oprava zohľadnená pri poskytnutí predfinancovania RO/SO uvedie identifikáciu predmetnej ŽoP. V prípade, že nepotvrdenú finančnú opravu RO/SO neupla</w:t>
              </w:r>
              <w:r>
                <w:rPr>
                  <w:bCs/>
                  <w:color w:val="000000"/>
                  <w:sz w:val="16"/>
                  <w:szCs w:val="16"/>
                </w:rPr>
                <w:t>t</w:t>
              </w:r>
              <w:r w:rsidRPr="00640099">
                <w:rPr>
                  <w:bCs/>
                  <w:color w:val="000000"/>
                  <w:sz w:val="16"/>
                  <w:szCs w:val="16"/>
                </w:rPr>
                <w:t>nil, je tiež potrebné uviesť predmetné informácie</w:t>
              </w:r>
            </w:moveTo>
            <w:moveToRangeEnd w:id="62"/>
          </w:p>
        </w:tc>
        <w:tc>
          <w:tcPr>
            <w:tcW w:w="567" w:type="dxa"/>
            <w:vAlign w:val="center"/>
          </w:tcPr>
          <w:p w14:paraId="553E690D" w14:textId="77777777" w:rsidR="00030473" w:rsidRPr="00F426CF" w:rsidRDefault="00030473" w:rsidP="0003047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5650F6F5" w14:textId="77777777" w:rsidR="00030473" w:rsidRPr="00F426CF" w:rsidRDefault="00030473" w:rsidP="0003047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14:paraId="7B1EE9AB" w14:textId="77777777" w:rsidR="00030473" w:rsidRPr="00F426CF" w:rsidRDefault="00030473" w:rsidP="0003047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76" w:type="dxa"/>
            <w:vAlign w:val="center"/>
          </w:tcPr>
          <w:p w14:paraId="6BF74F10" w14:textId="680C401C" w:rsidR="00030473" w:rsidRPr="00F426CF" w:rsidRDefault="007D2CE6" w:rsidP="009911B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moveFromRangeStart w:id="64" w:author="Autor" w:name="move115774447"/>
            <w:moveFrom w:id="65" w:author="Autor">
              <w:r>
                <w:rPr>
                  <w:bCs/>
                  <w:color w:val="000000"/>
                  <w:sz w:val="16"/>
                  <w:szCs w:val="16"/>
                </w:rPr>
                <w:t>U</w:t>
              </w:r>
              <w:r w:rsidRPr="00640099">
                <w:rPr>
                  <w:bCs/>
                  <w:color w:val="000000"/>
                  <w:sz w:val="16"/>
                  <w:szCs w:val="16"/>
                </w:rPr>
                <w:t>v</w:t>
              </w:r>
              <w:r>
                <w:rPr>
                  <w:bCs/>
                  <w:color w:val="000000"/>
                  <w:sz w:val="16"/>
                  <w:szCs w:val="16"/>
                </w:rPr>
                <w:t>iesť,</w:t>
              </w:r>
              <w:r w:rsidRPr="00640099">
                <w:rPr>
                  <w:bCs/>
                  <w:color w:val="000000"/>
                  <w:sz w:val="16"/>
                  <w:szCs w:val="16"/>
                </w:rPr>
                <w:t xml:space="preserve"> </w:t>
              </w:r>
              <w:r>
                <w:rPr>
                  <w:bCs/>
                  <w:color w:val="000000"/>
                  <w:sz w:val="16"/>
                  <w:szCs w:val="16"/>
                </w:rPr>
                <w:t xml:space="preserve">či </w:t>
              </w:r>
              <w:r w:rsidRPr="00640099">
                <w:rPr>
                  <w:bCs/>
                  <w:color w:val="000000"/>
                  <w:sz w:val="16"/>
                  <w:szCs w:val="16"/>
                </w:rPr>
                <w:t xml:space="preserve">konkrétny audit/kontrola/certifikačné overovanie </w:t>
              </w:r>
              <w:r>
                <w:rPr>
                  <w:bCs/>
                  <w:color w:val="000000"/>
                  <w:sz w:val="16"/>
                  <w:szCs w:val="16"/>
                </w:rPr>
                <w:t xml:space="preserve">identifikoval zistenie na projekte a či uvedené zistenie má vplyv na výdavky v ŽoP (uviesť informáciu ak aj nemá vplyv) V prípade zistenia k VO uviesť </w:t>
              </w:r>
              <w:r w:rsidRPr="00640099">
                <w:rPr>
                  <w:bCs/>
                  <w:color w:val="000000"/>
                  <w:sz w:val="16"/>
                  <w:szCs w:val="16"/>
                </w:rPr>
                <w:t>kód a názov verejného obstarávania</w:t>
              </w:r>
              <w:r>
                <w:rPr>
                  <w:bCs/>
                  <w:color w:val="000000"/>
                  <w:sz w:val="16"/>
                  <w:szCs w:val="16"/>
                </w:rPr>
                <w:t xml:space="preserve">, či sú výdavky z uvedeného VO zaradené do ŽoP, a ak áno, uviesť uplatnenie percentuálnej sadzby, a informáciu, či je </w:t>
              </w:r>
              <w:r w:rsidRPr="00640099">
                <w:rPr>
                  <w:bCs/>
                  <w:color w:val="000000"/>
                  <w:sz w:val="16"/>
                  <w:szCs w:val="16"/>
                </w:rPr>
                <w:t xml:space="preserve">finančná oprava </w:t>
              </w:r>
              <w:r>
                <w:rPr>
                  <w:bCs/>
                  <w:color w:val="000000"/>
                  <w:sz w:val="16"/>
                  <w:szCs w:val="16"/>
                </w:rPr>
                <w:t>p</w:t>
              </w:r>
              <w:r w:rsidRPr="00640099">
                <w:rPr>
                  <w:bCs/>
                  <w:color w:val="000000"/>
                  <w:sz w:val="16"/>
                  <w:szCs w:val="16"/>
                </w:rPr>
                <w:t>otvrdená/ne</w:t>
              </w:r>
              <w:r>
                <w:rPr>
                  <w:bCs/>
                  <w:color w:val="000000"/>
                  <w:sz w:val="16"/>
                  <w:szCs w:val="16"/>
                </w:rPr>
                <w:t>-</w:t>
              </w:r>
              <w:r w:rsidRPr="00640099">
                <w:rPr>
                  <w:bCs/>
                  <w:color w:val="000000"/>
                  <w:sz w:val="16"/>
                  <w:szCs w:val="16"/>
                </w:rPr>
                <w:t>potvrdená. V prípade, že bola finančná oprava zohľadnená pri poskytnutí predfinancovania RO/SO uvedie identifikáciu predmetnej ŽoP. V prípade, že nepotvrdenú finančnú opravu RO/SO neupla</w:t>
              </w:r>
              <w:r>
                <w:rPr>
                  <w:bCs/>
                  <w:color w:val="000000"/>
                  <w:sz w:val="16"/>
                  <w:szCs w:val="16"/>
                </w:rPr>
                <w:t>t</w:t>
              </w:r>
              <w:r w:rsidRPr="00640099">
                <w:rPr>
                  <w:bCs/>
                  <w:color w:val="000000"/>
                  <w:sz w:val="16"/>
                  <w:szCs w:val="16"/>
                </w:rPr>
                <w:t>nil, je tiež potrebné uviesť predmetné informácie</w:t>
              </w:r>
            </w:moveFrom>
            <w:moveFromRangeEnd w:id="64"/>
            <w:del w:id="66" w:author="Autor">
              <w:r w:rsidR="008400CF" w:rsidRPr="00640099">
                <w:rPr>
                  <w:bCs/>
                  <w:color w:val="000000"/>
                  <w:sz w:val="16"/>
                  <w:szCs w:val="16"/>
                </w:rPr>
                <w:delText>.</w:delText>
              </w:r>
            </w:del>
          </w:p>
        </w:tc>
      </w:tr>
      <w:tr w:rsidR="00B36CBD" w:rsidRPr="00F426CF" w14:paraId="49449C55" w14:textId="77777777" w:rsidTr="003D14A7">
        <w:trPr>
          <w:gridAfter w:val="1"/>
          <w:wAfter w:w="8" w:type="dxa"/>
          <w:trHeight w:val="300"/>
        </w:trPr>
        <w:tc>
          <w:tcPr>
            <w:tcW w:w="1050" w:type="dxa"/>
            <w:vAlign w:val="center"/>
          </w:tcPr>
          <w:p w14:paraId="506DDCDD" w14:textId="77777777" w:rsidR="00B36CBD" w:rsidRPr="003D14A7" w:rsidRDefault="00B36CBD" w:rsidP="00B36CBD">
            <w:pPr>
              <w:jc w:val="center"/>
              <w:rPr>
                <w:color w:val="000000"/>
                <w:sz w:val="18"/>
              </w:rPr>
            </w:pPr>
            <w:r w:rsidRPr="003D14A7">
              <w:rPr>
                <w:color w:val="000000"/>
                <w:sz w:val="18"/>
              </w:rPr>
              <w:t>4.C.1.8</w:t>
            </w:r>
          </w:p>
        </w:tc>
        <w:tc>
          <w:tcPr>
            <w:tcW w:w="4111" w:type="dxa"/>
            <w:gridSpan w:val="3"/>
            <w:vAlign w:val="center"/>
          </w:tcPr>
          <w:p w14:paraId="6E12E5C6" w14:textId="41EE5810" w:rsidR="00B36CBD" w:rsidRDefault="00B36CBD" w:rsidP="00B36CBD">
            <w:pPr>
              <w:jc w:val="both"/>
              <w:rPr>
                <w:color w:val="000000"/>
                <w:sz w:val="20"/>
                <w:szCs w:val="20"/>
              </w:rPr>
            </w:pPr>
            <w:r w:rsidRPr="00685059">
              <w:rPr>
                <w:color w:val="000000"/>
                <w:sz w:val="20"/>
                <w:szCs w:val="20"/>
              </w:rPr>
              <w:t>Uhradil Prijímateľ celú sumu účtovného dokladu dodávateľovi/zhotoviteľovi najneskôr do 5 pracovných dní odo dňa príjmu prostriedkov NFP na účet uvedený v Zmluve o poskytnutí NFP/odo dňa aktivácie rozpočtového opatrenia?</w:t>
            </w:r>
          </w:p>
        </w:tc>
        <w:tc>
          <w:tcPr>
            <w:tcW w:w="567" w:type="dxa"/>
            <w:vAlign w:val="center"/>
          </w:tcPr>
          <w:p w14:paraId="6605D4BD" w14:textId="77777777" w:rsidR="00B36CBD" w:rsidRPr="00F426CF" w:rsidRDefault="00B36CBD" w:rsidP="00B36CB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08BF4196" w14:textId="77777777" w:rsidR="00B36CBD" w:rsidRPr="00F426CF" w:rsidRDefault="00B36CBD" w:rsidP="00B36CB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14:paraId="2C43D2B0" w14:textId="77777777" w:rsidR="00B36CBD" w:rsidRPr="00F426CF" w:rsidRDefault="00B36CBD" w:rsidP="00B36CB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76" w:type="dxa"/>
          </w:tcPr>
          <w:p w14:paraId="40F67072" w14:textId="53C09494" w:rsidR="00B36CBD" w:rsidRDefault="00B36CBD" w:rsidP="003D14A7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</w:tr>
      <w:tr w:rsidR="00B36CBD" w:rsidRPr="00F426CF" w14:paraId="629F7B03" w14:textId="77777777" w:rsidTr="003D14A7">
        <w:trPr>
          <w:gridAfter w:val="1"/>
          <w:wAfter w:w="8" w:type="dxa"/>
          <w:trHeight w:val="300"/>
        </w:trPr>
        <w:tc>
          <w:tcPr>
            <w:tcW w:w="1050" w:type="dxa"/>
            <w:vAlign w:val="center"/>
          </w:tcPr>
          <w:p w14:paraId="5F17528A" w14:textId="77777777" w:rsidR="00B36CBD" w:rsidRPr="003D14A7" w:rsidRDefault="00B36CBD" w:rsidP="00B36CBD">
            <w:pPr>
              <w:jc w:val="center"/>
              <w:rPr>
                <w:color w:val="000000"/>
                <w:sz w:val="18"/>
              </w:rPr>
            </w:pPr>
            <w:r w:rsidRPr="003D14A7">
              <w:rPr>
                <w:color w:val="000000"/>
                <w:sz w:val="18"/>
              </w:rPr>
              <w:t>4.C.1.9</w:t>
            </w:r>
          </w:p>
        </w:tc>
        <w:tc>
          <w:tcPr>
            <w:tcW w:w="4111" w:type="dxa"/>
            <w:gridSpan w:val="3"/>
            <w:vAlign w:val="center"/>
          </w:tcPr>
          <w:p w14:paraId="0BF1720D" w14:textId="02458088" w:rsidR="00B36CBD" w:rsidRDefault="00B36CBD" w:rsidP="00B36CBD">
            <w:pPr>
              <w:jc w:val="both"/>
              <w:rPr>
                <w:color w:val="000000"/>
                <w:sz w:val="20"/>
                <w:szCs w:val="20"/>
              </w:rPr>
            </w:pPr>
            <w:r w:rsidRPr="00685059">
              <w:rPr>
                <w:color w:val="000000"/>
                <w:sz w:val="20"/>
                <w:szCs w:val="20"/>
              </w:rPr>
              <w:t>Zúčtoval Prijímateľ celú výšku poskytnutého predfinancovania do 10 pracovných dní odo dňa pripísania týchto prostriedkov na jeho účet/aktivácie rozpočtového opatrenia?</w:t>
            </w:r>
          </w:p>
        </w:tc>
        <w:tc>
          <w:tcPr>
            <w:tcW w:w="567" w:type="dxa"/>
            <w:vAlign w:val="center"/>
          </w:tcPr>
          <w:p w14:paraId="48B10F86" w14:textId="77777777" w:rsidR="00B36CBD" w:rsidRPr="00F426CF" w:rsidRDefault="00B36CBD" w:rsidP="00B36CB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4BAD675D" w14:textId="77777777" w:rsidR="00B36CBD" w:rsidRPr="00F426CF" w:rsidRDefault="00B36CBD" w:rsidP="00B36CB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14:paraId="566332E6" w14:textId="77777777" w:rsidR="00B36CBD" w:rsidRPr="00F426CF" w:rsidRDefault="00B36CBD" w:rsidP="00B36CB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76" w:type="dxa"/>
          </w:tcPr>
          <w:p w14:paraId="36A492C6" w14:textId="4B06DAEA" w:rsidR="00B36CBD" w:rsidRDefault="00B36CBD" w:rsidP="003D14A7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</w:tr>
      <w:tr w:rsidR="008400CF" w:rsidRPr="00F426CF" w14:paraId="2CA28B4A" w14:textId="77777777" w:rsidTr="003D14A7">
        <w:trPr>
          <w:gridAfter w:val="1"/>
          <w:wAfter w:w="8" w:type="dxa"/>
          <w:trHeight w:val="300"/>
        </w:trPr>
        <w:tc>
          <w:tcPr>
            <w:tcW w:w="8779" w:type="dxa"/>
            <w:gridSpan w:val="8"/>
            <w:shd w:val="clear" w:color="auto" w:fill="60497A"/>
            <w:vAlign w:val="center"/>
            <w:hideMark/>
          </w:tcPr>
          <w:p w14:paraId="1408B208" w14:textId="77777777" w:rsidR="008400CF" w:rsidRPr="00F426CF" w:rsidRDefault="008400CF" w:rsidP="008400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5 - Cestovné náhrady</w:t>
            </w:r>
          </w:p>
        </w:tc>
      </w:tr>
      <w:tr w:rsidR="00795E2B" w:rsidRPr="00F426CF" w14:paraId="274B2C0B" w14:textId="77777777" w:rsidTr="00795E2B">
        <w:trPr>
          <w:gridAfter w:val="1"/>
          <w:wAfter w:w="8" w:type="dxa"/>
          <w:trHeight w:val="330"/>
        </w:trPr>
        <w:tc>
          <w:tcPr>
            <w:tcW w:w="1050" w:type="dxa"/>
            <w:shd w:val="clear" w:color="auto" w:fill="60497A"/>
            <w:vAlign w:val="center"/>
            <w:hideMark/>
          </w:tcPr>
          <w:p w14:paraId="72C65A11" w14:textId="77777777" w:rsidR="008400CF" w:rsidRPr="003D14A7" w:rsidRDefault="008400CF" w:rsidP="008400CF">
            <w:pPr>
              <w:jc w:val="center"/>
              <w:rPr>
                <w:b/>
                <w:color w:val="FFFFFF"/>
                <w:sz w:val="20"/>
              </w:rPr>
            </w:pPr>
            <w:r w:rsidRPr="003D14A7">
              <w:rPr>
                <w:b/>
                <w:color w:val="FFFFFF"/>
                <w:sz w:val="20"/>
              </w:rPr>
              <w:t>P. č.</w:t>
            </w:r>
          </w:p>
        </w:tc>
        <w:tc>
          <w:tcPr>
            <w:tcW w:w="4111" w:type="dxa"/>
            <w:gridSpan w:val="3"/>
            <w:shd w:val="clear" w:color="auto" w:fill="60497A"/>
            <w:vAlign w:val="center"/>
            <w:hideMark/>
          </w:tcPr>
          <w:p w14:paraId="3E7A2341" w14:textId="77777777" w:rsidR="008400CF" w:rsidRPr="003D14A7" w:rsidRDefault="008400CF" w:rsidP="008400CF">
            <w:pPr>
              <w:rPr>
                <w:b/>
                <w:color w:val="FFFFFF"/>
                <w:sz w:val="20"/>
              </w:rPr>
            </w:pPr>
            <w:r w:rsidRPr="003D14A7">
              <w:rPr>
                <w:b/>
                <w:color w:val="FFFFFF"/>
                <w:sz w:val="20"/>
              </w:rPr>
              <w:t>Kontrolné otázky</w:t>
            </w:r>
          </w:p>
        </w:tc>
        <w:tc>
          <w:tcPr>
            <w:tcW w:w="567" w:type="dxa"/>
            <w:shd w:val="clear" w:color="auto" w:fill="60497A"/>
            <w:vAlign w:val="center"/>
            <w:hideMark/>
          </w:tcPr>
          <w:p w14:paraId="6EA74FCC" w14:textId="77777777" w:rsidR="008400CF" w:rsidRPr="003D14A7" w:rsidRDefault="008400CF" w:rsidP="008400CF">
            <w:pPr>
              <w:jc w:val="center"/>
              <w:rPr>
                <w:rFonts w:ascii="Arial Narrow" w:hAnsi="Arial Narrow"/>
                <w:b/>
                <w:color w:val="FFFFFF"/>
                <w:sz w:val="20"/>
              </w:rPr>
            </w:pPr>
            <w:r w:rsidRPr="003D14A7">
              <w:rPr>
                <w:rFonts w:ascii="Arial Narrow" w:hAnsi="Arial Narrow"/>
                <w:b/>
                <w:color w:val="FFFFFF"/>
                <w:sz w:val="20"/>
              </w:rPr>
              <w:t>áno</w:t>
            </w:r>
          </w:p>
        </w:tc>
        <w:tc>
          <w:tcPr>
            <w:tcW w:w="567" w:type="dxa"/>
            <w:shd w:val="clear" w:color="auto" w:fill="60497A"/>
            <w:vAlign w:val="center"/>
            <w:hideMark/>
          </w:tcPr>
          <w:p w14:paraId="23AD477D" w14:textId="77777777" w:rsidR="008400CF" w:rsidRPr="003D14A7" w:rsidRDefault="008400CF" w:rsidP="008400CF">
            <w:pPr>
              <w:jc w:val="center"/>
              <w:rPr>
                <w:rFonts w:ascii="Arial Narrow" w:hAnsi="Arial Narrow"/>
                <w:b/>
                <w:color w:val="FFFFFF"/>
                <w:sz w:val="20"/>
              </w:rPr>
            </w:pPr>
            <w:r w:rsidRPr="003D14A7">
              <w:rPr>
                <w:rFonts w:ascii="Arial Narrow" w:hAnsi="Arial Narrow"/>
                <w:b/>
                <w:color w:val="FFFFFF"/>
                <w:sz w:val="20"/>
              </w:rPr>
              <w:t>nie</w:t>
            </w:r>
          </w:p>
        </w:tc>
        <w:tc>
          <w:tcPr>
            <w:tcW w:w="708" w:type="dxa"/>
            <w:shd w:val="clear" w:color="auto" w:fill="60497A"/>
            <w:vAlign w:val="center"/>
            <w:hideMark/>
          </w:tcPr>
          <w:p w14:paraId="499C3BFC" w14:textId="77777777" w:rsidR="008400CF" w:rsidRPr="003D14A7" w:rsidRDefault="008400CF" w:rsidP="008400CF">
            <w:pPr>
              <w:jc w:val="center"/>
              <w:rPr>
                <w:rFonts w:ascii="Arial Narrow" w:hAnsi="Arial Narrow"/>
                <w:b/>
                <w:color w:val="FFFFFF"/>
                <w:sz w:val="20"/>
              </w:rPr>
            </w:pPr>
            <w:r w:rsidRPr="003D14A7">
              <w:rPr>
                <w:rFonts w:ascii="Arial Narrow" w:hAnsi="Arial Narrow"/>
                <w:b/>
                <w:color w:val="FFFFFF"/>
                <w:sz w:val="20"/>
              </w:rPr>
              <w:t>netýka sa</w:t>
            </w:r>
          </w:p>
        </w:tc>
        <w:tc>
          <w:tcPr>
            <w:tcW w:w="1776" w:type="dxa"/>
            <w:shd w:val="clear" w:color="auto" w:fill="60497A"/>
            <w:vAlign w:val="center"/>
            <w:hideMark/>
          </w:tcPr>
          <w:p w14:paraId="09B60785" w14:textId="40C3AEAD" w:rsidR="008400CF" w:rsidRPr="003D14A7" w:rsidRDefault="008400CF" w:rsidP="00F67F37">
            <w:pPr>
              <w:jc w:val="center"/>
              <w:rPr>
                <w:rFonts w:ascii="Arial Narrow" w:hAnsi="Arial Narrow"/>
                <w:b/>
                <w:color w:val="FFFFFF"/>
                <w:sz w:val="22"/>
                <w:vertAlign w:val="superscript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Poznámka</w:t>
            </w:r>
            <w:r w:rsidR="006D7D48" w:rsidRP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fldChar w:fldCharType="begin"/>
            </w:r>
            <w:r w:rsidR="006D7D48" w:rsidRP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instrText xml:space="preserve"> NOTEREF _Ref65827975 \h </w:instrText>
            </w:r>
            <w:r w:rsid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instrText xml:space="preserve"> \* MERGEFORMAT </w:instrText>
            </w:r>
            <w:r w:rsidR="006D7D48" w:rsidRP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</w:r>
            <w:r w:rsidR="006D7D48" w:rsidRP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fldChar w:fldCharType="separate"/>
            </w:r>
            <w:r w:rsidR="005F1B2F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t>7</w:t>
            </w:r>
            <w:r w:rsidR="006D7D48" w:rsidRP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fldChar w:fldCharType="end"/>
            </w:r>
          </w:p>
        </w:tc>
      </w:tr>
      <w:tr w:rsidR="00B47ABC" w:rsidRPr="00F426CF" w14:paraId="3FD0BDD4" w14:textId="77777777" w:rsidTr="003D14A7">
        <w:trPr>
          <w:gridAfter w:val="1"/>
          <w:wAfter w:w="8" w:type="dxa"/>
          <w:trHeight w:val="1020"/>
        </w:trPr>
        <w:tc>
          <w:tcPr>
            <w:tcW w:w="1050" w:type="dxa"/>
            <w:vAlign w:val="center"/>
            <w:hideMark/>
          </w:tcPr>
          <w:p w14:paraId="6875B5AC" w14:textId="77777777" w:rsidR="00B47ABC" w:rsidRPr="00DF6942" w:rsidRDefault="00B47ABC" w:rsidP="008400CF">
            <w:pPr>
              <w:jc w:val="center"/>
              <w:rPr>
                <w:color w:val="000000"/>
                <w:sz w:val="20"/>
                <w:szCs w:val="20"/>
              </w:rPr>
            </w:pPr>
            <w:r w:rsidRPr="00DF6942">
              <w:rPr>
                <w:color w:val="000000"/>
                <w:sz w:val="20"/>
                <w:szCs w:val="20"/>
              </w:rPr>
              <w:t>5.1</w:t>
            </w:r>
          </w:p>
        </w:tc>
        <w:tc>
          <w:tcPr>
            <w:tcW w:w="4111" w:type="dxa"/>
            <w:gridSpan w:val="3"/>
            <w:vAlign w:val="center"/>
            <w:hideMark/>
          </w:tcPr>
          <w:p w14:paraId="43A1745B" w14:textId="77777777" w:rsidR="00B47ABC" w:rsidRPr="00F426CF" w:rsidRDefault="00B47ABC" w:rsidP="002243C7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cestovný príkaz s údajmi stanovenými v  zákone o cestovných náhradách, ktorý obsahuje tieto údaje: meno a priezvisko zamestnanca, súhlas s vyslaním na služobnú cestu s podpisom zamestnanca, začiatok cesty, miesto konania, účel cesty, koniec cesty, určený dopravný prostriedok?</w:t>
            </w:r>
          </w:p>
        </w:tc>
        <w:tc>
          <w:tcPr>
            <w:tcW w:w="567" w:type="dxa"/>
            <w:vAlign w:val="center"/>
            <w:hideMark/>
          </w:tcPr>
          <w:p w14:paraId="23F9918A" w14:textId="77777777" w:rsidR="00B47ABC" w:rsidRPr="00F426CF" w:rsidRDefault="00B47ABC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385123BD" w14:textId="77777777" w:rsidR="00B47ABC" w:rsidRPr="00F426CF" w:rsidRDefault="00B47ABC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center"/>
            <w:hideMark/>
          </w:tcPr>
          <w:p w14:paraId="1BD4E3E0" w14:textId="77777777" w:rsidR="00B47ABC" w:rsidRPr="00F426CF" w:rsidRDefault="00B47ABC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76" w:type="dxa"/>
            <w:vAlign w:val="center"/>
            <w:hideMark/>
          </w:tcPr>
          <w:p w14:paraId="5136D686" w14:textId="77777777" w:rsidR="00B47ABC" w:rsidRPr="00F426CF" w:rsidRDefault="00B47ABC" w:rsidP="008400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B47ABC" w:rsidRPr="00F426CF" w14:paraId="45F3486C" w14:textId="77777777" w:rsidTr="003D14A7">
        <w:trPr>
          <w:gridAfter w:val="1"/>
          <w:wAfter w:w="8" w:type="dxa"/>
          <w:trHeight w:val="315"/>
        </w:trPr>
        <w:tc>
          <w:tcPr>
            <w:tcW w:w="1050" w:type="dxa"/>
            <w:vAlign w:val="center"/>
            <w:hideMark/>
          </w:tcPr>
          <w:p w14:paraId="646A1439" w14:textId="77777777" w:rsidR="00B47ABC" w:rsidRPr="00DF6942" w:rsidRDefault="00B47ABC" w:rsidP="008400CF">
            <w:pPr>
              <w:jc w:val="center"/>
              <w:rPr>
                <w:color w:val="000000"/>
                <w:sz w:val="20"/>
                <w:szCs w:val="20"/>
              </w:rPr>
            </w:pPr>
            <w:r w:rsidRPr="00DF6942">
              <w:rPr>
                <w:color w:val="000000"/>
                <w:sz w:val="20"/>
                <w:szCs w:val="20"/>
              </w:rPr>
              <w:t>5.2</w:t>
            </w:r>
          </w:p>
        </w:tc>
        <w:tc>
          <w:tcPr>
            <w:tcW w:w="4111" w:type="dxa"/>
            <w:gridSpan w:val="3"/>
            <w:vAlign w:val="center"/>
            <w:hideMark/>
          </w:tcPr>
          <w:p w14:paraId="51CEBF0B" w14:textId="77777777" w:rsidR="00B47ABC" w:rsidRPr="00F426CF" w:rsidRDefault="00B47ABC" w:rsidP="002243C7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Je vyúčtovanie pracovnej cesty podložené dokladmi v zmysle špecifických požiadaviek RO?</w:t>
            </w:r>
          </w:p>
        </w:tc>
        <w:tc>
          <w:tcPr>
            <w:tcW w:w="567" w:type="dxa"/>
            <w:vAlign w:val="center"/>
            <w:hideMark/>
          </w:tcPr>
          <w:p w14:paraId="0383E10A" w14:textId="77777777" w:rsidR="00B47ABC" w:rsidRPr="00F426CF" w:rsidRDefault="00B47ABC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755D0084" w14:textId="77777777" w:rsidR="00B47ABC" w:rsidRPr="00F426CF" w:rsidRDefault="00B47ABC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center"/>
            <w:hideMark/>
          </w:tcPr>
          <w:p w14:paraId="0BE9B786" w14:textId="77777777" w:rsidR="00B47ABC" w:rsidRPr="00F426CF" w:rsidRDefault="00B47ABC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76" w:type="dxa"/>
            <w:vAlign w:val="center"/>
            <w:hideMark/>
          </w:tcPr>
          <w:p w14:paraId="203254FE" w14:textId="77777777" w:rsidR="00B47ABC" w:rsidRPr="00F426CF" w:rsidRDefault="00B47ABC" w:rsidP="008400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B47ABC" w:rsidRPr="00F426CF" w14:paraId="6D966476" w14:textId="77777777" w:rsidTr="003D14A7">
        <w:trPr>
          <w:gridAfter w:val="1"/>
          <w:wAfter w:w="8" w:type="dxa"/>
          <w:trHeight w:val="315"/>
        </w:trPr>
        <w:tc>
          <w:tcPr>
            <w:tcW w:w="1050" w:type="dxa"/>
            <w:vAlign w:val="center"/>
            <w:hideMark/>
          </w:tcPr>
          <w:p w14:paraId="1409A6AB" w14:textId="77777777" w:rsidR="00B47ABC" w:rsidRPr="00DF6942" w:rsidRDefault="00B47ABC" w:rsidP="008400CF">
            <w:pPr>
              <w:jc w:val="center"/>
              <w:rPr>
                <w:color w:val="000000"/>
                <w:sz w:val="20"/>
                <w:szCs w:val="20"/>
              </w:rPr>
            </w:pPr>
            <w:r w:rsidRPr="00DF6942">
              <w:rPr>
                <w:color w:val="000000"/>
                <w:sz w:val="20"/>
                <w:szCs w:val="20"/>
              </w:rPr>
              <w:t>5.3</w:t>
            </w:r>
          </w:p>
        </w:tc>
        <w:tc>
          <w:tcPr>
            <w:tcW w:w="4111" w:type="dxa"/>
            <w:gridSpan w:val="3"/>
            <w:vAlign w:val="center"/>
            <w:hideMark/>
          </w:tcPr>
          <w:p w14:paraId="15957A60" w14:textId="77777777" w:rsidR="00B47ABC" w:rsidRDefault="00B47ABC" w:rsidP="002243C7">
            <w:pPr>
              <w:jc w:val="both"/>
              <w:rPr>
                <w:ins w:id="67" w:author="Autor"/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cestovný lístok, palubný lístok</w:t>
            </w:r>
            <w:r>
              <w:rPr>
                <w:color w:val="000000"/>
                <w:sz w:val="20"/>
                <w:szCs w:val="20"/>
              </w:rPr>
              <w:t>, ak je to relevantné</w:t>
            </w:r>
            <w:r w:rsidRPr="00F426CF">
              <w:rPr>
                <w:color w:val="000000"/>
                <w:sz w:val="20"/>
                <w:szCs w:val="20"/>
              </w:rPr>
              <w:t>?</w:t>
            </w:r>
          </w:p>
          <w:p w14:paraId="068A5BA5" w14:textId="30C8A9C8" w:rsidR="00F62D39" w:rsidRPr="00F426CF" w:rsidRDefault="00F62D39" w:rsidP="002243C7">
            <w:pPr>
              <w:jc w:val="both"/>
              <w:rPr>
                <w:color w:val="000000"/>
                <w:sz w:val="20"/>
                <w:szCs w:val="20"/>
              </w:rPr>
            </w:pPr>
            <w:moveToRangeStart w:id="68" w:author="Autor" w:name="move115774448"/>
            <w:moveTo w:id="69" w:author="Autor">
              <w:r w:rsidRPr="00DC6714">
                <w:rPr>
                  <w:bCs/>
                  <w:color w:val="000000"/>
                  <w:sz w:val="16"/>
                  <w:szCs w:val="16"/>
                </w:rPr>
                <w:t>V prípade, ak prijímateľ využije možnosť preukázať uskutočnenie cesty inými dokladmi (napríklad faktúrou za letenky) namiesto cestovných lístkov uveďte túto skutočnosť v poznámke.</w:t>
              </w:r>
            </w:moveTo>
            <w:moveToRangeEnd w:id="68"/>
          </w:p>
        </w:tc>
        <w:tc>
          <w:tcPr>
            <w:tcW w:w="567" w:type="dxa"/>
            <w:vAlign w:val="center"/>
            <w:hideMark/>
          </w:tcPr>
          <w:p w14:paraId="04EA742E" w14:textId="77777777" w:rsidR="00B47ABC" w:rsidRPr="00F426CF" w:rsidRDefault="00B47ABC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3177B4C5" w14:textId="77777777" w:rsidR="00B47ABC" w:rsidRPr="00F426CF" w:rsidRDefault="00B47ABC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center"/>
            <w:hideMark/>
          </w:tcPr>
          <w:p w14:paraId="585EBBE9" w14:textId="77777777" w:rsidR="00B47ABC" w:rsidRPr="00F426CF" w:rsidRDefault="00B47ABC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76" w:type="dxa"/>
            <w:vAlign w:val="center"/>
            <w:hideMark/>
          </w:tcPr>
          <w:p w14:paraId="455BCB63" w14:textId="7A45C2D0" w:rsidR="00B47ABC" w:rsidRPr="002243C7" w:rsidRDefault="00F62D39" w:rsidP="008400CF">
            <w:pPr>
              <w:jc w:val="both"/>
              <w:rPr>
                <w:color w:val="000000"/>
                <w:sz w:val="16"/>
              </w:rPr>
            </w:pPr>
            <w:moveFromRangeStart w:id="70" w:author="Autor" w:name="move115774448"/>
            <w:moveFrom w:id="71" w:author="Autor">
              <w:r w:rsidRPr="00DC6714">
                <w:rPr>
                  <w:bCs/>
                  <w:color w:val="000000"/>
                  <w:sz w:val="16"/>
                  <w:szCs w:val="16"/>
                </w:rPr>
                <w:t>V prípade, ak prijímateľ využije možnosť preukázať uskutočnenie cesty inými dokladmi (napríklad faktúrou za letenky) namiesto cestovných lístkov uveďte túto skutočnosť v poznámke.</w:t>
              </w:r>
            </w:moveFrom>
            <w:moveFromRangeEnd w:id="70"/>
          </w:p>
        </w:tc>
      </w:tr>
      <w:tr w:rsidR="0094712C" w:rsidRPr="00F426CF" w14:paraId="32059EEB" w14:textId="77777777" w:rsidTr="003D14A7">
        <w:trPr>
          <w:gridAfter w:val="1"/>
          <w:wAfter w:w="8" w:type="dxa"/>
          <w:trHeight w:val="315"/>
        </w:trPr>
        <w:tc>
          <w:tcPr>
            <w:tcW w:w="1050" w:type="dxa"/>
            <w:vAlign w:val="center"/>
            <w:hideMark/>
          </w:tcPr>
          <w:p w14:paraId="5F8C2870" w14:textId="77777777" w:rsidR="0094712C" w:rsidRPr="00DF6942" w:rsidRDefault="0094712C" w:rsidP="008400CF">
            <w:pPr>
              <w:jc w:val="center"/>
              <w:rPr>
                <w:color w:val="000000"/>
                <w:sz w:val="20"/>
                <w:szCs w:val="20"/>
              </w:rPr>
            </w:pPr>
            <w:r w:rsidRPr="00DF6942">
              <w:rPr>
                <w:color w:val="000000"/>
                <w:sz w:val="20"/>
                <w:szCs w:val="20"/>
              </w:rPr>
              <w:t>5.4</w:t>
            </w:r>
          </w:p>
        </w:tc>
        <w:tc>
          <w:tcPr>
            <w:tcW w:w="4111" w:type="dxa"/>
            <w:gridSpan w:val="3"/>
            <w:vAlign w:val="center"/>
            <w:hideMark/>
          </w:tcPr>
          <w:p w14:paraId="307C8DB5" w14:textId="32D865FB" w:rsidR="0094712C" w:rsidRPr="00F426CF" w:rsidRDefault="0094712C" w:rsidP="002243C7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písomnú správu zo služobnej cesty?</w:t>
            </w:r>
            <w:r>
              <w:rPr>
                <w:rStyle w:val="Odkaznapoznmkupodiarou"/>
                <w:color w:val="000000"/>
                <w:sz w:val="20"/>
                <w:szCs w:val="20"/>
              </w:rPr>
              <w:footnoteReference w:id="14"/>
            </w:r>
          </w:p>
        </w:tc>
        <w:tc>
          <w:tcPr>
            <w:tcW w:w="567" w:type="dxa"/>
            <w:vAlign w:val="center"/>
            <w:hideMark/>
          </w:tcPr>
          <w:p w14:paraId="355519A5" w14:textId="77777777" w:rsidR="0094712C" w:rsidRPr="00F426CF" w:rsidRDefault="0094712C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1CC58DF5" w14:textId="77777777" w:rsidR="0094712C" w:rsidRPr="00F426CF" w:rsidRDefault="0094712C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center"/>
            <w:hideMark/>
          </w:tcPr>
          <w:p w14:paraId="61E3C0A0" w14:textId="77777777" w:rsidR="0094712C" w:rsidRPr="00F426CF" w:rsidRDefault="0094712C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76" w:type="dxa"/>
            <w:vAlign w:val="center"/>
          </w:tcPr>
          <w:p w14:paraId="7961A50B" w14:textId="31B4B80F" w:rsidR="0094712C" w:rsidRPr="002243C7" w:rsidRDefault="0094712C" w:rsidP="008400CF">
            <w:pPr>
              <w:jc w:val="both"/>
              <w:rPr>
                <w:color w:val="000000"/>
                <w:sz w:val="20"/>
              </w:rPr>
            </w:pPr>
          </w:p>
        </w:tc>
      </w:tr>
      <w:tr w:rsidR="0094712C" w:rsidRPr="00F426CF" w14:paraId="1C0664FB" w14:textId="77777777" w:rsidTr="003D14A7">
        <w:trPr>
          <w:gridAfter w:val="1"/>
          <w:wAfter w:w="8" w:type="dxa"/>
          <w:trHeight w:val="510"/>
        </w:trPr>
        <w:tc>
          <w:tcPr>
            <w:tcW w:w="1050" w:type="dxa"/>
            <w:vAlign w:val="center"/>
            <w:hideMark/>
          </w:tcPr>
          <w:p w14:paraId="23607AFB" w14:textId="77777777" w:rsidR="0094712C" w:rsidRPr="00DF6942" w:rsidRDefault="0094712C" w:rsidP="008400CF">
            <w:pPr>
              <w:jc w:val="center"/>
              <w:rPr>
                <w:color w:val="000000"/>
                <w:sz w:val="20"/>
                <w:szCs w:val="20"/>
              </w:rPr>
            </w:pPr>
            <w:r w:rsidRPr="00DF6942">
              <w:rPr>
                <w:color w:val="000000"/>
                <w:sz w:val="20"/>
                <w:szCs w:val="20"/>
              </w:rPr>
              <w:t>5.5</w:t>
            </w:r>
          </w:p>
        </w:tc>
        <w:tc>
          <w:tcPr>
            <w:tcW w:w="4111" w:type="dxa"/>
            <w:gridSpan w:val="3"/>
            <w:vAlign w:val="center"/>
            <w:hideMark/>
          </w:tcPr>
          <w:p w14:paraId="69404565" w14:textId="77777777" w:rsidR="0094712C" w:rsidRPr="00F426CF" w:rsidRDefault="0094712C" w:rsidP="002243C7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pri využití súkromného motorového vozidla pre služobné účely údaj o výške cestovného prostredníctvom verejnej dopravy (napr. potvrdenie dopravcu)?</w:t>
            </w:r>
          </w:p>
        </w:tc>
        <w:tc>
          <w:tcPr>
            <w:tcW w:w="567" w:type="dxa"/>
            <w:vAlign w:val="center"/>
            <w:hideMark/>
          </w:tcPr>
          <w:p w14:paraId="61B32043" w14:textId="77777777" w:rsidR="0094712C" w:rsidRPr="00F426CF" w:rsidRDefault="0094712C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2FE98BBF" w14:textId="77777777" w:rsidR="0094712C" w:rsidRPr="00F426CF" w:rsidRDefault="0094712C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center"/>
            <w:hideMark/>
          </w:tcPr>
          <w:p w14:paraId="2DA2FD53" w14:textId="77777777" w:rsidR="0094712C" w:rsidRPr="00F426CF" w:rsidRDefault="0094712C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76" w:type="dxa"/>
            <w:vAlign w:val="center"/>
            <w:hideMark/>
          </w:tcPr>
          <w:p w14:paraId="60DD11F2" w14:textId="77777777" w:rsidR="0094712C" w:rsidRPr="00F426CF" w:rsidRDefault="0094712C" w:rsidP="008400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94712C" w:rsidRPr="00F426CF" w14:paraId="6EBAB336" w14:textId="77777777" w:rsidTr="003D14A7">
        <w:trPr>
          <w:gridAfter w:val="1"/>
          <w:wAfter w:w="8" w:type="dxa"/>
          <w:trHeight w:val="510"/>
        </w:trPr>
        <w:tc>
          <w:tcPr>
            <w:tcW w:w="1050" w:type="dxa"/>
            <w:vAlign w:val="center"/>
            <w:hideMark/>
          </w:tcPr>
          <w:p w14:paraId="59C6528C" w14:textId="77777777" w:rsidR="0094712C" w:rsidRPr="00DF6942" w:rsidRDefault="0094712C" w:rsidP="008400CF">
            <w:pPr>
              <w:jc w:val="center"/>
              <w:rPr>
                <w:color w:val="000000"/>
                <w:sz w:val="20"/>
                <w:szCs w:val="20"/>
              </w:rPr>
            </w:pPr>
            <w:r w:rsidRPr="00DF6942">
              <w:rPr>
                <w:color w:val="000000"/>
                <w:sz w:val="20"/>
                <w:szCs w:val="20"/>
              </w:rPr>
              <w:t>5.6</w:t>
            </w:r>
          </w:p>
        </w:tc>
        <w:tc>
          <w:tcPr>
            <w:tcW w:w="4111" w:type="dxa"/>
            <w:gridSpan w:val="3"/>
            <w:vAlign w:val="center"/>
            <w:hideMark/>
          </w:tcPr>
          <w:p w14:paraId="4B398124" w14:textId="312E467F" w:rsidR="0094712C" w:rsidRPr="00F426CF" w:rsidRDefault="0094712C" w:rsidP="002243C7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pri využití motorového vozidla organizácie pre služobné účely dokumentáciu v zmysle požiadaviek RO a</w:t>
            </w:r>
            <w:r>
              <w:rPr>
                <w:color w:val="000000"/>
                <w:sz w:val="20"/>
                <w:szCs w:val="20"/>
              </w:rPr>
              <w:t> Zmluv</w:t>
            </w:r>
            <w:r w:rsidRPr="00F426CF">
              <w:rPr>
                <w:color w:val="000000"/>
                <w:sz w:val="20"/>
                <w:szCs w:val="20"/>
              </w:rPr>
              <w:t>y</w:t>
            </w:r>
            <w:r>
              <w:rPr>
                <w:color w:val="000000"/>
                <w:sz w:val="20"/>
                <w:szCs w:val="20"/>
              </w:rPr>
              <w:t xml:space="preserve"> o NFP</w:t>
            </w:r>
            <w:r w:rsidRPr="00F426CF">
              <w:rPr>
                <w:color w:val="000000"/>
                <w:sz w:val="20"/>
                <w:szCs w:val="20"/>
              </w:rPr>
              <w:t>?</w:t>
            </w:r>
          </w:p>
        </w:tc>
        <w:tc>
          <w:tcPr>
            <w:tcW w:w="567" w:type="dxa"/>
            <w:vAlign w:val="center"/>
            <w:hideMark/>
          </w:tcPr>
          <w:p w14:paraId="781C2056" w14:textId="77777777" w:rsidR="0094712C" w:rsidRPr="00F426CF" w:rsidRDefault="0094712C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6A117069" w14:textId="77777777" w:rsidR="0094712C" w:rsidRPr="00F426CF" w:rsidRDefault="0094712C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center"/>
            <w:hideMark/>
          </w:tcPr>
          <w:p w14:paraId="3A125F03" w14:textId="77777777" w:rsidR="0094712C" w:rsidRPr="00F426CF" w:rsidRDefault="0094712C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76" w:type="dxa"/>
            <w:vAlign w:val="center"/>
            <w:hideMark/>
          </w:tcPr>
          <w:p w14:paraId="6DD3BB05" w14:textId="77777777" w:rsidR="0094712C" w:rsidRPr="00F426CF" w:rsidRDefault="0094712C" w:rsidP="008400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94712C" w:rsidRPr="00F426CF" w14:paraId="77F25475" w14:textId="77777777" w:rsidTr="003D14A7">
        <w:trPr>
          <w:gridAfter w:val="1"/>
          <w:wAfter w:w="8" w:type="dxa"/>
          <w:trHeight w:val="440"/>
        </w:trPr>
        <w:tc>
          <w:tcPr>
            <w:tcW w:w="1050" w:type="dxa"/>
            <w:vAlign w:val="center"/>
            <w:hideMark/>
          </w:tcPr>
          <w:p w14:paraId="6AEBC374" w14:textId="77777777" w:rsidR="0094712C" w:rsidRPr="00DF6942" w:rsidRDefault="0094712C" w:rsidP="008400CF">
            <w:pPr>
              <w:jc w:val="center"/>
              <w:rPr>
                <w:color w:val="000000"/>
                <w:sz w:val="20"/>
                <w:szCs w:val="20"/>
              </w:rPr>
            </w:pPr>
            <w:r w:rsidRPr="00DF6942">
              <w:rPr>
                <w:color w:val="000000"/>
                <w:sz w:val="20"/>
                <w:szCs w:val="20"/>
              </w:rPr>
              <w:t>5.7</w:t>
            </w:r>
          </w:p>
        </w:tc>
        <w:tc>
          <w:tcPr>
            <w:tcW w:w="4111" w:type="dxa"/>
            <w:gridSpan w:val="3"/>
            <w:vAlign w:val="center"/>
            <w:hideMark/>
          </w:tcPr>
          <w:p w14:paraId="66C3B29F" w14:textId="77777777" w:rsidR="0094712C" w:rsidRPr="00F426CF" w:rsidRDefault="0094712C" w:rsidP="002243C7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Predložil prijímateľ doklady o ďalších nevyhnutných výdavkoch (napr. taxi služba vrátane písomného zdôvodnenia použitia taxi </w:t>
            </w:r>
            <w:r w:rsidRPr="00F426CF">
              <w:rPr>
                <w:color w:val="000000"/>
                <w:sz w:val="20"/>
                <w:szCs w:val="20"/>
              </w:rPr>
              <w:lastRenderedPageBreak/>
              <w:t>služby, doklad o zaplatení parkovného, doklad o zakúpení diaľničnej známky, doklad o zaplatení úschovne batožiny apod.)?</w:t>
            </w:r>
          </w:p>
        </w:tc>
        <w:tc>
          <w:tcPr>
            <w:tcW w:w="567" w:type="dxa"/>
            <w:vAlign w:val="center"/>
            <w:hideMark/>
          </w:tcPr>
          <w:p w14:paraId="7CA863D0" w14:textId="77777777" w:rsidR="0094712C" w:rsidRPr="00F426CF" w:rsidRDefault="0094712C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567" w:type="dxa"/>
            <w:vAlign w:val="center"/>
            <w:hideMark/>
          </w:tcPr>
          <w:p w14:paraId="630A0B89" w14:textId="77777777" w:rsidR="0094712C" w:rsidRPr="00F426CF" w:rsidRDefault="0094712C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center"/>
            <w:hideMark/>
          </w:tcPr>
          <w:p w14:paraId="1369730B" w14:textId="77777777" w:rsidR="0094712C" w:rsidRPr="00F426CF" w:rsidRDefault="0094712C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76" w:type="dxa"/>
            <w:vAlign w:val="center"/>
            <w:hideMark/>
          </w:tcPr>
          <w:p w14:paraId="4F6F3287" w14:textId="77777777" w:rsidR="0094712C" w:rsidRPr="00F426CF" w:rsidRDefault="0094712C" w:rsidP="008400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94712C" w:rsidRPr="00F426CF" w14:paraId="17A6239D" w14:textId="77777777" w:rsidTr="003D14A7">
        <w:trPr>
          <w:gridAfter w:val="1"/>
          <w:wAfter w:w="8" w:type="dxa"/>
          <w:trHeight w:val="315"/>
        </w:trPr>
        <w:tc>
          <w:tcPr>
            <w:tcW w:w="1050" w:type="dxa"/>
            <w:vAlign w:val="center"/>
            <w:hideMark/>
          </w:tcPr>
          <w:p w14:paraId="33C5A8FA" w14:textId="64BD1FB5" w:rsidR="0094712C" w:rsidRPr="00DF6942" w:rsidRDefault="0094712C" w:rsidP="277050EB">
            <w:pPr>
              <w:jc w:val="center"/>
              <w:rPr>
                <w:color w:val="000000"/>
                <w:sz w:val="20"/>
                <w:szCs w:val="20"/>
              </w:rPr>
            </w:pPr>
            <w:r w:rsidRPr="003D14A7">
              <w:rPr>
                <w:color w:val="000000" w:themeColor="text1"/>
                <w:sz w:val="20"/>
              </w:rPr>
              <w:t>5.8</w:t>
            </w:r>
          </w:p>
        </w:tc>
        <w:tc>
          <w:tcPr>
            <w:tcW w:w="4111" w:type="dxa"/>
            <w:gridSpan w:val="3"/>
            <w:vAlign w:val="center"/>
            <w:hideMark/>
          </w:tcPr>
          <w:p w14:paraId="3F49E6FB" w14:textId="77777777" w:rsidR="0094712C" w:rsidRPr="00F426CF" w:rsidRDefault="0094712C" w:rsidP="002243C7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spôsob výpočtu oprávnenej výšky výdavku?</w:t>
            </w:r>
          </w:p>
        </w:tc>
        <w:tc>
          <w:tcPr>
            <w:tcW w:w="567" w:type="dxa"/>
            <w:vAlign w:val="center"/>
            <w:hideMark/>
          </w:tcPr>
          <w:p w14:paraId="112F0028" w14:textId="77777777" w:rsidR="0094712C" w:rsidRPr="00F426CF" w:rsidRDefault="0094712C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5325B142" w14:textId="77777777" w:rsidR="0094712C" w:rsidRPr="00F426CF" w:rsidRDefault="0094712C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center"/>
            <w:hideMark/>
          </w:tcPr>
          <w:p w14:paraId="680E09B1" w14:textId="77777777" w:rsidR="0094712C" w:rsidRPr="00F426CF" w:rsidRDefault="0094712C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76" w:type="dxa"/>
            <w:vAlign w:val="center"/>
            <w:hideMark/>
          </w:tcPr>
          <w:p w14:paraId="7D96A789" w14:textId="77777777" w:rsidR="0094712C" w:rsidRPr="00F426CF" w:rsidRDefault="0094712C" w:rsidP="008400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94712C" w:rsidRPr="00F426CF" w14:paraId="4C6939E7" w14:textId="77777777" w:rsidTr="003D14A7">
        <w:trPr>
          <w:gridAfter w:val="1"/>
          <w:wAfter w:w="8" w:type="dxa"/>
          <w:trHeight w:val="315"/>
        </w:trPr>
        <w:tc>
          <w:tcPr>
            <w:tcW w:w="1050" w:type="dxa"/>
            <w:vAlign w:val="center"/>
            <w:hideMark/>
          </w:tcPr>
          <w:p w14:paraId="79D1C86B" w14:textId="358BB16A" w:rsidR="0094712C" w:rsidRPr="003D14A7" w:rsidRDefault="0094712C" w:rsidP="277050EB">
            <w:pPr>
              <w:jc w:val="center"/>
              <w:rPr>
                <w:color w:val="000000"/>
                <w:vertAlign w:val="superscript"/>
              </w:rPr>
            </w:pPr>
            <w:r w:rsidRPr="003D14A7">
              <w:rPr>
                <w:color w:val="000000" w:themeColor="text1"/>
                <w:sz w:val="20"/>
              </w:rPr>
              <w:t>5.9</w:t>
            </w:r>
            <w:ins w:id="72" w:author="Autor">
              <w:r w:rsidR="0010370D">
                <w:rPr>
                  <w:color w:val="000000" w:themeColor="text1"/>
                  <w:sz w:val="20"/>
                  <w:szCs w:val="20"/>
                </w:rPr>
                <w:t>*</w:t>
              </w:r>
            </w:ins>
          </w:p>
        </w:tc>
        <w:tc>
          <w:tcPr>
            <w:tcW w:w="4111" w:type="dxa"/>
            <w:gridSpan w:val="3"/>
            <w:vAlign w:val="center"/>
            <w:hideMark/>
          </w:tcPr>
          <w:p w14:paraId="315E5B89" w14:textId="77777777" w:rsidR="0094712C" w:rsidRPr="00F426CF" w:rsidRDefault="0094712C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Sú sumy uvedené na cestovnom príkaze správne?  </w:t>
            </w:r>
          </w:p>
        </w:tc>
        <w:tc>
          <w:tcPr>
            <w:tcW w:w="567" w:type="dxa"/>
            <w:vAlign w:val="center"/>
            <w:hideMark/>
          </w:tcPr>
          <w:p w14:paraId="0BEA5CAE" w14:textId="77777777" w:rsidR="0094712C" w:rsidRPr="00F426CF" w:rsidRDefault="0094712C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38F244BF" w14:textId="77777777" w:rsidR="0094712C" w:rsidRPr="00F426CF" w:rsidRDefault="0094712C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center"/>
            <w:hideMark/>
          </w:tcPr>
          <w:p w14:paraId="41441C71" w14:textId="77777777" w:rsidR="0094712C" w:rsidRPr="00F426CF" w:rsidRDefault="0094712C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76" w:type="dxa"/>
            <w:vAlign w:val="center"/>
            <w:hideMark/>
          </w:tcPr>
          <w:p w14:paraId="6D03F8B5" w14:textId="77777777" w:rsidR="0094712C" w:rsidRPr="00F426CF" w:rsidRDefault="0094712C" w:rsidP="008400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94712C" w:rsidRPr="00F426CF" w14:paraId="69058F9A" w14:textId="77777777" w:rsidTr="003D14A7">
        <w:trPr>
          <w:gridAfter w:val="1"/>
          <w:wAfter w:w="8" w:type="dxa"/>
          <w:trHeight w:val="315"/>
        </w:trPr>
        <w:tc>
          <w:tcPr>
            <w:tcW w:w="1050" w:type="dxa"/>
            <w:vAlign w:val="center"/>
            <w:hideMark/>
          </w:tcPr>
          <w:p w14:paraId="77F3BD98" w14:textId="77777777" w:rsidR="0094712C" w:rsidRPr="00DF6942" w:rsidRDefault="0094712C" w:rsidP="008400CF">
            <w:pPr>
              <w:jc w:val="center"/>
              <w:rPr>
                <w:color w:val="000000"/>
                <w:sz w:val="20"/>
                <w:szCs w:val="20"/>
              </w:rPr>
            </w:pPr>
            <w:r w:rsidRPr="00DF6942">
              <w:rPr>
                <w:color w:val="000000"/>
                <w:sz w:val="20"/>
                <w:szCs w:val="20"/>
              </w:rPr>
              <w:t>5.10</w:t>
            </w:r>
          </w:p>
        </w:tc>
        <w:tc>
          <w:tcPr>
            <w:tcW w:w="4111" w:type="dxa"/>
            <w:gridSpan w:val="3"/>
            <w:vAlign w:val="center"/>
            <w:hideMark/>
          </w:tcPr>
          <w:p w14:paraId="3EB5FE44" w14:textId="31BFE089" w:rsidR="0094712C" w:rsidRPr="00F426CF" w:rsidRDefault="0094712C" w:rsidP="002243C7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Boli cestovné n</w:t>
            </w:r>
            <w:r>
              <w:rPr>
                <w:color w:val="000000"/>
                <w:sz w:val="20"/>
                <w:szCs w:val="20"/>
              </w:rPr>
              <w:t>á</w:t>
            </w:r>
            <w:r w:rsidRPr="00F426CF">
              <w:rPr>
                <w:color w:val="000000"/>
                <w:sz w:val="20"/>
                <w:szCs w:val="20"/>
              </w:rPr>
              <w:t>hrad</w:t>
            </w:r>
            <w:r>
              <w:rPr>
                <w:color w:val="000000"/>
                <w:sz w:val="20"/>
                <w:szCs w:val="20"/>
              </w:rPr>
              <w:t>y</w:t>
            </w:r>
            <w:r w:rsidRPr="00F426CF">
              <w:rPr>
                <w:color w:val="000000"/>
                <w:sz w:val="20"/>
                <w:szCs w:val="20"/>
              </w:rPr>
              <w:t xml:space="preserve"> vyplatené oprávnenej osobe? </w:t>
            </w:r>
          </w:p>
        </w:tc>
        <w:tc>
          <w:tcPr>
            <w:tcW w:w="567" w:type="dxa"/>
            <w:vAlign w:val="center"/>
            <w:hideMark/>
          </w:tcPr>
          <w:p w14:paraId="66E84A8C" w14:textId="77777777" w:rsidR="0094712C" w:rsidRPr="00F426CF" w:rsidRDefault="0094712C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7880C083" w14:textId="77777777" w:rsidR="0094712C" w:rsidRPr="00F426CF" w:rsidRDefault="0094712C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center"/>
            <w:hideMark/>
          </w:tcPr>
          <w:p w14:paraId="7E6651C1" w14:textId="77777777" w:rsidR="0094712C" w:rsidRPr="00F426CF" w:rsidRDefault="0094712C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76" w:type="dxa"/>
            <w:vAlign w:val="center"/>
            <w:hideMark/>
          </w:tcPr>
          <w:p w14:paraId="365B562B" w14:textId="77777777" w:rsidR="0094712C" w:rsidRPr="00F426CF" w:rsidRDefault="0094712C" w:rsidP="008400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8400CF" w:rsidRPr="00F426CF" w14:paraId="1141838F" w14:textId="77777777" w:rsidTr="003D14A7">
        <w:trPr>
          <w:gridAfter w:val="1"/>
          <w:wAfter w:w="8" w:type="dxa"/>
          <w:trHeight w:val="300"/>
        </w:trPr>
        <w:tc>
          <w:tcPr>
            <w:tcW w:w="8779" w:type="dxa"/>
            <w:gridSpan w:val="8"/>
            <w:shd w:val="clear" w:color="auto" w:fill="60497A"/>
            <w:vAlign w:val="center"/>
            <w:hideMark/>
          </w:tcPr>
          <w:p w14:paraId="1562FAF0" w14:textId="77777777" w:rsidR="008400CF" w:rsidRPr="00F426CF" w:rsidRDefault="008400CF" w:rsidP="008400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6 - Dokladovanie výdavkov</w:t>
            </w:r>
          </w:p>
        </w:tc>
      </w:tr>
      <w:tr w:rsidR="00795E2B" w:rsidRPr="00F426CF" w14:paraId="026A0248" w14:textId="77777777" w:rsidTr="00795E2B">
        <w:trPr>
          <w:gridAfter w:val="1"/>
          <w:wAfter w:w="8" w:type="dxa"/>
          <w:trHeight w:val="330"/>
        </w:trPr>
        <w:tc>
          <w:tcPr>
            <w:tcW w:w="1050" w:type="dxa"/>
            <w:shd w:val="clear" w:color="auto" w:fill="60497A"/>
            <w:vAlign w:val="center"/>
            <w:hideMark/>
          </w:tcPr>
          <w:p w14:paraId="1960CB89" w14:textId="77777777" w:rsidR="008400CF" w:rsidRPr="003D14A7" w:rsidRDefault="008400CF" w:rsidP="008400CF">
            <w:pPr>
              <w:jc w:val="center"/>
              <w:rPr>
                <w:b/>
                <w:color w:val="FFFFFF"/>
                <w:sz w:val="20"/>
              </w:rPr>
            </w:pPr>
            <w:r w:rsidRPr="003D14A7">
              <w:rPr>
                <w:b/>
                <w:color w:val="FFFFFF"/>
                <w:sz w:val="20"/>
              </w:rPr>
              <w:t>P. č.</w:t>
            </w:r>
          </w:p>
        </w:tc>
        <w:tc>
          <w:tcPr>
            <w:tcW w:w="4111" w:type="dxa"/>
            <w:gridSpan w:val="3"/>
            <w:shd w:val="clear" w:color="auto" w:fill="60497A"/>
            <w:vAlign w:val="center"/>
            <w:hideMark/>
          </w:tcPr>
          <w:p w14:paraId="316CFE4B" w14:textId="77777777" w:rsidR="008400CF" w:rsidRPr="003D14A7" w:rsidRDefault="008400CF" w:rsidP="008400CF">
            <w:pPr>
              <w:rPr>
                <w:b/>
                <w:color w:val="FFFFFF"/>
                <w:sz w:val="20"/>
              </w:rPr>
            </w:pPr>
            <w:r w:rsidRPr="003D14A7">
              <w:rPr>
                <w:b/>
                <w:color w:val="FFFFFF"/>
                <w:sz w:val="20"/>
              </w:rPr>
              <w:t>Kontrolné otázky</w:t>
            </w:r>
          </w:p>
        </w:tc>
        <w:tc>
          <w:tcPr>
            <w:tcW w:w="567" w:type="dxa"/>
            <w:shd w:val="clear" w:color="auto" w:fill="60497A"/>
            <w:vAlign w:val="center"/>
            <w:hideMark/>
          </w:tcPr>
          <w:p w14:paraId="3D644D93" w14:textId="77777777" w:rsidR="008400CF" w:rsidRPr="003D14A7" w:rsidRDefault="008400CF" w:rsidP="008400CF">
            <w:pPr>
              <w:jc w:val="center"/>
              <w:rPr>
                <w:rFonts w:ascii="Arial Narrow" w:hAnsi="Arial Narrow"/>
                <w:b/>
                <w:color w:val="FFFFFF"/>
                <w:sz w:val="20"/>
              </w:rPr>
            </w:pPr>
            <w:r w:rsidRPr="003D14A7">
              <w:rPr>
                <w:rFonts w:ascii="Arial Narrow" w:hAnsi="Arial Narrow"/>
                <w:b/>
                <w:color w:val="FFFFFF"/>
                <w:sz w:val="20"/>
              </w:rPr>
              <w:t>áno</w:t>
            </w:r>
          </w:p>
        </w:tc>
        <w:tc>
          <w:tcPr>
            <w:tcW w:w="567" w:type="dxa"/>
            <w:shd w:val="clear" w:color="auto" w:fill="60497A"/>
            <w:vAlign w:val="center"/>
            <w:hideMark/>
          </w:tcPr>
          <w:p w14:paraId="4C00E16F" w14:textId="77777777" w:rsidR="008400CF" w:rsidRPr="003D14A7" w:rsidRDefault="008400CF" w:rsidP="008400CF">
            <w:pPr>
              <w:jc w:val="center"/>
              <w:rPr>
                <w:rFonts w:ascii="Arial Narrow" w:hAnsi="Arial Narrow"/>
                <w:b/>
                <w:color w:val="FFFFFF"/>
                <w:sz w:val="20"/>
              </w:rPr>
            </w:pPr>
            <w:r w:rsidRPr="003D14A7">
              <w:rPr>
                <w:rFonts w:ascii="Arial Narrow" w:hAnsi="Arial Narrow"/>
                <w:b/>
                <w:color w:val="FFFFFF"/>
                <w:sz w:val="20"/>
              </w:rPr>
              <w:t>nie</w:t>
            </w:r>
          </w:p>
        </w:tc>
        <w:tc>
          <w:tcPr>
            <w:tcW w:w="708" w:type="dxa"/>
            <w:shd w:val="clear" w:color="auto" w:fill="60497A"/>
            <w:vAlign w:val="center"/>
            <w:hideMark/>
          </w:tcPr>
          <w:p w14:paraId="58D541C7" w14:textId="77777777" w:rsidR="008400CF" w:rsidRPr="003D14A7" w:rsidRDefault="008400CF" w:rsidP="008400CF">
            <w:pPr>
              <w:jc w:val="center"/>
              <w:rPr>
                <w:rFonts w:ascii="Arial Narrow" w:hAnsi="Arial Narrow"/>
                <w:b/>
                <w:color w:val="FFFFFF"/>
                <w:sz w:val="20"/>
              </w:rPr>
            </w:pPr>
            <w:r w:rsidRPr="003D14A7">
              <w:rPr>
                <w:rFonts w:ascii="Arial Narrow" w:hAnsi="Arial Narrow"/>
                <w:b/>
                <w:color w:val="FFFFFF"/>
                <w:sz w:val="20"/>
              </w:rPr>
              <w:t>netýka sa</w:t>
            </w:r>
          </w:p>
        </w:tc>
        <w:tc>
          <w:tcPr>
            <w:tcW w:w="1776" w:type="dxa"/>
            <w:shd w:val="clear" w:color="auto" w:fill="60497A"/>
            <w:vAlign w:val="center"/>
            <w:hideMark/>
          </w:tcPr>
          <w:p w14:paraId="08496310" w14:textId="33DFA737" w:rsidR="008400CF" w:rsidRPr="00F426CF" w:rsidRDefault="008400CF" w:rsidP="00F67F37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Poznámka</w:t>
            </w:r>
            <w:r w:rsidR="006D7D48" w:rsidRP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fldChar w:fldCharType="begin"/>
            </w:r>
            <w:r w:rsidR="006D7D48" w:rsidRP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instrText xml:space="preserve"> NOTEREF _Ref65827975 \h </w:instrText>
            </w:r>
            <w:r w:rsid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instrText xml:space="preserve"> \* MERGEFORMAT </w:instrText>
            </w:r>
            <w:r w:rsidR="006D7D48" w:rsidRP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</w:r>
            <w:r w:rsidR="006D7D48" w:rsidRP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fldChar w:fldCharType="separate"/>
            </w:r>
            <w:r w:rsidR="005F1B2F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t>7</w:t>
            </w:r>
            <w:r w:rsidR="006D7D48" w:rsidRP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fldChar w:fldCharType="end"/>
            </w:r>
          </w:p>
        </w:tc>
      </w:tr>
      <w:tr w:rsidR="00106A4D" w:rsidRPr="00F426CF" w14:paraId="65194F23" w14:textId="77777777" w:rsidTr="00795E2B">
        <w:trPr>
          <w:gridAfter w:val="1"/>
          <w:wAfter w:w="8" w:type="dxa"/>
          <w:trHeight w:val="510"/>
        </w:trPr>
        <w:tc>
          <w:tcPr>
            <w:tcW w:w="1050" w:type="dxa"/>
            <w:vAlign w:val="center"/>
            <w:hideMark/>
          </w:tcPr>
          <w:p w14:paraId="5CF77EB9" w14:textId="77777777" w:rsidR="00F62D39" w:rsidRPr="00106A4D" w:rsidRDefault="00F62D39" w:rsidP="00F62D39">
            <w:pPr>
              <w:jc w:val="center"/>
              <w:rPr>
                <w:color w:val="000000"/>
                <w:sz w:val="20"/>
              </w:rPr>
            </w:pPr>
            <w:r w:rsidRPr="00106A4D">
              <w:rPr>
                <w:color w:val="000000"/>
                <w:sz w:val="20"/>
              </w:rPr>
              <w:t>6.1</w:t>
            </w:r>
          </w:p>
        </w:tc>
        <w:tc>
          <w:tcPr>
            <w:tcW w:w="4111" w:type="dxa"/>
            <w:gridSpan w:val="3"/>
            <w:vAlign w:val="center"/>
            <w:hideMark/>
          </w:tcPr>
          <w:p w14:paraId="14E89F6D" w14:textId="5118D191" w:rsidR="00F62D39" w:rsidRPr="00F426CF" w:rsidRDefault="00F62D39" w:rsidP="00F62D39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Boli </w:t>
            </w:r>
            <w:r>
              <w:rPr>
                <w:color w:val="000000"/>
                <w:sz w:val="20"/>
                <w:szCs w:val="20"/>
              </w:rPr>
              <w:t>d</w:t>
            </w:r>
            <w:r w:rsidRPr="00F426CF">
              <w:rPr>
                <w:color w:val="000000"/>
                <w:sz w:val="20"/>
                <w:szCs w:val="20"/>
              </w:rPr>
              <w:t>eklaro</w:t>
            </w:r>
            <w:r>
              <w:rPr>
                <w:color w:val="000000"/>
                <w:sz w:val="20"/>
                <w:szCs w:val="20"/>
              </w:rPr>
              <w:t>v</w:t>
            </w:r>
            <w:r w:rsidRPr="00F426CF">
              <w:rPr>
                <w:color w:val="000000"/>
                <w:sz w:val="20"/>
                <w:szCs w:val="20"/>
              </w:rPr>
              <w:t>ané výdavky v ŽoP doložené požadovanými dokladmi v zmysle podmienok stanovených RO a</w:t>
            </w:r>
            <w:r>
              <w:rPr>
                <w:color w:val="000000"/>
                <w:sz w:val="20"/>
                <w:szCs w:val="20"/>
              </w:rPr>
              <w:t> Zmluv</w:t>
            </w:r>
            <w:r w:rsidRPr="00F426CF">
              <w:rPr>
                <w:color w:val="000000"/>
                <w:sz w:val="20"/>
                <w:szCs w:val="20"/>
              </w:rPr>
              <w:t>ou</w:t>
            </w:r>
            <w:r>
              <w:rPr>
                <w:color w:val="000000"/>
                <w:sz w:val="20"/>
                <w:szCs w:val="20"/>
              </w:rPr>
              <w:t xml:space="preserve"> o NFP</w:t>
            </w:r>
            <w:r w:rsidRPr="00F426CF">
              <w:rPr>
                <w:color w:val="000000"/>
                <w:sz w:val="20"/>
                <w:szCs w:val="20"/>
              </w:rPr>
              <w:t>?</w:t>
            </w:r>
            <w:r w:rsidRPr="00243A3C">
              <w:rPr>
                <w:color w:val="000000"/>
                <w:sz w:val="20"/>
                <w:szCs w:val="20"/>
                <w:vertAlign w:val="superscript"/>
              </w:rPr>
              <w:fldChar w:fldCharType="begin"/>
            </w:r>
            <w:r w:rsidRPr="00243A3C">
              <w:rPr>
                <w:color w:val="000000"/>
                <w:sz w:val="20"/>
                <w:szCs w:val="20"/>
                <w:vertAlign w:val="superscript"/>
              </w:rPr>
              <w:instrText xml:space="preserve"> NOTEREF _Ref65827464 \h </w:instrText>
            </w:r>
            <w:r>
              <w:rPr>
                <w:color w:val="000000"/>
                <w:sz w:val="20"/>
                <w:szCs w:val="20"/>
                <w:vertAlign w:val="superscript"/>
              </w:rPr>
              <w:instrText xml:space="preserve"> \* MERGEFORMAT </w:instrText>
            </w:r>
            <w:r w:rsidRPr="00243A3C">
              <w:rPr>
                <w:color w:val="000000"/>
                <w:sz w:val="20"/>
                <w:szCs w:val="20"/>
                <w:vertAlign w:val="superscript"/>
              </w:rPr>
            </w:r>
            <w:r w:rsidRPr="00243A3C">
              <w:rPr>
                <w:color w:val="000000"/>
                <w:sz w:val="20"/>
                <w:szCs w:val="20"/>
                <w:vertAlign w:val="superscript"/>
              </w:rPr>
              <w:fldChar w:fldCharType="separate"/>
            </w:r>
            <w:r w:rsidR="00925AF2">
              <w:rPr>
                <w:color w:val="000000"/>
                <w:sz w:val="20"/>
                <w:szCs w:val="20"/>
                <w:vertAlign w:val="superscript"/>
              </w:rPr>
              <w:t>15</w:t>
            </w:r>
            <w:r w:rsidRPr="00243A3C">
              <w:rPr>
                <w:color w:val="000000"/>
                <w:sz w:val="20"/>
                <w:szCs w:val="20"/>
                <w:vertAlign w:val="superscript"/>
              </w:rPr>
              <w:fldChar w:fldCharType="end"/>
            </w:r>
          </w:p>
        </w:tc>
        <w:tc>
          <w:tcPr>
            <w:tcW w:w="567" w:type="dxa"/>
            <w:vAlign w:val="center"/>
            <w:hideMark/>
          </w:tcPr>
          <w:p w14:paraId="3B38DE22" w14:textId="77777777" w:rsidR="00F62D39" w:rsidRPr="00F426CF" w:rsidRDefault="00F62D39" w:rsidP="00F62D39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0FAE8769" w14:textId="77777777" w:rsidR="00F62D39" w:rsidRPr="00F426CF" w:rsidRDefault="00F62D39" w:rsidP="00F62D39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center"/>
            <w:hideMark/>
          </w:tcPr>
          <w:p w14:paraId="358D7E71" w14:textId="77777777" w:rsidR="00F62D39" w:rsidRPr="00F426CF" w:rsidRDefault="00F62D39" w:rsidP="00F62D39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76" w:type="dxa"/>
            <w:vAlign w:val="center"/>
          </w:tcPr>
          <w:p w14:paraId="103890D7" w14:textId="4B996B19" w:rsidR="00F62D39" w:rsidRPr="00F426CF" w:rsidRDefault="00F62D39" w:rsidP="003D14A7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106A4D" w:rsidRPr="00F426CF" w14:paraId="1CE05890" w14:textId="77777777" w:rsidTr="00795E2B">
        <w:trPr>
          <w:gridAfter w:val="1"/>
          <w:wAfter w:w="8" w:type="dxa"/>
          <w:trHeight w:val="510"/>
        </w:trPr>
        <w:tc>
          <w:tcPr>
            <w:tcW w:w="1050" w:type="dxa"/>
            <w:vAlign w:val="center"/>
            <w:hideMark/>
          </w:tcPr>
          <w:p w14:paraId="5F709B8A" w14:textId="77777777" w:rsidR="00F62D39" w:rsidRPr="00106A4D" w:rsidRDefault="00F62D39" w:rsidP="00F62D39">
            <w:pPr>
              <w:jc w:val="center"/>
              <w:rPr>
                <w:color w:val="000000"/>
                <w:sz w:val="20"/>
              </w:rPr>
            </w:pPr>
            <w:r w:rsidRPr="00106A4D">
              <w:rPr>
                <w:color w:val="000000"/>
                <w:sz w:val="20"/>
              </w:rPr>
              <w:t>6.2</w:t>
            </w:r>
          </w:p>
        </w:tc>
        <w:tc>
          <w:tcPr>
            <w:tcW w:w="4111" w:type="dxa"/>
            <w:gridSpan w:val="3"/>
            <w:vAlign w:val="center"/>
            <w:hideMark/>
          </w:tcPr>
          <w:p w14:paraId="22964B54" w14:textId="04E7A859" w:rsidR="00F62D39" w:rsidRPr="00F426CF" w:rsidRDefault="00F62D39" w:rsidP="00F62D39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Spĺňajú príslušné účtovné doklady predpísané náležitosti účtovného dokladu v zmysle § 10 zákona o účtovníctve (s výnimkou bodu f))?</w:t>
            </w:r>
            <w:r w:rsidRPr="00243A3C">
              <w:rPr>
                <w:color w:val="000000"/>
                <w:sz w:val="20"/>
                <w:szCs w:val="20"/>
                <w:vertAlign w:val="superscript"/>
              </w:rPr>
              <w:t xml:space="preserve"> </w:t>
            </w:r>
            <w:r w:rsidRPr="00243A3C">
              <w:rPr>
                <w:color w:val="000000"/>
                <w:sz w:val="20"/>
                <w:szCs w:val="20"/>
                <w:vertAlign w:val="superscript"/>
              </w:rPr>
              <w:fldChar w:fldCharType="begin"/>
            </w:r>
            <w:r w:rsidRPr="00243A3C">
              <w:rPr>
                <w:color w:val="000000"/>
                <w:sz w:val="20"/>
                <w:szCs w:val="20"/>
                <w:vertAlign w:val="superscript"/>
              </w:rPr>
              <w:instrText xml:space="preserve"> NOTEREF _Ref65827464 \h </w:instrText>
            </w:r>
            <w:r>
              <w:rPr>
                <w:color w:val="000000"/>
                <w:sz w:val="20"/>
                <w:szCs w:val="20"/>
                <w:vertAlign w:val="superscript"/>
              </w:rPr>
              <w:instrText xml:space="preserve"> \* MERGEFORMAT </w:instrText>
            </w:r>
            <w:r w:rsidRPr="00243A3C">
              <w:rPr>
                <w:color w:val="000000"/>
                <w:sz w:val="20"/>
                <w:szCs w:val="20"/>
                <w:vertAlign w:val="superscript"/>
              </w:rPr>
            </w:r>
            <w:r w:rsidRPr="00243A3C">
              <w:rPr>
                <w:color w:val="000000"/>
                <w:sz w:val="20"/>
                <w:szCs w:val="20"/>
                <w:vertAlign w:val="superscript"/>
              </w:rPr>
              <w:fldChar w:fldCharType="separate"/>
            </w:r>
            <w:r w:rsidR="00925AF2">
              <w:rPr>
                <w:color w:val="000000"/>
                <w:sz w:val="20"/>
                <w:szCs w:val="20"/>
                <w:vertAlign w:val="superscript"/>
              </w:rPr>
              <w:t>15</w:t>
            </w:r>
            <w:r w:rsidRPr="00243A3C">
              <w:rPr>
                <w:color w:val="000000"/>
                <w:sz w:val="20"/>
                <w:szCs w:val="20"/>
                <w:vertAlign w:val="superscript"/>
              </w:rPr>
              <w:fldChar w:fldCharType="end"/>
            </w:r>
          </w:p>
        </w:tc>
        <w:tc>
          <w:tcPr>
            <w:tcW w:w="567" w:type="dxa"/>
            <w:vAlign w:val="center"/>
            <w:hideMark/>
          </w:tcPr>
          <w:p w14:paraId="7AD4926E" w14:textId="77777777" w:rsidR="00F62D39" w:rsidRPr="00F426CF" w:rsidRDefault="00F62D39" w:rsidP="00F62D39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480279A6" w14:textId="77777777" w:rsidR="00F62D39" w:rsidRPr="00F426CF" w:rsidRDefault="00F62D39" w:rsidP="00F62D39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center"/>
            <w:hideMark/>
          </w:tcPr>
          <w:p w14:paraId="2201C087" w14:textId="77777777" w:rsidR="00F62D39" w:rsidRPr="00F426CF" w:rsidRDefault="00F62D39" w:rsidP="00F62D39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76" w:type="dxa"/>
            <w:vAlign w:val="center"/>
          </w:tcPr>
          <w:p w14:paraId="3843D21C" w14:textId="1E3E3131" w:rsidR="00F62D39" w:rsidRPr="00F426CF" w:rsidRDefault="00F62D39" w:rsidP="003D14A7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106A4D" w:rsidRPr="00F426CF" w14:paraId="25E81C79" w14:textId="77777777" w:rsidTr="00795E2B">
        <w:trPr>
          <w:gridAfter w:val="1"/>
          <w:wAfter w:w="8" w:type="dxa"/>
          <w:trHeight w:val="315"/>
        </w:trPr>
        <w:tc>
          <w:tcPr>
            <w:tcW w:w="1050" w:type="dxa"/>
            <w:vAlign w:val="center"/>
            <w:hideMark/>
          </w:tcPr>
          <w:p w14:paraId="6136EE7C" w14:textId="77777777" w:rsidR="00F62D39" w:rsidRPr="00106A4D" w:rsidRDefault="00F62D39" w:rsidP="00F62D39">
            <w:pPr>
              <w:jc w:val="center"/>
              <w:rPr>
                <w:color w:val="000000"/>
                <w:sz w:val="20"/>
              </w:rPr>
            </w:pPr>
            <w:r w:rsidRPr="00106A4D">
              <w:rPr>
                <w:color w:val="000000"/>
                <w:sz w:val="20"/>
              </w:rPr>
              <w:t>6.3</w:t>
            </w:r>
          </w:p>
        </w:tc>
        <w:tc>
          <w:tcPr>
            <w:tcW w:w="4111" w:type="dxa"/>
            <w:gridSpan w:val="3"/>
            <w:vAlign w:val="center"/>
            <w:hideMark/>
          </w:tcPr>
          <w:p w14:paraId="020F5C84" w14:textId="082FF767" w:rsidR="00F62D39" w:rsidRPr="00F426CF" w:rsidRDefault="00F62D39" w:rsidP="00F62D39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Obsahuje faktúra náležitosti podľa § 74 zákona o DPH?</w:t>
            </w:r>
            <w:r w:rsidRPr="00243A3C">
              <w:rPr>
                <w:color w:val="000000"/>
                <w:sz w:val="20"/>
                <w:szCs w:val="20"/>
                <w:vertAlign w:val="superscript"/>
              </w:rPr>
              <w:t xml:space="preserve"> </w:t>
            </w:r>
            <w:r w:rsidRPr="00243A3C">
              <w:rPr>
                <w:color w:val="000000"/>
                <w:sz w:val="20"/>
                <w:szCs w:val="20"/>
                <w:vertAlign w:val="superscript"/>
              </w:rPr>
              <w:fldChar w:fldCharType="begin"/>
            </w:r>
            <w:r w:rsidRPr="00243A3C">
              <w:rPr>
                <w:color w:val="000000"/>
                <w:sz w:val="20"/>
                <w:szCs w:val="20"/>
                <w:vertAlign w:val="superscript"/>
              </w:rPr>
              <w:instrText xml:space="preserve"> NOTEREF _Ref65827464 \h </w:instrText>
            </w:r>
            <w:r>
              <w:rPr>
                <w:color w:val="000000"/>
                <w:sz w:val="20"/>
                <w:szCs w:val="20"/>
                <w:vertAlign w:val="superscript"/>
              </w:rPr>
              <w:instrText xml:space="preserve"> \* MERGEFORMAT </w:instrText>
            </w:r>
            <w:r w:rsidRPr="00243A3C">
              <w:rPr>
                <w:color w:val="000000"/>
                <w:sz w:val="20"/>
                <w:szCs w:val="20"/>
                <w:vertAlign w:val="superscript"/>
              </w:rPr>
            </w:r>
            <w:r w:rsidRPr="00243A3C">
              <w:rPr>
                <w:color w:val="000000"/>
                <w:sz w:val="20"/>
                <w:szCs w:val="20"/>
                <w:vertAlign w:val="superscript"/>
              </w:rPr>
              <w:fldChar w:fldCharType="separate"/>
            </w:r>
            <w:r w:rsidR="00925AF2">
              <w:rPr>
                <w:color w:val="000000"/>
                <w:sz w:val="20"/>
                <w:szCs w:val="20"/>
                <w:vertAlign w:val="superscript"/>
              </w:rPr>
              <w:t>15</w:t>
            </w:r>
            <w:r w:rsidRPr="00243A3C">
              <w:rPr>
                <w:color w:val="000000"/>
                <w:sz w:val="20"/>
                <w:szCs w:val="20"/>
                <w:vertAlign w:val="superscript"/>
              </w:rPr>
              <w:fldChar w:fldCharType="end"/>
            </w:r>
          </w:p>
        </w:tc>
        <w:tc>
          <w:tcPr>
            <w:tcW w:w="567" w:type="dxa"/>
            <w:vAlign w:val="center"/>
            <w:hideMark/>
          </w:tcPr>
          <w:p w14:paraId="225CE88E" w14:textId="77777777" w:rsidR="00F62D39" w:rsidRPr="00F426CF" w:rsidRDefault="00F62D39" w:rsidP="00F62D39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615256B2" w14:textId="77777777" w:rsidR="00F62D39" w:rsidRPr="00F426CF" w:rsidRDefault="00F62D39" w:rsidP="00F62D39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center"/>
            <w:hideMark/>
          </w:tcPr>
          <w:p w14:paraId="2ED4C39B" w14:textId="77777777" w:rsidR="00F62D39" w:rsidRPr="00F426CF" w:rsidRDefault="00F62D39" w:rsidP="00F62D39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76" w:type="dxa"/>
            <w:vAlign w:val="center"/>
          </w:tcPr>
          <w:p w14:paraId="3360DC17" w14:textId="4C1D96B2" w:rsidR="00F62D39" w:rsidRPr="00F426CF" w:rsidRDefault="00F62D39" w:rsidP="003D14A7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106A4D" w:rsidRPr="00F426CF" w14:paraId="3DAC49F6" w14:textId="77777777" w:rsidTr="00795E2B">
        <w:trPr>
          <w:gridAfter w:val="1"/>
          <w:wAfter w:w="8" w:type="dxa"/>
          <w:trHeight w:val="300"/>
        </w:trPr>
        <w:tc>
          <w:tcPr>
            <w:tcW w:w="1050" w:type="dxa"/>
            <w:vAlign w:val="center"/>
            <w:hideMark/>
          </w:tcPr>
          <w:p w14:paraId="2F97FF14" w14:textId="77777777" w:rsidR="00F62D39" w:rsidRPr="00106A4D" w:rsidRDefault="00F62D39" w:rsidP="00F62D39">
            <w:pPr>
              <w:jc w:val="center"/>
              <w:rPr>
                <w:color w:val="000000"/>
                <w:sz w:val="20"/>
              </w:rPr>
            </w:pPr>
            <w:r w:rsidRPr="00106A4D">
              <w:rPr>
                <w:color w:val="000000"/>
                <w:sz w:val="20"/>
              </w:rPr>
              <w:t>6.4</w:t>
            </w:r>
          </w:p>
        </w:tc>
        <w:tc>
          <w:tcPr>
            <w:tcW w:w="4111" w:type="dxa"/>
            <w:gridSpan w:val="3"/>
            <w:vAlign w:val="center"/>
            <w:hideMark/>
          </w:tcPr>
          <w:p w14:paraId="102E8A97" w14:textId="42AAFE07" w:rsidR="00F62D39" w:rsidRPr="00F426CF" w:rsidRDefault="00F62D39" w:rsidP="00F62D39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Sú deklarované výdavky doložené dokladom o úhrade?</w:t>
            </w:r>
            <w:r w:rsidRPr="00243A3C">
              <w:rPr>
                <w:color w:val="000000"/>
                <w:sz w:val="20"/>
                <w:szCs w:val="20"/>
                <w:vertAlign w:val="superscript"/>
              </w:rPr>
              <w:fldChar w:fldCharType="begin"/>
            </w:r>
            <w:r w:rsidRPr="00243A3C">
              <w:rPr>
                <w:color w:val="000000"/>
                <w:sz w:val="20"/>
                <w:szCs w:val="20"/>
                <w:vertAlign w:val="superscript"/>
              </w:rPr>
              <w:instrText xml:space="preserve"> NOTEREF _Ref65827464 \h </w:instrText>
            </w:r>
            <w:r>
              <w:rPr>
                <w:color w:val="000000"/>
                <w:sz w:val="20"/>
                <w:szCs w:val="20"/>
                <w:vertAlign w:val="superscript"/>
              </w:rPr>
              <w:instrText xml:space="preserve"> \* MERGEFORMAT </w:instrText>
            </w:r>
            <w:r w:rsidRPr="00243A3C">
              <w:rPr>
                <w:color w:val="000000"/>
                <w:sz w:val="20"/>
                <w:szCs w:val="20"/>
                <w:vertAlign w:val="superscript"/>
              </w:rPr>
            </w:r>
            <w:r w:rsidRPr="00243A3C">
              <w:rPr>
                <w:color w:val="000000"/>
                <w:sz w:val="20"/>
                <w:szCs w:val="20"/>
                <w:vertAlign w:val="superscript"/>
              </w:rPr>
              <w:fldChar w:fldCharType="separate"/>
            </w:r>
            <w:r w:rsidR="00925AF2">
              <w:rPr>
                <w:color w:val="000000"/>
                <w:sz w:val="20"/>
                <w:szCs w:val="20"/>
                <w:vertAlign w:val="superscript"/>
              </w:rPr>
              <w:t>15</w:t>
            </w:r>
            <w:r w:rsidRPr="00243A3C">
              <w:rPr>
                <w:color w:val="000000"/>
                <w:sz w:val="20"/>
                <w:szCs w:val="20"/>
                <w:vertAlign w:val="superscript"/>
              </w:rPr>
              <w:fldChar w:fldCharType="end"/>
            </w:r>
          </w:p>
        </w:tc>
        <w:tc>
          <w:tcPr>
            <w:tcW w:w="567" w:type="dxa"/>
            <w:vAlign w:val="center"/>
            <w:hideMark/>
          </w:tcPr>
          <w:p w14:paraId="6487798D" w14:textId="77777777" w:rsidR="00F62D39" w:rsidRPr="00F426CF" w:rsidRDefault="00F62D39" w:rsidP="00F62D39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3C4F06FE" w14:textId="77777777" w:rsidR="00F62D39" w:rsidRPr="00F426CF" w:rsidRDefault="00F62D39" w:rsidP="00F62D39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center"/>
            <w:hideMark/>
          </w:tcPr>
          <w:p w14:paraId="3ECBFFE9" w14:textId="77777777" w:rsidR="00F62D39" w:rsidRPr="00F426CF" w:rsidRDefault="00F62D39" w:rsidP="00F62D39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76" w:type="dxa"/>
            <w:vAlign w:val="center"/>
          </w:tcPr>
          <w:p w14:paraId="33256BFB" w14:textId="262B1849" w:rsidR="00F62D39" w:rsidRPr="00F426CF" w:rsidRDefault="00F62D39" w:rsidP="003D14A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106A4D" w:rsidRPr="00F426CF" w14:paraId="5F15654C" w14:textId="77777777" w:rsidTr="00795E2B">
        <w:trPr>
          <w:gridAfter w:val="1"/>
          <w:wAfter w:w="8" w:type="dxa"/>
          <w:trHeight w:val="1020"/>
        </w:trPr>
        <w:tc>
          <w:tcPr>
            <w:tcW w:w="1050" w:type="dxa"/>
            <w:vAlign w:val="center"/>
            <w:hideMark/>
          </w:tcPr>
          <w:p w14:paraId="1D626DBE" w14:textId="4B220753" w:rsidR="0094712C" w:rsidRPr="003D14A7" w:rsidRDefault="0094712C" w:rsidP="277050EB">
            <w:pPr>
              <w:jc w:val="center"/>
              <w:rPr>
                <w:color w:val="000000"/>
                <w:vertAlign w:val="superscript"/>
              </w:rPr>
            </w:pPr>
            <w:r w:rsidRPr="003D14A7">
              <w:rPr>
                <w:color w:val="000000" w:themeColor="text1"/>
                <w:sz w:val="20"/>
              </w:rPr>
              <w:t>6.5</w:t>
            </w:r>
            <w:ins w:id="73" w:author="Autor">
              <w:r w:rsidR="0010370D" w:rsidRPr="00106A4D">
                <w:rPr>
                  <w:color w:val="000000" w:themeColor="text1"/>
                  <w:sz w:val="20"/>
                  <w:szCs w:val="20"/>
                </w:rPr>
                <w:t>*</w:t>
              </w:r>
            </w:ins>
          </w:p>
        </w:tc>
        <w:tc>
          <w:tcPr>
            <w:tcW w:w="4111" w:type="dxa"/>
            <w:gridSpan w:val="3"/>
            <w:vAlign w:val="center"/>
            <w:hideMark/>
          </w:tcPr>
          <w:p w14:paraId="6FD7ED2F" w14:textId="142AFEC6" w:rsidR="0094712C" w:rsidRPr="00F426CF" w:rsidRDefault="0094712C" w:rsidP="002243C7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Boli dodržané všetky nasledovné podmienky v prípade úhrad výdavkov v hotovosti?</w:t>
            </w:r>
            <w:r w:rsidRPr="00F426CF">
              <w:rPr>
                <w:color w:val="000000"/>
                <w:sz w:val="20"/>
                <w:szCs w:val="20"/>
              </w:rPr>
              <w:br/>
              <w:t>- hotovostné platby za spotrebný materiál neprekročili jednotlivo sumu 500 EUR vrátane DPH,</w:t>
            </w:r>
            <w:r w:rsidRPr="00F426CF">
              <w:rPr>
                <w:color w:val="000000"/>
                <w:sz w:val="20"/>
                <w:szCs w:val="20"/>
              </w:rPr>
              <w:br/>
              <w:t>- maximálna hodnota realizovaných úhrad v hotovosti v jednom mesiaci nepresiahli 1 500 EUR vrátane DPH.</w:t>
            </w:r>
            <w:r w:rsidRPr="00243A3C">
              <w:rPr>
                <w:color w:val="000000"/>
                <w:sz w:val="20"/>
                <w:szCs w:val="20"/>
                <w:vertAlign w:val="superscript"/>
              </w:rPr>
              <w:fldChar w:fldCharType="begin"/>
            </w:r>
            <w:r w:rsidRPr="00243A3C">
              <w:rPr>
                <w:color w:val="000000"/>
                <w:sz w:val="20"/>
                <w:szCs w:val="20"/>
                <w:vertAlign w:val="superscript"/>
              </w:rPr>
              <w:instrText xml:space="preserve"> NOTEREF _Ref65827464 \h </w:instrText>
            </w:r>
            <w:r>
              <w:rPr>
                <w:color w:val="000000"/>
                <w:sz w:val="20"/>
                <w:szCs w:val="20"/>
                <w:vertAlign w:val="superscript"/>
              </w:rPr>
              <w:instrText xml:space="preserve"> \* MERGEFORMAT </w:instrText>
            </w:r>
            <w:r w:rsidRPr="00243A3C">
              <w:rPr>
                <w:color w:val="000000"/>
                <w:sz w:val="20"/>
                <w:szCs w:val="20"/>
                <w:vertAlign w:val="superscript"/>
              </w:rPr>
            </w:r>
            <w:r w:rsidRPr="00243A3C">
              <w:rPr>
                <w:color w:val="000000"/>
                <w:sz w:val="20"/>
                <w:szCs w:val="20"/>
                <w:vertAlign w:val="superscript"/>
              </w:rPr>
              <w:fldChar w:fldCharType="separate"/>
            </w:r>
            <w:r w:rsidR="00925AF2">
              <w:rPr>
                <w:color w:val="000000"/>
                <w:sz w:val="20"/>
                <w:szCs w:val="20"/>
                <w:vertAlign w:val="superscript"/>
              </w:rPr>
              <w:t>15</w:t>
            </w:r>
            <w:r w:rsidRPr="00243A3C">
              <w:rPr>
                <w:color w:val="000000"/>
                <w:sz w:val="20"/>
                <w:szCs w:val="20"/>
                <w:vertAlign w:val="superscript"/>
              </w:rPr>
              <w:fldChar w:fldCharType="end"/>
            </w:r>
          </w:p>
        </w:tc>
        <w:tc>
          <w:tcPr>
            <w:tcW w:w="567" w:type="dxa"/>
            <w:vAlign w:val="center"/>
            <w:hideMark/>
          </w:tcPr>
          <w:p w14:paraId="49B32912" w14:textId="77777777" w:rsidR="0094712C" w:rsidRPr="00F426CF" w:rsidRDefault="0094712C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793B8142" w14:textId="77777777" w:rsidR="0094712C" w:rsidRPr="00F426CF" w:rsidRDefault="0094712C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center"/>
            <w:hideMark/>
          </w:tcPr>
          <w:p w14:paraId="7ADACC7D" w14:textId="77777777" w:rsidR="0094712C" w:rsidRPr="00F426CF" w:rsidRDefault="0094712C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76" w:type="dxa"/>
            <w:vAlign w:val="center"/>
          </w:tcPr>
          <w:p w14:paraId="36E3E001" w14:textId="5712B264" w:rsidR="0094712C" w:rsidRPr="00F426CF" w:rsidRDefault="0094712C" w:rsidP="003D14A7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106A4D" w:rsidRPr="00F426CF" w14:paraId="0BD17656" w14:textId="77777777" w:rsidTr="00795E2B">
        <w:trPr>
          <w:gridAfter w:val="1"/>
          <w:wAfter w:w="8" w:type="dxa"/>
          <w:trHeight w:val="315"/>
        </w:trPr>
        <w:tc>
          <w:tcPr>
            <w:tcW w:w="1050" w:type="dxa"/>
            <w:vAlign w:val="center"/>
            <w:hideMark/>
          </w:tcPr>
          <w:p w14:paraId="12CECAAC" w14:textId="77777777" w:rsidR="0094712C" w:rsidRPr="00DF6942" w:rsidRDefault="0094712C" w:rsidP="003957FC">
            <w:pPr>
              <w:jc w:val="center"/>
              <w:rPr>
                <w:color w:val="000000"/>
                <w:sz w:val="20"/>
                <w:szCs w:val="20"/>
              </w:rPr>
            </w:pPr>
            <w:r w:rsidRPr="00DF6942">
              <w:rPr>
                <w:color w:val="000000"/>
                <w:sz w:val="20"/>
                <w:szCs w:val="20"/>
              </w:rPr>
              <w:t>6.6</w:t>
            </w:r>
          </w:p>
        </w:tc>
        <w:tc>
          <w:tcPr>
            <w:tcW w:w="4111" w:type="dxa"/>
            <w:gridSpan w:val="3"/>
            <w:vAlign w:val="center"/>
            <w:hideMark/>
          </w:tcPr>
          <w:p w14:paraId="5B239A44" w14:textId="57CB84FF" w:rsidR="0094712C" w:rsidRPr="00F426CF" w:rsidRDefault="0094712C" w:rsidP="002243C7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spôsob výpočtu oprávnenej výšky výdavku?</w:t>
            </w:r>
            <w:r w:rsidRPr="00243A3C">
              <w:rPr>
                <w:color w:val="000000"/>
                <w:sz w:val="20"/>
                <w:szCs w:val="20"/>
                <w:vertAlign w:val="superscript"/>
              </w:rPr>
              <w:fldChar w:fldCharType="begin"/>
            </w:r>
            <w:r w:rsidRPr="00243A3C">
              <w:rPr>
                <w:color w:val="000000"/>
                <w:sz w:val="20"/>
                <w:szCs w:val="20"/>
                <w:vertAlign w:val="superscript"/>
              </w:rPr>
              <w:instrText xml:space="preserve"> NOTEREF _Ref65827464 \h </w:instrText>
            </w:r>
            <w:r>
              <w:rPr>
                <w:color w:val="000000"/>
                <w:sz w:val="20"/>
                <w:szCs w:val="20"/>
                <w:vertAlign w:val="superscript"/>
              </w:rPr>
              <w:instrText xml:space="preserve"> \* MERGEFORMAT </w:instrText>
            </w:r>
            <w:r w:rsidRPr="00243A3C">
              <w:rPr>
                <w:color w:val="000000"/>
                <w:sz w:val="20"/>
                <w:szCs w:val="20"/>
                <w:vertAlign w:val="superscript"/>
              </w:rPr>
            </w:r>
            <w:r w:rsidRPr="00243A3C">
              <w:rPr>
                <w:color w:val="000000"/>
                <w:sz w:val="20"/>
                <w:szCs w:val="20"/>
                <w:vertAlign w:val="superscript"/>
              </w:rPr>
              <w:fldChar w:fldCharType="separate"/>
            </w:r>
            <w:r w:rsidR="00925AF2">
              <w:rPr>
                <w:color w:val="000000"/>
                <w:sz w:val="20"/>
                <w:szCs w:val="20"/>
                <w:vertAlign w:val="superscript"/>
              </w:rPr>
              <w:t>15</w:t>
            </w:r>
            <w:r w:rsidRPr="00243A3C">
              <w:rPr>
                <w:color w:val="000000"/>
                <w:sz w:val="20"/>
                <w:szCs w:val="20"/>
                <w:vertAlign w:val="superscript"/>
              </w:rPr>
              <w:fldChar w:fldCharType="end"/>
            </w:r>
          </w:p>
        </w:tc>
        <w:tc>
          <w:tcPr>
            <w:tcW w:w="567" w:type="dxa"/>
            <w:vAlign w:val="center"/>
            <w:hideMark/>
          </w:tcPr>
          <w:p w14:paraId="7FE20A66" w14:textId="77777777" w:rsidR="0094712C" w:rsidRPr="00F426CF" w:rsidRDefault="0094712C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1DB5FA3F" w14:textId="77777777" w:rsidR="0094712C" w:rsidRPr="00F426CF" w:rsidRDefault="0094712C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center"/>
            <w:hideMark/>
          </w:tcPr>
          <w:p w14:paraId="694DFADB" w14:textId="77777777" w:rsidR="0094712C" w:rsidRPr="00F426CF" w:rsidRDefault="0094712C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76" w:type="dxa"/>
            <w:vAlign w:val="center"/>
          </w:tcPr>
          <w:p w14:paraId="6F9D97B2" w14:textId="7655C25A" w:rsidR="0094712C" w:rsidRPr="00F426CF" w:rsidRDefault="0094712C" w:rsidP="003D14A7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8400CF" w:rsidRPr="00F426CF" w14:paraId="36EF35A3" w14:textId="77777777" w:rsidTr="003D14A7">
        <w:trPr>
          <w:gridAfter w:val="1"/>
          <w:wAfter w:w="8" w:type="dxa"/>
          <w:trHeight w:val="300"/>
        </w:trPr>
        <w:tc>
          <w:tcPr>
            <w:tcW w:w="8779" w:type="dxa"/>
            <w:gridSpan w:val="8"/>
            <w:shd w:val="clear" w:color="auto" w:fill="60497A"/>
            <w:vAlign w:val="center"/>
            <w:hideMark/>
          </w:tcPr>
          <w:p w14:paraId="7DB57FA7" w14:textId="77777777" w:rsidR="008400CF" w:rsidRPr="00F426CF" w:rsidRDefault="008400CF" w:rsidP="008400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7 - Ostatné výdavky - externé služby (outsourcing)</w:t>
            </w:r>
          </w:p>
        </w:tc>
      </w:tr>
      <w:tr w:rsidR="00795E2B" w:rsidRPr="00F426CF" w14:paraId="58977AA0" w14:textId="77777777" w:rsidTr="00795E2B">
        <w:trPr>
          <w:gridAfter w:val="1"/>
          <w:wAfter w:w="8" w:type="dxa"/>
          <w:trHeight w:val="330"/>
        </w:trPr>
        <w:tc>
          <w:tcPr>
            <w:tcW w:w="1050" w:type="dxa"/>
            <w:shd w:val="clear" w:color="auto" w:fill="60497A"/>
            <w:vAlign w:val="center"/>
            <w:hideMark/>
          </w:tcPr>
          <w:p w14:paraId="11E96D62" w14:textId="77777777" w:rsidR="008400CF" w:rsidRPr="003D14A7" w:rsidRDefault="008400CF" w:rsidP="008400CF">
            <w:pPr>
              <w:jc w:val="center"/>
              <w:rPr>
                <w:b/>
                <w:color w:val="FFFFFF"/>
                <w:sz w:val="20"/>
              </w:rPr>
            </w:pPr>
            <w:r w:rsidRPr="003D14A7">
              <w:rPr>
                <w:b/>
                <w:color w:val="FFFFFF"/>
                <w:sz w:val="20"/>
              </w:rPr>
              <w:t>P. č.</w:t>
            </w:r>
          </w:p>
        </w:tc>
        <w:tc>
          <w:tcPr>
            <w:tcW w:w="4111" w:type="dxa"/>
            <w:gridSpan w:val="3"/>
            <w:shd w:val="clear" w:color="auto" w:fill="60497A"/>
            <w:vAlign w:val="center"/>
            <w:hideMark/>
          </w:tcPr>
          <w:p w14:paraId="431600CC" w14:textId="77777777" w:rsidR="008400CF" w:rsidRPr="003D14A7" w:rsidRDefault="008400CF" w:rsidP="008400CF">
            <w:pPr>
              <w:rPr>
                <w:b/>
                <w:color w:val="FFFFFF"/>
                <w:sz w:val="20"/>
              </w:rPr>
            </w:pPr>
            <w:r w:rsidRPr="003D14A7">
              <w:rPr>
                <w:b/>
                <w:color w:val="FFFFFF"/>
                <w:sz w:val="20"/>
              </w:rPr>
              <w:t>Kontrolné otázky</w:t>
            </w:r>
          </w:p>
        </w:tc>
        <w:tc>
          <w:tcPr>
            <w:tcW w:w="567" w:type="dxa"/>
            <w:shd w:val="clear" w:color="auto" w:fill="60497A"/>
            <w:vAlign w:val="center"/>
            <w:hideMark/>
          </w:tcPr>
          <w:p w14:paraId="3E2974CA" w14:textId="77777777" w:rsidR="008400CF" w:rsidRPr="003D14A7" w:rsidRDefault="008400CF" w:rsidP="008400CF">
            <w:pPr>
              <w:jc w:val="center"/>
              <w:rPr>
                <w:rFonts w:ascii="Arial Narrow" w:hAnsi="Arial Narrow"/>
                <w:b/>
                <w:color w:val="FFFFFF"/>
                <w:sz w:val="20"/>
              </w:rPr>
            </w:pPr>
            <w:r w:rsidRPr="003D14A7">
              <w:rPr>
                <w:rFonts w:ascii="Arial Narrow" w:hAnsi="Arial Narrow"/>
                <w:b/>
                <w:color w:val="FFFFFF"/>
                <w:sz w:val="20"/>
              </w:rPr>
              <w:t>áno</w:t>
            </w:r>
          </w:p>
        </w:tc>
        <w:tc>
          <w:tcPr>
            <w:tcW w:w="567" w:type="dxa"/>
            <w:shd w:val="clear" w:color="auto" w:fill="60497A"/>
            <w:vAlign w:val="center"/>
            <w:hideMark/>
          </w:tcPr>
          <w:p w14:paraId="57724BB0" w14:textId="77777777" w:rsidR="008400CF" w:rsidRPr="003D14A7" w:rsidRDefault="008400CF" w:rsidP="008400CF">
            <w:pPr>
              <w:jc w:val="center"/>
              <w:rPr>
                <w:rFonts w:ascii="Arial Narrow" w:hAnsi="Arial Narrow"/>
                <w:b/>
                <w:color w:val="FFFFFF"/>
                <w:sz w:val="20"/>
              </w:rPr>
            </w:pPr>
            <w:r w:rsidRPr="003D14A7">
              <w:rPr>
                <w:rFonts w:ascii="Arial Narrow" w:hAnsi="Arial Narrow"/>
                <w:b/>
                <w:color w:val="FFFFFF"/>
                <w:sz w:val="20"/>
              </w:rPr>
              <w:t>nie</w:t>
            </w:r>
          </w:p>
        </w:tc>
        <w:tc>
          <w:tcPr>
            <w:tcW w:w="708" w:type="dxa"/>
            <w:shd w:val="clear" w:color="auto" w:fill="60497A"/>
            <w:vAlign w:val="center"/>
            <w:hideMark/>
          </w:tcPr>
          <w:p w14:paraId="56CE84C4" w14:textId="77777777" w:rsidR="008400CF" w:rsidRPr="003D14A7" w:rsidRDefault="008400CF" w:rsidP="008400CF">
            <w:pPr>
              <w:jc w:val="center"/>
              <w:rPr>
                <w:rFonts w:ascii="Arial Narrow" w:hAnsi="Arial Narrow"/>
                <w:b/>
                <w:color w:val="FFFFFF"/>
                <w:sz w:val="20"/>
              </w:rPr>
            </w:pPr>
            <w:r w:rsidRPr="003D14A7">
              <w:rPr>
                <w:rFonts w:ascii="Arial Narrow" w:hAnsi="Arial Narrow"/>
                <w:b/>
                <w:color w:val="FFFFFF"/>
                <w:sz w:val="20"/>
              </w:rPr>
              <w:t>netýka sa</w:t>
            </w:r>
          </w:p>
        </w:tc>
        <w:tc>
          <w:tcPr>
            <w:tcW w:w="1776" w:type="dxa"/>
            <w:shd w:val="clear" w:color="auto" w:fill="60497A"/>
            <w:vAlign w:val="center"/>
            <w:hideMark/>
          </w:tcPr>
          <w:p w14:paraId="4BC82746" w14:textId="0D6263B1" w:rsidR="008400CF" w:rsidRPr="00F426CF" w:rsidRDefault="008400CF" w:rsidP="00F67F37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Poznámka</w:t>
            </w:r>
            <w:r w:rsidR="006D7D48" w:rsidRP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fldChar w:fldCharType="begin"/>
            </w:r>
            <w:r w:rsidR="006D7D48" w:rsidRP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instrText xml:space="preserve"> NOTEREF _Ref65827975 \h </w:instrText>
            </w:r>
            <w:r w:rsid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instrText xml:space="preserve"> \* MERGEFORMAT </w:instrText>
            </w:r>
            <w:r w:rsidR="006D7D48" w:rsidRP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</w:r>
            <w:r w:rsidR="006D7D48" w:rsidRP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fldChar w:fldCharType="separate"/>
            </w:r>
            <w:r w:rsidR="005F1B2F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t>7</w:t>
            </w:r>
            <w:r w:rsidR="006D7D48" w:rsidRP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fldChar w:fldCharType="end"/>
            </w:r>
          </w:p>
        </w:tc>
      </w:tr>
      <w:tr w:rsidR="00106A4D" w:rsidRPr="00F426CF" w14:paraId="26D241E9" w14:textId="77777777" w:rsidTr="00795E2B">
        <w:trPr>
          <w:gridAfter w:val="1"/>
          <w:wAfter w:w="8" w:type="dxa"/>
          <w:trHeight w:val="510"/>
        </w:trPr>
        <w:tc>
          <w:tcPr>
            <w:tcW w:w="1050" w:type="dxa"/>
            <w:vAlign w:val="center"/>
            <w:hideMark/>
          </w:tcPr>
          <w:p w14:paraId="3404DC06" w14:textId="77777777" w:rsidR="0094712C" w:rsidRPr="00DF6942" w:rsidRDefault="0094712C" w:rsidP="008400CF">
            <w:pPr>
              <w:jc w:val="center"/>
              <w:rPr>
                <w:color w:val="000000"/>
                <w:sz w:val="20"/>
                <w:szCs w:val="20"/>
              </w:rPr>
            </w:pPr>
            <w:r w:rsidRPr="00DF6942">
              <w:rPr>
                <w:color w:val="000000"/>
                <w:sz w:val="20"/>
                <w:szCs w:val="20"/>
              </w:rPr>
              <w:t>7.1</w:t>
            </w:r>
          </w:p>
        </w:tc>
        <w:tc>
          <w:tcPr>
            <w:tcW w:w="4111" w:type="dxa"/>
            <w:gridSpan w:val="3"/>
            <w:vAlign w:val="center"/>
            <w:hideMark/>
          </w:tcPr>
          <w:p w14:paraId="5A639533" w14:textId="77777777" w:rsidR="0094712C" w:rsidRPr="00F426CF" w:rsidRDefault="0094712C" w:rsidP="002243C7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preberací protokol o vykonaní príslušných aktivít, prác, resp. prezenčnú listinu, resp. iný obdobný dokument?</w:t>
            </w:r>
          </w:p>
        </w:tc>
        <w:tc>
          <w:tcPr>
            <w:tcW w:w="567" w:type="dxa"/>
            <w:vAlign w:val="center"/>
            <w:hideMark/>
          </w:tcPr>
          <w:p w14:paraId="395FBA44" w14:textId="77777777" w:rsidR="0094712C" w:rsidRPr="00F426CF" w:rsidRDefault="0094712C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28799C65" w14:textId="77777777" w:rsidR="0094712C" w:rsidRPr="00F426CF" w:rsidRDefault="0094712C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center"/>
            <w:hideMark/>
          </w:tcPr>
          <w:p w14:paraId="5C71926D" w14:textId="77777777" w:rsidR="0094712C" w:rsidRPr="00F426CF" w:rsidRDefault="0094712C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76" w:type="dxa"/>
            <w:vAlign w:val="center"/>
          </w:tcPr>
          <w:p w14:paraId="0C0B413C" w14:textId="3B578EE1" w:rsidR="0094712C" w:rsidRPr="00F426CF" w:rsidRDefault="0094712C" w:rsidP="003D14A7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106A4D" w:rsidRPr="00F426CF" w14:paraId="673DBED5" w14:textId="77777777" w:rsidTr="00795E2B">
        <w:trPr>
          <w:gridAfter w:val="1"/>
          <w:wAfter w:w="8" w:type="dxa"/>
          <w:trHeight w:val="315"/>
        </w:trPr>
        <w:tc>
          <w:tcPr>
            <w:tcW w:w="1050" w:type="dxa"/>
            <w:vAlign w:val="center"/>
            <w:hideMark/>
          </w:tcPr>
          <w:p w14:paraId="13BB0E45" w14:textId="77777777" w:rsidR="0094712C" w:rsidRPr="00DF6942" w:rsidRDefault="0094712C" w:rsidP="008400CF">
            <w:pPr>
              <w:jc w:val="center"/>
              <w:rPr>
                <w:color w:val="000000"/>
                <w:sz w:val="20"/>
                <w:szCs w:val="20"/>
              </w:rPr>
            </w:pPr>
            <w:r w:rsidRPr="00DF6942">
              <w:rPr>
                <w:color w:val="000000"/>
                <w:sz w:val="20"/>
                <w:szCs w:val="20"/>
              </w:rPr>
              <w:t>7.2</w:t>
            </w:r>
          </w:p>
        </w:tc>
        <w:tc>
          <w:tcPr>
            <w:tcW w:w="4111" w:type="dxa"/>
            <w:gridSpan w:val="3"/>
            <w:vAlign w:val="center"/>
            <w:hideMark/>
          </w:tcPr>
          <w:p w14:paraId="45956FE0" w14:textId="77777777" w:rsidR="0094712C" w:rsidRPr="00F426CF" w:rsidRDefault="0094712C" w:rsidP="002243C7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spôsob výpočtu oprávnenej výšky výdavku?</w:t>
            </w:r>
          </w:p>
        </w:tc>
        <w:tc>
          <w:tcPr>
            <w:tcW w:w="567" w:type="dxa"/>
            <w:vAlign w:val="center"/>
            <w:hideMark/>
          </w:tcPr>
          <w:p w14:paraId="10F1C184" w14:textId="77777777" w:rsidR="0094712C" w:rsidRPr="00F426CF" w:rsidRDefault="0094712C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25998FF7" w14:textId="77777777" w:rsidR="0094712C" w:rsidRPr="00F426CF" w:rsidRDefault="0094712C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center"/>
            <w:hideMark/>
          </w:tcPr>
          <w:p w14:paraId="0F34B440" w14:textId="77777777" w:rsidR="0094712C" w:rsidRPr="00F426CF" w:rsidRDefault="0094712C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76" w:type="dxa"/>
            <w:vAlign w:val="center"/>
          </w:tcPr>
          <w:p w14:paraId="73F3B398" w14:textId="2BFBC872" w:rsidR="0094712C" w:rsidRPr="00F426CF" w:rsidRDefault="0094712C" w:rsidP="003D14A7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106A4D" w:rsidRPr="00F426CF" w14:paraId="650DB06A" w14:textId="77777777" w:rsidTr="00795E2B">
        <w:trPr>
          <w:gridAfter w:val="1"/>
          <w:wAfter w:w="8" w:type="dxa"/>
          <w:trHeight w:val="510"/>
        </w:trPr>
        <w:tc>
          <w:tcPr>
            <w:tcW w:w="1050" w:type="dxa"/>
            <w:vAlign w:val="center"/>
            <w:hideMark/>
          </w:tcPr>
          <w:p w14:paraId="6BAC2B06" w14:textId="77777777" w:rsidR="0094712C" w:rsidRPr="00F426CF" w:rsidRDefault="0094712C" w:rsidP="008400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7.3</w:t>
            </w:r>
          </w:p>
        </w:tc>
        <w:tc>
          <w:tcPr>
            <w:tcW w:w="4111" w:type="dxa"/>
            <w:gridSpan w:val="3"/>
            <w:vAlign w:val="center"/>
            <w:hideMark/>
          </w:tcPr>
          <w:p w14:paraId="0C223249" w14:textId="77777777" w:rsidR="0094712C" w:rsidRPr="00F426CF" w:rsidRDefault="0094712C" w:rsidP="002243C7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výstupy z poskytnutých služieb (napr. publikácie, posudky, analýzy, štúdie, správy z auditu, fotodokumentáciu)?</w:t>
            </w:r>
          </w:p>
        </w:tc>
        <w:tc>
          <w:tcPr>
            <w:tcW w:w="567" w:type="dxa"/>
            <w:vAlign w:val="center"/>
            <w:hideMark/>
          </w:tcPr>
          <w:p w14:paraId="16EFE36D" w14:textId="77777777" w:rsidR="0094712C" w:rsidRPr="00F426CF" w:rsidRDefault="0094712C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0BF49C53" w14:textId="77777777" w:rsidR="0094712C" w:rsidRPr="00F426CF" w:rsidRDefault="0094712C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center"/>
            <w:hideMark/>
          </w:tcPr>
          <w:p w14:paraId="421DD9D2" w14:textId="77777777" w:rsidR="0094712C" w:rsidRPr="00F426CF" w:rsidRDefault="0094712C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76" w:type="dxa"/>
            <w:vAlign w:val="center"/>
          </w:tcPr>
          <w:p w14:paraId="0E3A1393" w14:textId="708D8AD7" w:rsidR="0094712C" w:rsidRPr="00F426CF" w:rsidRDefault="0094712C" w:rsidP="003D14A7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106A4D" w:rsidRPr="00F426CF" w14:paraId="2942F965" w14:textId="77777777" w:rsidTr="00795E2B">
        <w:trPr>
          <w:gridAfter w:val="1"/>
          <w:wAfter w:w="8" w:type="dxa"/>
          <w:trHeight w:val="315"/>
        </w:trPr>
        <w:tc>
          <w:tcPr>
            <w:tcW w:w="1050" w:type="dxa"/>
            <w:vAlign w:val="center"/>
            <w:hideMark/>
          </w:tcPr>
          <w:p w14:paraId="7C3CA5CF" w14:textId="737FD07E" w:rsidR="0094712C" w:rsidRPr="003D14A7" w:rsidRDefault="0094712C" w:rsidP="277050EB">
            <w:pPr>
              <w:jc w:val="center"/>
              <w:rPr>
                <w:color w:val="000000"/>
                <w:vertAlign w:val="superscript"/>
              </w:rPr>
            </w:pPr>
            <w:r w:rsidRPr="003D14A7">
              <w:rPr>
                <w:color w:val="000000" w:themeColor="text1"/>
                <w:sz w:val="20"/>
              </w:rPr>
              <w:t>7.4</w:t>
            </w:r>
            <w:ins w:id="74" w:author="Autor">
              <w:r w:rsidR="0010370D">
                <w:rPr>
                  <w:color w:val="000000" w:themeColor="text1"/>
                  <w:sz w:val="20"/>
                  <w:szCs w:val="20"/>
                </w:rPr>
                <w:t>*</w:t>
              </w:r>
            </w:ins>
          </w:p>
        </w:tc>
        <w:tc>
          <w:tcPr>
            <w:tcW w:w="4111" w:type="dxa"/>
            <w:gridSpan w:val="3"/>
            <w:vAlign w:val="center"/>
            <w:hideMark/>
          </w:tcPr>
          <w:p w14:paraId="7B470252" w14:textId="65FE5AA7" w:rsidR="0094712C" w:rsidRPr="00F426CF" w:rsidRDefault="0094712C" w:rsidP="002243C7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Sú </w:t>
            </w:r>
            <w:r>
              <w:rPr>
                <w:color w:val="000000"/>
                <w:sz w:val="20"/>
                <w:szCs w:val="20"/>
              </w:rPr>
              <w:t>služby/</w:t>
            </w:r>
            <w:r w:rsidRPr="00F426CF">
              <w:rPr>
                <w:color w:val="000000"/>
                <w:sz w:val="20"/>
                <w:szCs w:val="20"/>
              </w:rPr>
              <w:t>dodatočné služby zadané v súlade so zákonom o verejnom obstarávaní?</w:t>
            </w:r>
          </w:p>
        </w:tc>
        <w:tc>
          <w:tcPr>
            <w:tcW w:w="567" w:type="dxa"/>
            <w:vAlign w:val="center"/>
            <w:hideMark/>
          </w:tcPr>
          <w:p w14:paraId="6E30F454" w14:textId="77777777" w:rsidR="0094712C" w:rsidRPr="00F426CF" w:rsidRDefault="0094712C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671A341F" w14:textId="77777777" w:rsidR="0094712C" w:rsidRPr="00F426CF" w:rsidRDefault="0094712C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center"/>
            <w:hideMark/>
          </w:tcPr>
          <w:p w14:paraId="734E81F8" w14:textId="77777777" w:rsidR="0094712C" w:rsidRPr="00F426CF" w:rsidRDefault="0094712C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76" w:type="dxa"/>
            <w:vAlign w:val="center"/>
          </w:tcPr>
          <w:p w14:paraId="25DCF8D6" w14:textId="75D484E7" w:rsidR="0094712C" w:rsidRPr="00F426CF" w:rsidRDefault="0094712C" w:rsidP="003D14A7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94712C" w:rsidRPr="00F426CF" w14:paraId="4B0E26AF" w14:textId="77777777" w:rsidTr="003D14A7">
        <w:trPr>
          <w:gridAfter w:val="1"/>
          <w:wAfter w:w="8" w:type="dxa"/>
          <w:trHeight w:val="315"/>
        </w:trPr>
        <w:tc>
          <w:tcPr>
            <w:tcW w:w="1050" w:type="dxa"/>
            <w:vAlign w:val="center"/>
          </w:tcPr>
          <w:p w14:paraId="12B9D697" w14:textId="77777777" w:rsidR="0094712C" w:rsidRPr="00F426CF" w:rsidRDefault="0094712C" w:rsidP="008400C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7.5</w:t>
            </w:r>
          </w:p>
        </w:tc>
        <w:tc>
          <w:tcPr>
            <w:tcW w:w="4111" w:type="dxa"/>
            <w:gridSpan w:val="3"/>
            <w:vAlign w:val="center"/>
          </w:tcPr>
          <w:p w14:paraId="00FDE705" w14:textId="40132835" w:rsidR="0094712C" w:rsidRPr="00F426CF" w:rsidRDefault="0094712C" w:rsidP="002243C7">
            <w:pPr>
              <w:jc w:val="both"/>
              <w:rPr>
                <w:color w:val="000000"/>
                <w:sz w:val="20"/>
                <w:szCs w:val="20"/>
              </w:rPr>
            </w:pPr>
            <w:r w:rsidRPr="00491FC2">
              <w:rPr>
                <w:color w:val="000000"/>
                <w:sz w:val="20"/>
                <w:szCs w:val="20"/>
              </w:rPr>
              <w:t xml:space="preserve">Bola v súvislosti s nárokovanými finančnými prostriedkami/deklarovanými výdavkami v ŽoP za </w:t>
            </w:r>
            <w:r>
              <w:rPr>
                <w:color w:val="000000"/>
                <w:sz w:val="20"/>
                <w:szCs w:val="20"/>
              </w:rPr>
              <w:t>služby/</w:t>
            </w:r>
            <w:r w:rsidRPr="00491FC2">
              <w:rPr>
                <w:color w:val="000000"/>
                <w:sz w:val="20"/>
                <w:szCs w:val="20"/>
              </w:rPr>
              <w:t>dodatočné služby vykonaná kontrola verejného obstarávania/obstarávania, a bolo v rámci záverov kontroly verejného obstarávania/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491FC2">
              <w:rPr>
                <w:color w:val="000000"/>
                <w:sz w:val="20"/>
                <w:szCs w:val="20"/>
              </w:rPr>
              <w:t>obstarávania konštatované pripustenie nároko</w:t>
            </w:r>
            <w:r>
              <w:rPr>
                <w:color w:val="000000"/>
                <w:sz w:val="20"/>
                <w:szCs w:val="20"/>
              </w:rPr>
              <w:t>-</w:t>
            </w:r>
            <w:r w:rsidRPr="00491FC2">
              <w:rPr>
                <w:color w:val="000000"/>
                <w:sz w:val="20"/>
                <w:szCs w:val="20"/>
              </w:rPr>
              <w:t>vaných finančných prostriedkov/deklarovaných výdavkov do financovania?</w:t>
            </w:r>
          </w:p>
        </w:tc>
        <w:tc>
          <w:tcPr>
            <w:tcW w:w="567" w:type="dxa"/>
            <w:vAlign w:val="center"/>
          </w:tcPr>
          <w:p w14:paraId="2794517B" w14:textId="77777777" w:rsidR="0094712C" w:rsidRPr="00F426CF" w:rsidRDefault="0094712C" w:rsidP="008400C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0006AB0A" w14:textId="77777777" w:rsidR="0094712C" w:rsidRPr="00F426CF" w:rsidRDefault="0094712C" w:rsidP="008400C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14:paraId="1ADC44F6" w14:textId="77777777" w:rsidR="0094712C" w:rsidRPr="00F426CF" w:rsidRDefault="0094712C" w:rsidP="008400C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76" w:type="dxa"/>
            <w:vAlign w:val="center"/>
          </w:tcPr>
          <w:p w14:paraId="0F4E548C" w14:textId="072ACD01" w:rsidR="0094712C" w:rsidRPr="00F426CF" w:rsidRDefault="0094712C" w:rsidP="003D14A7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8400CF" w:rsidRPr="00F426CF" w14:paraId="34DA1CBC" w14:textId="77777777" w:rsidTr="003D14A7">
        <w:trPr>
          <w:gridAfter w:val="1"/>
          <w:wAfter w:w="8" w:type="dxa"/>
          <w:trHeight w:val="300"/>
        </w:trPr>
        <w:tc>
          <w:tcPr>
            <w:tcW w:w="8779" w:type="dxa"/>
            <w:gridSpan w:val="8"/>
            <w:shd w:val="clear" w:color="auto" w:fill="60497A"/>
            <w:vAlign w:val="center"/>
            <w:hideMark/>
          </w:tcPr>
          <w:p w14:paraId="09664E65" w14:textId="5A456068" w:rsidR="008400CF" w:rsidRPr="00F426CF" w:rsidRDefault="008400CF" w:rsidP="008400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 xml:space="preserve">8 </w:t>
            </w:r>
            <w:r>
              <w:rPr>
                <w:b/>
                <w:bCs/>
                <w:color w:val="FFFFFF"/>
                <w:sz w:val="22"/>
                <w:szCs w:val="22"/>
              </w:rPr>
              <w:t>–</w:t>
            </w:r>
            <w:r w:rsidRPr="00F426CF">
              <w:rPr>
                <w:b/>
                <w:bCs/>
                <w:color w:val="FFFFFF"/>
                <w:sz w:val="22"/>
                <w:szCs w:val="22"/>
              </w:rPr>
              <w:t xml:space="preserve"> Finančné výdavky a</w:t>
            </w:r>
            <w:r>
              <w:rPr>
                <w:b/>
                <w:bCs/>
                <w:color w:val="FFFFFF"/>
                <w:sz w:val="22"/>
                <w:szCs w:val="22"/>
              </w:rPr>
              <w:t> </w:t>
            </w:r>
            <w:r w:rsidRPr="00F426CF">
              <w:rPr>
                <w:b/>
                <w:bCs/>
                <w:color w:val="FFFFFF"/>
                <w:sz w:val="22"/>
                <w:szCs w:val="22"/>
              </w:rPr>
              <w:t>poplatky</w:t>
            </w:r>
          </w:p>
        </w:tc>
      </w:tr>
      <w:tr w:rsidR="00795E2B" w:rsidRPr="00F426CF" w14:paraId="1BF28C2F" w14:textId="77777777" w:rsidTr="00795E2B">
        <w:trPr>
          <w:gridAfter w:val="1"/>
          <w:wAfter w:w="8" w:type="dxa"/>
          <w:trHeight w:val="330"/>
        </w:trPr>
        <w:tc>
          <w:tcPr>
            <w:tcW w:w="1050" w:type="dxa"/>
            <w:shd w:val="clear" w:color="auto" w:fill="60497A"/>
            <w:vAlign w:val="center"/>
            <w:hideMark/>
          </w:tcPr>
          <w:p w14:paraId="2E8D19EF" w14:textId="77777777" w:rsidR="008400CF" w:rsidRPr="003D14A7" w:rsidRDefault="008400CF" w:rsidP="008400CF">
            <w:pPr>
              <w:jc w:val="center"/>
              <w:rPr>
                <w:b/>
                <w:color w:val="FFFFFF"/>
                <w:sz w:val="20"/>
              </w:rPr>
            </w:pPr>
            <w:r w:rsidRPr="003D14A7">
              <w:rPr>
                <w:b/>
                <w:color w:val="FFFFFF"/>
                <w:sz w:val="20"/>
              </w:rPr>
              <w:t>P. č.</w:t>
            </w:r>
          </w:p>
        </w:tc>
        <w:tc>
          <w:tcPr>
            <w:tcW w:w="4111" w:type="dxa"/>
            <w:gridSpan w:val="3"/>
            <w:shd w:val="clear" w:color="auto" w:fill="60497A"/>
            <w:vAlign w:val="center"/>
            <w:hideMark/>
          </w:tcPr>
          <w:p w14:paraId="7628C428" w14:textId="77777777" w:rsidR="008400CF" w:rsidRPr="003D14A7" w:rsidRDefault="008400CF" w:rsidP="008400CF">
            <w:pPr>
              <w:rPr>
                <w:b/>
                <w:color w:val="FFFFFF"/>
                <w:sz w:val="20"/>
              </w:rPr>
            </w:pPr>
            <w:r w:rsidRPr="003D14A7">
              <w:rPr>
                <w:b/>
                <w:color w:val="FFFFFF"/>
                <w:sz w:val="20"/>
              </w:rPr>
              <w:t>Kontrolné otázky</w:t>
            </w:r>
          </w:p>
        </w:tc>
        <w:tc>
          <w:tcPr>
            <w:tcW w:w="567" w:type="dxa"/>
            <w:shd w:val="clear" w:color="auto" w:fill="60497A"/>
            <w:vAlign w:val="center"/>
            <w:hideMark/>
          </w:tcPr>
          <w:p w14:paraId="14FA26AC" w14:textId="77777777" w:rsidR="008400CF" w:rsidRPr="003D14A7" w:rsidRDefault="008400CF" w:rsidP="008400CF">
            <w:pPr>
              <w:jc w:val="center"/>
              <w:rPr>
                <w:rFonts w:ascii="Arial Narrow" w:hAnsi="Arial Narrow"/>
                <w:b/>
                <w:color w:val="FFFFFF"/>
                <w:sz w:val="20"/>
              </w:rPr>
            </w:pPr>
            <w:r w:rsidRPr="003D14A7">
              <w:rPr>
                <w:rFonts w:ascii="Arial Narrow" w:hAnsi="Arial Narrow"/>
                <w:b/>
                <w:color w:val="FFFFFF"/>
                <w:sz w:val="20"/>
              </w:rPr>
              <w:t>áno</w:t>
            </w:r>
          </w:p>
        </w:tc>
        <w:tc>
          <w:tcPr>
            <w:tcW w:w="567" w:type="dxa"/>
            <w:shd w:val="clear" w:color="auto" w:fill="60497A"/>
            <w:vAlign w:val="center"/>
            <w:hideMark/>
          </w:tcPr>
          <w:p w14:paraId="5BAA5CF0" w14:textId="77777777" w:rsidR="008400CF" w:rsidRPr="003D14A7" w:rsidRDefault="008400CF" w:rsidP="008400CF">
            <w:pPr>
              <w:jc w:val="center"/>
              <w:rPr>
                <w:rFonts w:ascii="Arial Narrow" w:hAnsi="Arial Narrow"/>
                <w:b/>
                <w:color w:val="FFFFFF"/>
                <w:sz w:val="20"/>
              </w:rPr>
            </w:pPr>
            <w:r w:rsidRPr="003D14A7">
              <w:rPr>
                <w:rFonts w:ascii="Arial Narrow" w:hAnsi="Arial Narrow"/>
                <w:b/>
                <w:color w:val="FFFFFF"/>
                <w:sz w:val="20"/>
              </w:rPr>
              <w:t>nie</w:t>
            </w:r>
          </w:p>
        </w:tc>
        <w:tc>
          <w:tcPr>
            <w:tcW w:w="708" w:type="dxa"/>
            <w:shd w:val="clear" w:color="auto" w:fill="60497A"/>
            <w:vAlign w:val="center"/>
            <w:hideMark/>
          </w:tcPr>
          <w:p w14:paraId="31BC55D4" w14:textId="77777777" w:rsidR="008400CF" w:rsidRPr="003D14A7" w:rsidRDefault="008400CF" w:rsidP="008400CF">
            <w:pPr>
              <w:jc w:val="center"/>
              <w:rPr>
                <w:rFonts w:ascii="Arial Narrow" w:hAnsi="Arial Narrow"/>
                <w:b/>
                <w:color w:val="FFFFFF"/>
                <w:sz w:val="20"/>
              </w:rPr>
            </w:pPr>
            <w:r w:rsidRPr="003D14A7">
              <w:rPr>
                <w:rFonts w:ascii="Arial Narrow" w:hAnsi="Arial Narrow"/>
                <w:b/>
                <w:color w:val="FFFFFF"/>
                <w:sz w:val="20"/>
              </w:rPr>
              <w:t>netýka sa</w:t>
            </w:r>
          </w:p>
        </w:tc>
        <w:tc>
          <w:tcPr>
            <w:tcW w:w="1776" w:type="dxa"/>
            <w:shd w:val="clear" w:color="auto" w:fill="60497A"/>
            <w:vAlign w:val="center"/>
            <w:hideMark/>
          </w:tcPr>
          <w:p w14:paraId="21357C69" w14:textId="0C15B1ED" w:rsidR="008400CF" w:rsidRPr="00F426CF" w:rsidRDefault="008400CF" w:rsidP="00F67F37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Poznámka</w:t>
            </w:r>
            <w:r w:rsidR="006D7D48" w:rsidRP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fldChar w:fldCharType="begin"/>
            </w:r>
            <w:r w:rsidR="006D7D48" w:rsidRP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instrText xml:space="preserve"> NOTEREF _Ref65827975 \h </w:instrText>
            </w:r>
            <w:r w:rsid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instrText xml:space="preserve"> \* MERGEFORMAT </w:instrText>
            </w:r>
            <w:r w:rsidR="006D7D48" w:rsidRP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</w:r>
            <w:r w:rsidR="006D7D48" w:rsidRP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fldChar w:fldCharType="separate"/>
            </w:r>
            <w:r w:rsidR="005F1B2F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t>7</w:t>
            </w:r>
            <w:r w:rsidR="006D7D48" w:rsidRP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fldChar w:fldCharType="end"/>
            </w:r>
          </w:p>
        </w:tc>
      </w:tr>
      <w:tr w:rsidR="0094712C" w:rsidRPr="00F426CF" w14:paraId="0C02AA75" w14:textId="77777777" w:rsidTr="003D14A7">
        <w:trPr>
          <w:gridAfter w:val="1"/>
          <w:wAfter w:w="8" w:type="dxa"/>
          <w:trHeight w:val="1020"/>
        </w:trPr>
        <w:tc>
          <w:tcPr>
            <w:tcW w:w="1050" w:type="dxa"/>
            <w:vAlign w:val="center"/>
            <w:hideMark/>
          </w:tcPr>
          <w:p w14:paraId="79BC4F82" w14:textId="77777777" w:rsidR="0094712C" w:rsidRPr="00F426CF" w:rsidRDefault="0094712C" w:rsidP="008400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lastRenderedPageBreak/>
              <w:t>8.1</w:t>
            </w:r>
          </w:p>
        </w:tc>
        <w:tc>
          <w:tcPr>
            <w:tcW w:w="4111" w:type="dxa"/>
            <w:gridSpan w:val="3"/>
            <w:vAlign w:val="center"/>
            <w:hideMark/>
          </w:tcPr>
          <w:p w14:paraId="55E6698D" w14:textId="680AAB34" w:rsidR="0094712C" w:rsidRPr="00F426CF" w:rsidRDefault="0094712C" w:rsidP="002243C7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bankové výpisy dokladujúce ako výšku výdavkov tak aj ich uhradenie, prípadne iné dokumenty vystavené príslušnou bankovou inštitúciou, z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ktorých je zjavná výška poplatkov za sledované obdobie a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ich úhrada prijímateľom (napr. výdavky na zriadenie a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vedenie účtov a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finančné transakcie spojené s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týmto účtom)?</w:t>
            </w:r>
          </w:p>
        </w:tc>
        <w:tc>
          <w:tcPr>
            <w:tcW w:w="567" w:type="dxa"/>
            <w:vAlign w:val="center"/>
            <w:hideMark/>
          </w:tcPr>
          <w:p w14:paraId="036C1A85" w14:textId="77777777" w:rsidR="0094712C" w:rsidRPr="00F426CF" w:rsidRDefault="0094712C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6542210D" w14:textId="77777777" w:rsidR="0094712C" w:rsidRPr="00F426CF" w:rsidRDefault="0094712C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center"/>
            <w:hideMark/>
          </w:tcPr>
          <w:p w14:paraId="34FAED87" w14:textId="77777777" w:rsidR="0094712C" w:rsidRPr="00F426CF" w:rsidRDefault="0094712C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76" w:type="dxa"/>
            <w:vAlign w:val="center"/>
            <w:hideMark/>
          </w:tcPr>
          <w:p w14:paraId="19772CE9" w14:textId="37B0C5EA" w:rsidR="0094712C" w:rsidRPr="00F426CF" w:rsidRDefault="0094712C" w:rsidP="003D14A7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94712C" w:rsidRPr="00F426CF" w14:paraId="158FA430" w14:textId="77777777" w:rsidTr="003D14A7">
        <w:trPr>
          <w:gridAfter w:val="1"/>
          <w:wAfter w:w="8" w:type="dxa"/>
          <w:trHeight w:val="1020"/>
        </w:trPr>
        <w:tc>
          <w:tcPr>
            <w:tcW w:w="1050" w:type="dxa"/>
            <w:vAlign w:val="center"/>
            <w:hideMark/>
          </w:tcPr>
          <w:p w14:paraId="5B5FE5D8" w14:textId="77777777" w:rsidR="0094712C" w:rsidRPr="00F426CF" w:rsidRDefault="0094712C" w:rsidP="008400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8.2</w:t>
            </w:r>
          </w:p>
        </w:tc>
        <w:tc>
          <w:tcPr>
            <w:tcW w:w="4111" w:type="dxa"/>
            <w:gridSpan w:val="3"/>
            <w:vAlign w:val="center"/>
            <w:hideMark/>
          </w:tcPr>
          <w:p w14:paraId="2FBF9E61" w14:textId="38904734" w:rsidR="0094712C" w:rsidRPr="00F426CF" w:rsidRDefault="0094712C" w:rsidP="002243C7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bankové výpisy, výdavkové pokladničné doklady, potvrdení o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zaplatení (pri poistení majetku aj zmluvu o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poistení majetku), príp. iné obdobné dokumenty (napr. výpis z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obchodného registra, zápis/výpis do/z katastra nehnuteľností, vydanie stavebného povolenia, notárske poplatky, výpis z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registra trestov, poistenie majetku)?</w:t>
            </w:r>
          </w:p>
        </w:tc>
        <w:tc>
          <w:tcPr>
            <w:tcW w:w="567" w:type="dxa"/>
            <w:vAlign w:val="center"/>
            <w:hideMark/>
          </w:tcPr>
          <w:p w14:paraId="652BC268" w14:textId="77777777" w:rsidR="0094712C" w:rsidRPr="00F426CF" w:rsidRDefault="0094712C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5ACE0172" w14:textId="77777777" w:rsidR="0094712C" w:rsidRPr="00F426CF" w:rsidRDefault="0094712C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center"/>
            <w:hideMark/>
          </w:tcPr>
          <w:p w14:paraId="2C1A614F" w14:textId="77777777" w:rsidR="0094712C" w:rsidRPr="00F426CF" w:rsidRDefault="0094712C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76" w:type="dxa"/>
            <w:vAlign w:val="center"/>
            <w:hideMark/>
          </w:tcPr>
          <w:p w14:paraId="0B13E6F3" w14:textId="13A5781A" w:rsidR="0094712C" w:rsidRPr="00F426CF" w:rsidRDefault="0094712C" w:rsidP="003D14A7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8400CF" w:rsidRPr="00F426CF" w14:paraId="3DA71D74" w14:textId="77777777" w:rsidTr="003D14A7">
        <w:trPr>
          <w:gridAfter w:val="1"/>
          <w:wAfter w:w="8" w:type="dxa"/>
          <w:trHeight w:val="300"/>
        </w:trPr>
        <w:tc>
          <w:tcPr>
            <w:tcW w:w="8779" w:type="dxa"/>
            <w:gridSpan w:val="8"/>
            <w:shd w:val="clear" w:color="auto" w:fill="60497A"/>
            <w:vAlign w:val="center"/>
            <w:hideMark/>
          </w:tcPr>
          <w:p w14:paraId="429A89D9" w14:textId="67DE742C" w:rsidR="008400CF" w:rsidRPr="00F426CF" w:rsidRDefault="008400CF" w:rsidP="008400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 xml:space="preserve">9 </w:t>
            </w:r>
            <w:r>
              <w:rPr>
                <w:b/>
                <w:bCs/>
                <w:color w:val="FFFFFF"/>
                <w:sz w:val="22"/>
                <w:szCs w:val="22"/>
              </w:rPr>
              <w:t>–</w:t>
            </w:r>
            <w:r w:rsidRPr="00F426CF">
              <w:rPr>
                <w:b/>
                <w:bCs/>
                <w:color w:val="FFFFFF"/>
                <w:sz w:val="22"/>
                <w:szCs w:val="22"/>
              </w:rPr>
              <w:t xml:space="preserve"> Generovanie príjmov z</w:t>
            </w:r>
            <w:r>
              <w:rPr>
                <w:b/>
                <w:bCs/>
                <w:color w:val="FFFFFF"/>
                <w:sz w:val="22"/>
                <w:szCs w:val="22"/>
              </w:rPr>
              <w:t> </w:t>
            </w:r>
            <w:r w:rsidRPr="00F426CF">
              <w:rPr>
                <w:b/>
                <w:bCs/>
                <w:color w:val="FFFFFF"/>
                <w:sz w:val="22"/>
                <w:szCs w:val="22"/>
              </w:rPr>
              <w:t>projektu</w:t>
            </w:r>
          </w:p>
        </w:tc>
      </w:tr>
      <w:tr w:rsidR="00795E2B" w:rsidRPr="00F426CF" w14:paraId="0C059633" w14:textId="77777777" w:rsidTr="00795E2B">
        <w:trPr>
          <w:gridAfter w:val="1"/>
          <w:wAfter w:w="8" w:type="dxa"/>
          <w:trHeight w:val="330"/>
        </w:trPr>
        <w:tc>
          <w:tcPr>
            <w:tcW w:w="1050" w:type="dxa"/>
            <w:shd w:val="clear" w:color="auto" w:fill="60497A"/>
            <w:vAlign w:val="center"/>
            <w:hideMark/>
          </w:tcPr>
          <w:p w14:paraId="4F21B9E4" w14:textId="77777777" w:rsidR="008400CF" w:rsidRPr="003D14A7" w:rsidRDefault="008400CF" w:rsidP="008400CF">
            <w:pPr>
              <w:jc w:val="center"/>
              <w:rPr>
                <w:b/>
                <w:color w:val="FFFFFF"/>
                <w:sz w:val="20"/>
              </w:rPr>
            </w:pPr>
            <w:r w:rsidRPr="003D14A7">
              <w:rPr>
                <w:b/>
                <w:color w:val="FFFFFF"/>
                <w:sz w:val="20"/>
              </w:rPr>
              <w:t>P. č.</w:t>
            </w:r>
          </w:p>
        </w:tc>
        <w:tc>
          <w:tcPr>
            <w:tcW w:w="4111" w:type="dxa"/>
            <w:gridSpan w:val="3"/>
            <w:shd w:val="clear" w:color="auto" w:fill="60497A"/>
            <w:vAlign w:val="center"/>
            <w:hideMark/>
          </w:tcPr>
          <w:p w14:paraId="5BE535FF" w14:textId="77777777" w:rsidR="008400CF" w:rsidRPr="003D14A7" w:rsidRDefault="008400CF" w:rsidP="008400CF">
            <w:pPr>
              <w:rPr>
                <w:b/>
                <w:color w:val="FFFFFF"/>
                <w:sz w:val="20"/>
              </w:rPr>
            </w:pPr>
            <w:r w:rsidRPr="003D14A7">
              <w:rPr>
                <w:b/>
                <w:color w:val="FFFFFF"/>
                <w:sz w:val="20"/>
              </w:rPr>
              <w:t>Kontrolné otázky</w:t>
            </w:r>
          </w:p>
        </w:tc>
        <w:tc>
          <w:tcPr>
            <w:tcW w:w="567" w:type="dxa"/>
            <w:shd w:val="clear" w:color="auto" w:fill="60497A"/>
            <w:vAlign w:val="center"/>
            <w:hideMark/>
          </w:tcPr>
          <w:p w14:paraId="03554D22" w14:textId="77777777" w:rsidR="008400CF" w:rsidRPr="003D14A7" w:rsidRDefault="008400CF" w:rsidP="008400CF">
            <w:pPr>
              <w:jc w:val="center"/>
              <w:rPr>
                <w:rFonts w:ascii="Arial Narrow" w:hAnsi="Arial Narrow"/>
                <w:b/>
                <w:color w:val="FFFFFF"/>
                <w:sz w:val="20"/>
              </w:rPr>
            </w:pPr>
            <w:r w:rsidRPr="003D14A7">
              <w:rPr>
                <w:rFonts w:ascii="Arial Narrow" w:hAnsi="Arial Narrow"/>
                <w:b/>
                <w:color w:val="FFFFFF"/>
                <w:sz w:val="20"/>
              </w:rPr>
              <w:t>áno</w:t>
            </w:r>
          </w:p>
        </w:tc>
        <w:tc>
          <w:tcPr>
            <w:tcW w:w="567" w:type="dxa"/>
            <w:shd w:val="clear" w:color="auto" w:fill="60497A"/>
            <w:vAlign w:val="center"/>
            <w:hideMark/>
          </w:tcPr>
          <w:p w14:paraId="7A7CCE7D" w14:textId="77777777" w:rsidR="008400CF" w:rsidRPr="003D14A7" w:rsidRDefault="008400CF" w:rsidP="008400CF">
            <w:pPr>
              <w:jc w:val="center"/>
              <w:rPr>
                <w:rFonts w:ascii="Arial Narrow" w:hAnsi="Arial Narrow"/>
                <w:b/>
                <w:color w:val="FFFFFF"/>
                <w:sz w:val="20"/>
              </w:rPr>
            </w:pPr>
            <w:r w:rsidRPr="003D14A7">
              <w:rPr>
                <w:rFonts w:ascii="Arial Narrow" w:hAnsi="Arial Narrow"/>
                <w:b/>
                <w:color w:val="FFFFFF"/>
                <w:sz w:val="20"/>
              </w:rPr>
              <w:t>nie</w:t>
            </w:r>
          </w:p>
        </w:tc>
        <w:tc>
          <w:tcPr>
            <w:tcW w:w="708" w:type="dxa"/>
            <w:shd w:val="clear" w:color="auto" w:fill="60497A"/>
            <w:vAlign w:val="center"/>
            <w:hideMark/>
          </w:tcPr>
          <w:p w14:paraId="210A9A02" w14:textId="77777777" w:rsidR="008400CF" w:rsidRPr="003D14A7" w:rsidRDefault="008400CF" w:rsidP="008400CF">
            <w:pPr>
              <w:jc w:val="center"/>
              <w:rPr>
                <w:rFonts w:ascii="Arial Narrow" w:hAnsi="Arial Narrow"/>
                <w:b/>
                <w:color w:val="FFFFFF"/>
                <w:sz w:val="20"/>
              </w:rPr>
            </w:pPr>
            <w:r w:rsidRPr="003D14A7">
              <w:rPr>
                <w:rFonts w:ascii="Arial Narrow" w:hAnsi="Arial Narrow"/>
                <w:b/>
                <w:color w:val="FFFFFF"/>
                <w:sz w:val="20"/>
              </w:rPr>
              <w:t>netýka sa</w:t>
            </w:r>
          </w:p>
        </w:tc>
        <w:tc>
          <w:tcPr>
            <w:tcW w:w="1776" w:type="dxa"/>
            <w:shd w:val="clear" w:color="auto" w:fill="60497A"/>
            <w:vAlign w:val="center"/>
            <w:hideMark/>
          </w:tcPr>
          <w:p w14:paraId="2EC30E3A" w14:textId="4CF29A79" w:rsidR="008400CF" w:rsidRPr="00F426CF" w:rsidRDefault="008400CF" w:rsidP="00F67F37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Poznámka</w:t>
            </w:r>
            <w:r w:rsidR="006D7D48" w:rsidRP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fldChar w:fldCharType="begin"/>
            </w:r>
            <w:r w:rsidR="006D7D48" w:rsidRP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instrText xml:space="preserve"> NOTEREF _Ref65827975 \h </w:instrText>
            </w:r>
            <w:r w:rsid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instrText xml:space="preserve"> \* MERGEFORMAT </w:instrText>
            </w:r>
            <w:r w:rsidR="006D7D48" w:rsidRP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</w:r>
            <w:r w:rsidR="006D7D48" w:rsidRP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fldChar w:fldCharType="separate"/>
            </w:r>
            <w:r w:rsidR="005F1B2F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t>7</w:t>
            </w:r>
            <w:r w:rsidR="006D7D48" w:rsidRP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fldChar w:fldCharType="end"/>
            </w:r>
          </w:p>
        </w:tc>
      </w:tr>
      <w:tr w:rsidR="0094712C" w:rsidRPr="00F426CF" w14:paraId="6E18FFB7" w14:textId="77777777" w:rsidTr="003D14A7">
        <w:trPr>
          <w:gridAfter w:val="1"/>
          <w:wAfter w:w="8" w:type="dxa"/>
          <w:trHeight w:val="582"/>
        </w:trPr>
        <w:tc>
          <w:tcPr>
            <w:tcW w:w="1050" w:type="dxa"/>
            <w:vAlign w:val="center"/>
            <w:hideMark/>
          </w:tcPr>
          <w:p w14:paraId="5026A1C2" w14:textId="77777777" w:rsidR="0094712C" w:rsidRPr="00F426CF" w:rsidRDefault="0094712C" w:rsidP="008400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9.1</w:t>
            </w:r>
          </w:p>
        </w:tc>
        <w:tc>
          <w:tcPr>
            <w:tcW w:w="4111" w:type="dxa"/>
            <w:gridSpan w:val="3"/>
            <w:vAlign w:val="center"/>
            <w:hideMark/>
          </w:tcPr>
          <w:p w14:paraId="6F8DC273" w14:textId="5C1BB9CA" w:rsidR="0094712C" w:rsidRPr="00F426CF" w:rsidRDefault="0094712C" w:rsidP="002243C7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Generuje projekt čisté príjmy (overiť napr. na základe účtovníctva prijímateľa) v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zmysle článku 61 všeobecného nariadenia (nerelevantné pri projektoch kde sa čistý príjem odpočítal paušálnou sadzbou)?</w:t>
            </w:r>
          </w:p>
        </w:tc>
        <w:tc>
          <w:tcPr>
            <w:tcW w:w="567" w:type="dxa"/>
            <w:vAlign w:val="center"/>
            <w:hideMark/>
          </w:tcPr>
          <w:p w14:paraId="2C699B28" w14:textId="77777777" w:rsidR="0094712C" w:rsidRPr="00F426CF" w:rsidRDefault="0094712C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6A721E3A" w14:textId="77777777" w:rsidR="0094712C" w:rsidRPr="00F426CF" w:rsidRDefault="0094712C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center"/>
            <w:hideMark/>
          </w:tcPr>
          <w:p w14:paraId="36FE88F6" w14:textId="77777777" w:rsidR="0094712C" w:rsidRPr="00F426CF" w:rsidRDefault="0094712C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76" w:type="dxa"/>
            <w:vAlign w:val="center"/>
            <w:hideMark/>
          </w:tcPr>
          <w:p w14:paraId="5DD922CD" w14:textId="77777777" w:rsidR="0094712C" w:rsidRPr="00F426CF" w:rsidRDefault="0094712C" w:rsidP="008400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94712C" w:rsidRPr="00F426CF" w14:paraId="442A75F5" w14:textId="77777777" w:rsidTr="003D14A7">
        <w:trPr>
          <w:gridAfter w:val="1"/>
          <w:wAfter w:w="8" w:type="dxa"/>
          <w:trHeight w:val="765"/>
        </w:trPr>
        <w:tc>
          <w:tcPr>
            <w:tcW w:w="1050" w:type="dxa"/>
            <w:vAlign w:val="center"/>
            <w:hideMark/>
          </w:tcPr>
          <w:p w14:paraId="7CCAD244" w14:textId="77777777" w:rsidR="0094712C" w:rsidRPr="00F426CF" w:rsidRDefault="0094712C" w:rsidP="008400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9.2</w:t>
            </w:r>
          </w:p>
        </w:tc>
        <w:tc>
          <w:tcPr>
            <w:tcW w:w="4111" w:type="dxa"/>
            <w:gridSpan w:val="3"/>
            <w:vAlign w:val="center"/>
            <w:hideMark/>
          </w:tcPr>
          <w:p w14:paraId="1ECA4972" w14:textId="45955614" w:rsidR="0094712C" w:rsidRPr="00F426CF" w:rsidRDefault="0094712C" w:rsidP="002243C7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Generuje projekt čisté príjmy (overiť napr. na základe účtovníctva prijímateľa) v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zmysle článku 65 ods. 8 všeobecného nariadenia a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boli tieto čisté príjmy zohľadnené najneskôr v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čase predloženia žiadosti o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platbu (s príznakom záverečná)?</w:t>
            </w:r>
          </w:p>
        </w:tc>
        <w:tc>
          <w:tcPr>
            <w:tcW w:w="567" w:type="dxa"/>
            <w:vAlign w:val="center"/>
            <w:hideMark/>
          </w:tcPr>
          <w:p w14:paraId="51705D8D" w14:textId="77777777" w:rsidR="0094712C" w:rsidRPr="00F426CF" w:rsidRDefault="0094712C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5EC1BA78" w14:textId="77777777" w:rsidR="0094712C" w:rsidRPr="00F426CF" w:rsidRDefault="0094712C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center"/>
            <w:hideMark/>
          </w:tcPr>
          <w:p w14:paraId="491B7C0A" w14:textId="77777777" w:rsidR="0094712C" w:rsidRPr="00F426CF" w:rsidRDefault="0094712C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76" w:type="dxa"/>
            <w:vAlign w:val="center"/>
            <w:hideMark/>
          </w:tcPr>
          <w:p w14:paraId="3E725B6F" w14:textId="77777777" w:rsidR="0094712C" w:rsidRPr="00F426CF" w:rsidRDefault="0094712C" w:rsidP="008400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94712C" w:rsidRPr="00F426CF" w14:paraId="13C5AAE3" w14:textId="77777777" w:rsidTr="003D14A7">
        <w:trPr>
          <w:gridAfter w:val="1"/>
          <w:wAfter w:w="8" w:type="dxa"/>
          <w:trHeight w:val="510"/>
        </w:trPr>
        <w:tc>
          <w:tcPr>
            <w:tcW w:w="1050" w:type="dxa"/>
            <w:vAlign w:val="center"/>
            <w:hideMark/>
          </w:tcPr>
          <w:p w14:paraId="5F9AA724" w14:textId="096E6DB5" w:rsidR="0094712C" w:rsidRPr="003D14A7" w:rsidRDefault="0094712C" w:rsidP="277050EB">
            <w:pPr>
              <w:jc w:val="center"/>
              <w:rPr>
                <w:color w:val="000000"/>
                <w:vertAlign w:val="superscript"/>
              </w:rPr>
            </w:pPr>
            <w:r w:rsidRPr="003D14A7">
              <w:rPr>
                <w:color w:val="000000" w:themeColor="text1"/>
                <w:sz w:val="20"/>
              </w:rPr>
              <w:t>9.3</w:t>
            </w:r>
            <w:ins w:id="75" w:author="Autor">
              <w:r w:rsidR="0010370D">
                <w:rPr>
                  <w:color w:val="000000" w:themeColor="text1"/>
                  <w:sz w:val="20"/>
                  <w:szCs w:val="20"/>
                </w:rPr>
                <w:t>*</w:t>
              </w:r>
            </w:ins>
          </w:p>
        </w:tc>
        <w:tc>
          <w:tcPr>
            <w:tcW w:w="4111" w:type="dxa"/>
            <w:gridSpan w:val="3"/>
            <w:vAlign w:val="center"/>
            <w:hideMark/>
          </w:tcPr>
          <w:p w14:paraId="0278C3CC" w14:textId="380AFDA8" w:rsidR="0094712C" w:rsidRPr="00F426CF" w:rsidRDefault="0094712C" w:rsidP="002243C7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Nárokuje si prijímateľ finančné prostriedky/ deklaruje oprávnené výdavky zodpovedajúce % výške finančnej medzery v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 xml:space="preserve">zmysle </w:t>
            </w:r>
            <w:r>
              <w:rPr>
                <w:color w:val="000000"/>
                <w:sz w:val="20"/>
                <w:szCs w:val="20"/>
              </w:rPr>
              <w:t>Zmluv</w:t>
            </w:r>
            <w:r w:rsidRPr="00F426CF">
              <w:rPr>
                <w:color w:val="000000"/>
                <w:sz w:val="20"/>
                <w:szCs w:val="20"/>
              </w:rPr>
              <w:t>y</w:t>
            </w:r>
            <w:r>
              <w:rPr>
                <w:color w:val="000000"/>
                <w:sz w:val="20"/>
                <w:szCs w:val="20"/>
              </w:rPr>
              <w:t xml:space="preserve"> o NFP</w:t>
            </w:r>
            <w:r w:rsidRPr="00F426CF">
              <w:rPr>
                <w:color w:val="000000"/>
                <w:sz w:val="20"/>
                <w:szCs w:val="20"/>
              </w:rPr>
              <w:t>?</w:t>
            </w:r>
          </w:p>
        </w:tc>
        <w:tc>
          <w:tcPr>
            <w:tcW w:w="567" w:type="dxa"/>
            <w:vAlign w:val="center"/>
            <w:hideMark/>
          </w:tcPr>
          <w:p w14:paraId="6DFC1A09" w14:textId="77777777" w:rsidR="0094712C" w:rsidRPr="00F426CF" w:rsidRDefault="0094712C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7B7FBC8F" w14:textId="77777777" w:rsidR="0094712C" w:rsidRPr="00F426CF" w:rsidRDefault="0094712C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center"/>
            <w:hideMark/>
          </w:tcPr>
          <w:p w14:paraId="6E71C371" w14:textId="77777777" w:rsidR="0094712C" w:rsidRPr="00F426CF" w:rsidRDefault="0094712C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76" w:type="dxa"/>
            <w:vAlign w:val="center"/>
            <w:hideMark/>
          </w:tcPr>
          <w:p w14:paraId="1D63ABE1" w14:textId="77777777" w:rsidR="0094712C" w:rsidRPr="00F426CF" w:rsidRDefault="0094712C" w:rsidP="008400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8400CF" w:rsidRPr="00F426CF" w14:paraId="34EE0563" w14:textId="77777777" w:rsidTr="003D14A7">
        <w:trPr>
          <w:gridAfter w:val="1"/>
          <w:wAfter w:w="8" w:type="dxa"/>
          <w:trHeight w:val="300"/>
        </w:trPr>
        <w:tc>
          <w:tcPr>
            <w:tcW w:w="8779" w:type="dxa"/>
            <w:gridSpan w:val="8"/>
            <w:shd w:val="clear" w:color="auto" w:fill="60497A"/>
            <w:vAlign w:val="center"/>
            <w:hideMark/>
          </w:tcPr>
          <w:p w14:paraId="21397945" w14:textId="56DE8038" w:rsidR="008400CF" w:rsidRPr="00F426CF" w:rsidRDefault="008400CF" w:rsidP="008400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 xml:space="preserve">10 </w:t>
            </w:r>
            <w:r>
              <w:rPr>
                <w:b/>
                <w:bCs/>
                <w:color w:val="FFFFFF"/>
                <w:sz w:val="22"/>
                <w:szCs w:val="22"/>
              </w:rPr>
              <w:t>– Ú</w:t>
            </w:r>
            <w:r w:rsidRPr="00F426CF">
              <w:rPr>
                <w:b/>
                <w:bCs/>
                <w:color w:val="FFFFFF"/>
                <w:sz w:val="22"/>
                <w:szCs w:val="22"/>
              </w:rPr>
              <w:t>činnosť  výdavkov</w:t>
            </w:r>
          </w:p>
        </w:tc>
      </w:tr>
      <w:tr w:rsidR="00795E2B" w:rsidRPr="00F426CF" w14:paraId="78DF22B3" w14:textId="77777777" w:rsidTr="00795E2B">
        <w:trPr>
          <w:gridAfter w:val="1"/>
          <w:wAfter w:w="8" w:type="dxa"/>
          <w:trHeight w:val="330"/>
        </w:trPr>
        <w:tc>
          <w:tcPr>
            <w:tcW w:w="1050" w:type="dxa"/>
            <w:shd w:val="clear" w:color="auto" w:fill="60497A"/>
            <w:vAlign w:val="center"/>
            <w:hideMark/>
          </w:tcPr>
          <w:p w14:paraId="2A517F15" w14:textId="77777777" w:rsidR="008400CF" w:rsidRPr="003D14A7" w:rsidRDefault="008400CF" w:rsidP="008400CF">
            <w:pPr>
              <w:jc w:val="center"/>
              <w:rPr>
                <w:b/>
                <w:color w:val="FFFFFF"/>
                <w:sz w:val="20"/>
              </w:rPr>
            </w:pPr>
            <w:r w:rsidRPr="003D14A7">
              <w:rPr>
                <w:b/>
                <w:color w:val="FFFFFF"/>
                <w:sz w:val="20"/>
              </w:rPr>
              <w:t>P. č.</w:t>
            </w:r>
          </w:p>
        </w:tc>
        <w:tc>
          <w:tcPr>
            <w:tcW w:w="4111" w:type="dxa"/>
            <w:gridSpan w:val="3"/>
            <w:shd w:val="clear" w:color="auto" w:fill="60497A"/>
            <w:vAlign w:val="center"/>
            <w:hideMark/>
          </w:tcPr>
          <w:p w14:paraId="1385137C" w14:textId="77777777" w:rsidR="008400CF" w:rsidRPr="003D14A7" w:rsidRDefault="008400CF" w:rsidP="008400CF">
            <w:pPr>
              <w:rPr>
                <w:b/>
                <w:color w:val="FFFFFF"/>
                <w:sz w:val="20"/>
              </w:rPr>
            </w:pPr>
            <w:r w:rsidRPr="003D14A7">
              <w:rPr>
                <w:b/>
                <w:color w:val="FFFFFF"/>
                <w:sz w:val="20"/>
              </w:rPr>
              <w:t>Kontrolné otázky</w:t>
            </w:r>
          </w:p>
        </w:tc>
        <w:tc>
          <w:tcPr>
            <w:tcW w:w="567" w:type="dxa"/>
            <w:shd w:val="clear" w:color="auto" w:fill="60497A"/>
            <w:vAlign w:val="center"/>
            <w:hideMark/>
          </w:tcPr>
          <w:p w14:paraId="73494121" w14:textId="77777777" w:rsidR="008400CF" w:rsidRPr="003D14A7" w:rsidRDefault="008400CF" w:rsidP="008400CF">
            <w:pPr>
              <w:jc w:val="center"/>
              <w:rPr>
                <w:rFonts w:ascii="Arial Narrow" w:hAnsi="Arial Narrow"/>
                <w:b/>
                <w:color w:val="FFFFFF"/>
                <w:sz w:val="20"/>
              </w:rPr>
            </w:pPr>
            <w:r w:rsidRPr="003D14A7">
              <w:rPr>
                <w:rFonts w:ascii="Arial Narrow" w:hAnsi="Arial Narrow"/>
                <w:b/>
                <w:color w:val="FFFFFF"/>
                <w:sz w:val="20"/>
              </w:rPr>
              <w:t>áno</w:t>
            </w:r>
          </w:p>
        </w:tc>
        <w:tc>
          <w:tcPr>
            <w:tcW w:w="567" w:type="dxa"/>
            <w:shd w:val="clear" w:color="auto" w:fill="60497A"/>
            <w:vAlign w:val="center"/>
            <w:hideMark/>
          </w:tcPr>
          <w:p w14:paraId="5C547AF5" w14:textId="77777777" w:rsidR="008400CF" w:rsidRPr="003D14A7" w:rsidRDefault="008400CF" w:rsidP="008400CF">
            <w:pPr>
              <w:jc w:val="center"/>
              <w:rPr>
                <w:rFonts w:ascii="Arial Narrow" w:hAnsi="Arial Narrow"/>
                <w:b/>
                <w:color w:val="FFFFFF"/>
                <w:sz w:val="20"/>
              </w:rPr>
            </w:pPr>
            <w:r w:rsidRPr="003D14A7">
              <w:rPr>
                <w:rFonts w:ascii="Arial Narrow" w:hAnsi="Arial Narrow"/>
                <w:b/>
                <w:color w:val="FFFFFF"/>
                <w:sz w:val="20"/>
              </w:rPr>
              <w:t>nie</w:t>
            </w:r>
          </w:p>
        </w:tc>
        <w:tc>
          <w:tcPr>
            <w:tcW w:w="708" w:type="dxa"/>
            <w:shd w:val="clear" w:color="auto" w:fill="60497A"/>
            <w:vAlign w:val="center"/>
            <w:hideMark/>
          </w:tcPr>
          <w:p w14:paraId="2FFDFF78" w14:textId="77777777" w:rsidR="008400CF" w:rsidRPr="003D14A7" w:rsidRDefault="008400CF" w:rsidP="008400CF">
            <w:pPr>
              <w:jc w:val="center"/>
              <w:rPr>
                <w:rFonts w:ascii="Arial Narrow" w:hAnsi="Arial Narrow"/>
                <w:b/>
                <w:color w:val="FFFFFF"/>
                <w:sz w:val="20"/>
              </w:rPr>
            </w:pPr>
            <w:r w:rsidRPr="003D14A7">
              <w:rPr>
                <w:rFonts w:ascii="Arial Narrow" w:hAnsi="Arial Narrow"/>
                <w:b/>
                <w:color w:val="FFFFFF"/>
                <w:sz w:val="20"/>
              </w:rPr>
              <w:t>netýka sa</w:t>
            </w:r>
          </w:p>
        </w:tc>
        <w:tc>
          <w:tcPr>
            <w:tcW w:w="1776" w:type="dxa"/>
            <w:shd w:val="clear" w:color="auto" w:fill="60497A"/>
            <w:vAlign w:val="center"/>
            <w:hideMark/>
          </w:tcPr>
          <w:p w14:paraId="3E3E58BD" w14:textId="7CCE5F0E" w:rsidR="008400CF" w:rsidRPr="00F426CF" w:rsidRDefault="008400CF" w:rsidP="00F67F37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Poznámka</w:t>
            </w:r>
            <w:r w:rsidR="006D7D48" w:rsidRP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fldChar w:fldCharType="begin"/>
            </w:r>
            <w:r w:rsidR="006D7D48" w:rsidRP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instrText xml:space="preserve"> NOTEREF _Ref65827975 \h </w:instrText>
            </w:r>
            <w:r w:rsid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instrText xml:space="preserve"> \* MERGEFORMAT </w:instrText>
            </w:r>
            <w:r w:rsidR="006D7D48" w:rsidRP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</w:r>
            <w:r w:rsidR="006D7D48" w:rsidRP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fldChar w:fldCharType="separate"/>
            </w:r>
            <w:r w:rsidR="005F1B2F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t>7</w:t>
            </w:r>
            <w:r w:rsidR="006D7D48" w:rsidRP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fldChar w:fldCharType="end"/>
            </w:r>
          </w:p>
        </w:tc>
      </w:tr>
      <w:tr w:rsidR="00795E2B" w:rsidRPr="00F426CF" w14:paraId="67D5FB90" w14:textId="77777777" w:rsidTr="00795E2B">
        <w:trPr>
          <w:gridAfter w:val="1"/>
          <w:wAfter w:w="8" w:type="dxa"/>
          <w:trHeight w:val="300"/>
        </w:trPr>
        <w:tc>
          <w:tcPr>
            <w:tcW w:w="1050" w:type="dxa"/>
            <w:shd w:val="clear" w:color="auto" w:fill="B1A0C7"/>
            <w:vAlign w:val="center"/>
            <w:hideMark/>
          </w:tcPr>
          <w:p w14:paraId="23431747" w14:textId="7D8684D5" w:rsidR="008400CF" w:rsidRPr="00F426CF" w:rsidRDefault="008400CF" w:rsidP="008400CF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10.1</w:t>
            </w:r>
          </w:p>
        </w:tc>
        <w:tc>
          <w:tcPr>
            <w:tcW w:w="4111" w:type="dxa"/>
            <w:gridSpan w:val="3"/>
            <w:shd w:val="clear" w:color="auto" w:fill="B1A0C7"/>
            <w:vAlign w:val="center"/>
            <w:hideMark/>
          </w:tcPr>
          <w:p w14:paraId="5FE0C825" w14:textId="0F2EA25C" w:rsidR="008400CF" w:rsidRPr="00F426CF" w:rsidRDefault="008400CF" w:rsidP="008400C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 xml:space="preserve">Účinnosť </w:t>
            </w:r>
          </w:p>
        </w:tc>
        <w:tc>
          <w:tcPr>
            <w:tcW w:w="567" w:type="dxa"/>
            <w:shd w:val="clear" w:color="auto" w:fill="B1A0C7"/>
            <w:vAlign w:val="center"/>
            <w:hideMark/>
          </w:tcPr>
          <w:p w14:paraId="4D6B2CF9" w14:textId="77777777" w:rsidR="008400CF" w:rsidRPr="00F426CF" w:rsidRDefault="008400CF" w:rsidP="008400C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auto" w:fill="B1A0C7"/>
            <w:vAlign w:val="center"/>
            <w:hideMark/>
          </w:tcPr>
          <w:p w14:paraId="23A93E20" w14:textId="77777777" w:rsidR="008400CF" w:rsidRPr="00F426CF" w:rsidRDefault="008400CF" w:rsidP="008400C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8" w:type="dxa"/>
            <w:shd w:val="clear" w:color="auto" w:fill="B1A0C7"/>
            <w:vAlign w:val="center"/>
            <w:hideMark/>
          </w:tcPr>
          <w:p w14:paraId="2EC11A28" w14:textId="77777777" w:rsidR="008400CF" w:rsidRPr="00F426CF" w:rsidRDefault="008400CF" w:rsidP="008400C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76" w:type="dxa"/>
            <w:shd w:val="clear" w:color="auto" w:fill="B1A0C7"/>
            <w:vAlign w:val="center"/>
            <w:hideMark/>
          </w:tcPr>
          <w:p w14:paraId="411543C7" w14:textId="77777777" w:rsidR="008400CF" w:rsidRPr="00F426CF" w:rsidRDefault="008400CF" w:rsidP="008400C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94712C" w:rsidRPr="00F426CF" w14:paraId="2036C6C2" w14:textId="77777777" w:rsidTr="003D14A7">
        <w:trPr>
          <w:gridAfter w:val="1"/>
          <w:wAfter w:w="8" w:type="dxa"/>
          <w:trHeight w:val="315"/>
        </w:trPr>
        <w:tc>
          <w:tcPr>
            <w:tcW w:w="1050" w:type="dxa"/>
            <w:vAlign w:val="center"/>
            <w:hideMark/>
          </w:tcPr>
          <w:p w14:paraId="3B4B9FFC" w14:textId="77777777" w:rsidR="0094712C" w:rsidRPr="00F426CF" w:rsidRDefault="0094712C" w:rsidP="008400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10.</w:t>
            </w:r>
            <w:r>
              <w:rPr>
                <w:color w:val="000000"/>
                <w:sz w:val="20"/>
                <w:szCs w:val="20"/>
              </w:rPr>
              <w:t>1.</w:t>
            </w:r>
            <w:r w:rsidRPr="00F426C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111" w:type="dxa"/>
            <w:gridSpan w:val="3"/>
            <w:vAlign w:val="center"/>
            <w:hideMark/>
          </w:tcPr>
          <w:p w14:paraId="2144A06D" w14:textId="77777777" w:rsidR="0094712C" w:rsidRPr="00F426CF" w:rsidRDefault="0094712C" w:rsidP="002243C7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Zodpovedá skutočnosť (fyzický pokrok projektu) údajom, ktoré boli predložené na RO?</w:t>
            </w:r>
          </w:p>
        </w:tc>
        <w:tc>
          <w:tcPr>
            <w:tcW w:w="567" w:type="dxa"/>
            <w:vAlign w:val="center"/>
            <w:hideMark/>
          </w:tcPr>
          <w:p w14:paraId="60CB3CB4" w14:textId="77777777" w:rsidR="0094712C" w:rsidRPr="00F426CF" w:rsidRDefault="0094712C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6FE4ADB0" w14:textId="77777777" w:rsidR="0094712C" w:rsidRPr="00F426CF" w:rsidRDefault="0094712C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center"/>
            <w:hideMark/>
          </w:tcPr>
          <w:p w14:paraId="32E83326" w14:textId="77777777" w:rsidR="0094712C" w:rsidRPr="00F426CF" w:rsidRDefault="0094712C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76" w:type="dxa"/>
            <w:vAlign w:val="center"/>
            <w:hideMark/>
          </w:tcPr>
          <w:p w14:paraId="10FEF62D" w14:textId="77777777" w:rsidR="0094712C" w:rsidRPr="00F426CF" w:rsidRDefault="0094712C" w:rsidP="008400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8400CF" w:rsidRPr="00F426CF" w14:paraId="6384E684" w14:textId="77777777" w:rsidTr="003D14A7">
        <w:trPr>
          <w:gridAfter w:val="1"/>
          <w:wAfter w:w="8" w:type="dxa"/>
          <w:trHeight w:val="300"/>
        </w:trPr>
        <w:tc>
          <w:tcPr>
            <w:tcW w:w="8779" w:type="dxa"/>
            <w:gridSpan w:val="8"/>
            <w:shd w:val="clear" w:color="auto" w:fill="60497A"/>
            <w:vAlign w:val="center"/>
            <w:hideMark/>
          </w:tcPr>
          <w:p w14:paraId="6149B3D5" w14:textId="7F4DDCE1" w:rsidR="008400CF" w:rsidRPr="00F426CF" w:rsidRDefault="008400CF" w:rsidP="008400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 xml:space="preserve">11 </w:t>
            </w:r>
            <w:r>
              <w:rPr>
                <w:b/>
                <w:bCs/>
                <w:color w:val="FFFFFF"/>
                <w:sz w:val="22"/>
                <w:szCs w:val="22"/>
              </w:rPr>
              <w:t>–</w:t>
            </w:r>
            <w:r w:rsidRPr="00F426CF">
              <w:rPr>
                <w:b/>
                <w:bCs/>
                <w:color w:val="FFFFFF"/>
                <w:sz w:val="22"/>
                <w:szCs w:val="22"/>
              </w:rPr>
              <w:t xml:space="preserve"> Krížové financovanie</w:t>
            </w:r>
          </w:p>
        </w:tc>
      </w:tr>
      <w:tr w:rsidR="00795E2B" w:rsidRPr="00F426CF" w14:paraId="59E521CA" w14:textId="77777777" w:rsidTr="00795E2B">
        <w:trPr>
          <w:gridAfter w:val="1"/>
          <w:wAfter w:w="8" w:type="dxa"/>
          <w:trHeight w:val="330"/>
        </w:trPr>
        <w:tc>
          <w:tcPr>
            <w:tcW w:w="1050" w:type="dxa"/>
            <w:shd w:val="clear" w:color="auto" w:fill="60497A"/>
            <w:vAlign w:val="center"/>
            <w:hideMark/>
          </w:tcPr>
          <w:p w14:paraId="7C8C449E" w14:textId="77777777" w:rsidR="008400CF" w:rsidRPr="003D14A7" w:rsidRDefault="008400CF" w:rsidP="008400CF">
            <w:pPr>
              <w:jc w:val="center"/>
              <w:rPr>
                <w:b/>
                <w:color w:val="FFFFFF"/>
                <w:sz w:val="20"/>
              </w:rPr>
            </w:pPr>
            <w:r w:rsidRPr="003D14A7">
              <w:rPr>
                <w:b/>
                <w:color w:val="FFFFFF"/>
                <w:sz w:val="20"/>
              </w:rPr>
              <w:t>P. č.</w:t>
            </w:r>
          </w:p>
        </w:tc>
        <w:tc>
          <w:tcPr>
            <w:tcW w:w="4111" w:type="dxa"/>
            <w:gridSpan w:val="3"/>
            <w:shd w:val="clear" w:color="auto" w:fill="60497A"/>
            <w:vAlign w:val="center"/>
            <w:hideMark/>
          </w:tcPr>
          <w:p w14:paraId="2C316C78" w14:textId="77777777" w:rsidR="008400CF" w:rsidRPr="003D14A7" w:rsidRDefault="008400CF" w:rsidP="008400CF">
            <w:pPr>
              <w:rPr>
                <w:b/>
                <w:color w:val="FFFFFF"/>
                <w:sz w:val="20"/>
              </w:rPr>
            </w:pPr>
            <w:r w:rsidRPr="003D14A7">
              <w:rPr>
                <w:b/>
                <w:color w:val="FFFFFF"/>
                <w:sz w:val="20"/>
              </w:rPr>
              <w:t>Kontrolné otázky</w:t>
            </w:r>
          </w:p>
        </w:tc>
        <w:tc>
          <w:tcPr>
            <w:tcW w:w="567" w:type="dxa"/>
            <w:shd w:val="clear" w:color="auto" w:fill="60497A"/>
            <w:vAlign w:val="center"/>
            <w:hideMark/>
          </w:tcPr>
          <w:p w14:paraId="7F1AEFDD" w14:textId="77777777" w:rsidR="008400CF" w:rsidRPr="003D14A7" w:rsidRDefault="008400CF" w:rsidP="008400CF">
            <w:pPr>
              <w:jc w:val="center"/>
              <w:rPr>
                <w:rFonts w:ascii="Arial Narrow" w:hAnsi="Arial Narrow"/>
                <w:b/>
                <w:color w:val="FFFFFF"/>
                <w:sz w:val="20"/>
              </w:rPr>
            </w:pPr>
            <w:r w:rsidRPr="003D14A7">
              <w:rPr>
                <w:rFonts w:ascii="Arial Narrow" w:hAnsi="Arial Narrow"/>
                <w:b/>
                <w:color w:val="FFFFFF"/>
                <w:sz w:val="20"/>
              </w:rPr>
              <w:t>áno</w:t>
            </w:r>
          </w:p>
        </w:tc>
        <w:tc>
          <w:tcPr>
            <w:tcW w:w="567" w:type="dxa"/>
            <w:shd w:val="clear" w:color="auto" w:fill="60497A"/>
            <w:vAlign w:val="center"/>
            <w:hideMark/>
          </w:tcPr>
          <w:p w14:paraId="4770DAEF" w14:textId="77777777" w:rsidR="008400CF" w:rsidRPr="003D14A7" w:rsidRDefault="008400CF" w:rsidP="008400CF">
            <w:pPr>
              <w:jc w:val="center"/>
              <w:rPr>
                <w:rFonts w:ascii="Arial Narrow" w:hAnsi="Arial Narrow"/>
                <w:b/>
                <w:color w:val="FFFFFF"/>
                <w:sz w:val="20"/>
              </w:rPr>
            </w:pPr>
            <w:r w:rsidRPr="003D14A7">
              <w:rPr>
                <w:rFonts w:ascii="Arial Narrow" w:hAnsi="Arial Narrow"/>
                <w:b/>
                <w:color w:val="FFFFFF"/>
                <w:sz w:val="20"/>
              </w:rPr>
              <w:t>nie</w:t>
            </w:r>
          </w:p>
        </w:tc>
        <w:tc>
          <w:tcPr>
            <w:tcW w:w="708" w:type="dxa"/>
            <w:shd w:val="clear" w:color="auto" w:fill="60497A"/>
            <w:vAlign w:val="center"/>
            <w:hideMark/>
          </w:tcPr>
          <w:p w14:paraId="4F8BE129" w14:textId="77777777" w:rsidR="008400CF" w:rsidRPr="003D14A7" w:rsidRDefault="008400CF" w:rsidP="008400CF">
            <w:pPr>
              <w:jc w:val="center"/>
              <w:rPr>
                <w:rFonts w:ascii="Arial Narrow" w:hAnsi="Arial Narrow"/>
                <w:b/>
                <w:color w:val="FFFFFF"/>
                <w:sz w:val="20"/>
              </w:rPr>
            </w:pPr>
            <w:r w:rsidRPr="003D14A7">
              <w:rPr>
                <w:rFonts w:ascii="Arial Narrow" w:hAnsi="Arial Narrow"/>
                <w:b/>
                <w:color w:val="FFFFFF"/>
                <w:sz w:val="20"/>
              </w:rPr>
              <w:t>netýka sa</w:t>
            </w:r>
          </w:p>
        </w:tc>
        <w:tc>
          <w:tcPr>
            <w:tcW w:w="1776" w:type="dxa"/>
            <w:shd w:val="clear" w:color="auto" w:fill="60497A"/>
            <w:vAlign w:val="center"/>
            <w:hideMark/>
          </w:tcPr>
          <w:p w14:paraId="4449AFAC" w14:textId="3E6C06F3" w:rsidR="008400CF" w:rsidRPr="00F426CF" w:rsidRDefault="008400CF" w:rsidP="00F67F37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Poznámka</w:t>
            </w:r>
            <w:r w:rsidR="006D7D48" w:rsidRP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fldChar w:fldCharType="begin"/>
            </w:r>
            <w:r w:rsidR="006D7D48" w:rsidRP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instrText xml:space="preserve"> NOTEREF _Ref65827975 \h </w:instrText>
            </w:r>
            <w:r w:rsid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instrText xml:space="preserve"> \* MERGEFORMAT </w:instrText>
            </w:r>
            <w:r w:rsidR="006D7D48" w:rsidRP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</w:r>
            <w:r w:rsidR="006D7D48" w:rsidRP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fldChar w:fldCharType="separate"/>
            </w:r>
            <w:r w:rsidR="005F1B2F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t>7</w:t>
            </w:r>
            <w:r w:rsidR="006D7D48" w:rsidRP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fldChar w:fldCharType="end"/>
            </w:r>
          </w:p>
        </w:tc>
      </w:tr>
      <w:tr w:rsidR="00106A4D" w:rsidRPr="00F426CF" w14:paraId="4CBFF035" w14:textId="77777777" w:rsidTr="00795E2B">
        <w:trPr>
          <w:gridAfter w:val="1"/>
          <w:wAfter w:w="8" w:type="dxa"/>
          <w:trHeight w:val="315"/>
        </w:trPr>
        <w:tc>
          <w:tcPr>
            <w:tcW w:w="1050" w:type="dxa"/>
            <w:vAlign w:val="center"/>
            <w:hideMark/>
          </w:tcPr>
          <w:p w14:paraId="0831B13A" w14:textId="77777777" w:rsidR="0094712C" w:rsidRPr="00106A4D" w:rsidRDefault="0094712C" w:rsidP="008400CF">
            <w:pPr>
              <w:jc w:val="center"/>
              <w:rPr>
                <w:color w:val="000000"/>
                <w:sz w:val="20"/>
              </w:rPr>
            </w:pPr>
            <w:r w:rsidRPr="00106A4D">
              <w:rPr>
                <w:color w:val="000000"/>
                <w:sz w:val="20"/>
              </w:rPr>
              <w:t>11.1</w:t>
            </w:r>
          </w:p>
        </w:tc>
        <w:tc>
          <w:tcPr>
            <w:tcW w:w="4111" w:type="dxa"/>
            <w:gridSpan w:val="3"/>
            <w:vAlign w:val="center"/>
            <w:hideMark/>
          </w:tcPr>
          <w:p w14:paraId="3F3E55A1" w14:textId="691FAC08" w:rsidR="0094712C" w:rsidRPr="00F426CF" w:rsidRDefault="0094712C" w:rsidP="002243C7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Sú splnené podmienky pre krížové financovanie v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zmysle čl. 98 všeobecného nariadenia?</w:t>
            </w:r>
          </w:p>
        </w:tc>
        <w:tc>
          <w:tcPr>
            <w:tcW w:w="567" w:type="dxa"/>
            <w:vAlign w:val="center"/>
            <w:hideMark/>
          </w:tcPr>
          <w:p w14:paraId="5567C4C6" w14:textId="77777777" w:rsidR="0094712C" w:rsidRPr="00F426CF" w:rsidRDefault="0094712C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08F4BE1E" w14:textId="77777777" w:rsidR="0094712C" w:rsidRPr="00F426CF" w:rsidRDefault="0094712C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center"/>
            <w:hideMark/>
          </w:tcPr>
          <w:p w14:paraId="302E44BD" w14:textId="77777777" w:rsidR="0094712C" w:rsidRPr="00F426CF" w:rsidRDefault="0094712C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76" w:type="dxa"/>
            <w:vAlign w:val="center"/>
          </w:tcPr>
          <w:p w14:paraId="7A0FD734" w14:textId="54FB4BBF" w:rsidR="0094712C" w:rsidRPr="00F426CF" w:rsidRDefault="0094712C" w:rsidP="003D14A7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106A4D" w:rsidRPr="00F426CF" w14:paraId="5A5ED50A" w14:textId="77777777" w:rsidTr="00795E2B">
        <w:trPr>
          <w:gridAfter w:val="1"/>
          <w:wAfter w:w="8" w:type="dxa"/>
          <w:trHeight w:val="315"/>
        </w:trPr>
        <w:tc>
          <w:tcPr>
            <w:tcW w:w="1050" w:type="dxa"/>
            <w:vAlign w:val="center"/>
            <w:hideMark/>
          </w:tcPr>
          <w:p w14:paraId="72DDB650" w14:textId="77777777" w:rsidR="0094712C" w:rsidRPr="00106A4D" w:rsidRDefault="0094712C" w:rsidP="008400CF">
            <w:pPr>
              <w:jc w:val="center"/>
              <w:rPr>
                <w:color w:val="000000"/>
                <w:sz w:val="20"/>
              </w:rPr>
            </w:pPr>
            <w:r w:rsidRPr="00106A4D">
              <w:rPr>
                <w:color w:val="000000"/>
                <w:sz w:val="20"/>
              </w:rPr>
              <w:t>11.2</w:t>
            </w:r>
          </w:p>
        </w:tc>
        <w:tc>
          <w:tcPr>
            <w:tcW w:w="4111" w:type="dxa"/>
            <w:gridSpan w:val="3"/>
            <w:vAlign w:val="center"/>
            <w:hideMark/>
          </w:tcPr>
          <w:p w14:paraId="106F84B4" w14:textId="473BBE29" w:rsidR="0094712C" w:rsidRPr="00F426CF" w:rsidRDefault="0094712C" w:rsidP="002243C7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Je v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 xml:space="preserve">prípade krížového financovania </w:t>
            </w:r>
            <w:r>
              <w:rPr>
                <w:color w:val="000000"/>
                <w:sz w:val="20"/>
                <w:szCs w:val="20"/>
              </w:rPr>
              <w:t>EFRR</w:t>
            </w:r>
            <w:r w:rsidRPr="00F426CF">
              <w:rPr>
                <w:color w:val="000000"/>
                <w:sz w:val="20"/>
                <w:szCs w:val="20"/>
              </w:rPr>
              <w:t xml:space="preserve"> a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 xml:space="preserve">ESF dodržaný limit stanovený RO? </w:t>
            </w:r>
          </w:p>
        </w:tc>
        <w:tc>
          <w:tcPr>
            <w:tcW w:w="567" w:type="dxa"/>
            <w:vAlign w:val="center"/>
            <w:hideMark/>
          </w:tcPr>
          <w:p w14:paraId="21429960" w14:textId="77777777" w:rsidR="0094712C" w:rsidRPr="00F426CF" w:rsidRDefault="0094712C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1302C342" w14:textId="77777777" w:rsidR="0094712C" w:rsidRPr="00F426CF" w:rsidRDefault="0094712C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center"/>
            <w:hideMark/>
          </w:tcPr>
          <w:p w14:paraId="6C09641C" w14:textId="77777777" w:rsidR="0094712C" w:rsidRPr="00F426CF" w:rsidRDefault="0094712C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76" w:type="dxa"/>
            <w:vAlign w:val="center"/>
          </w:tcPr>
          <w:p w14:paraId="3F527BA9" w14:textId="4795D260" w:rsidR="0094712C" w:rsidRPr="00F426CF" w:rsidRDefault="0094712C" w:rsidP="003D14A7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106A4D" w:rsidRPr="00F426CF" w14:paraId="159E683D" w14:textId="77777777" w:rsidTr="00795E2B">
        <w:trPr>
          <w:gridAfter w:val="1"/>
          <w:wAfter w:w="8" w:type="dxa"/>
          <w:trHeight w:val="510"/>
        </w:trPr>
        <w:tc>
          <w:tcPr>
            <w:tcW w:w="1050" w:type="dxa"/>
            <w:vAlign w:val="center"/>
            <w:hideMark/>
          </w:tcPr>
          <w:p w14:paraId="09B12C33" w14:textId="77777777" w:rsidR="0094712C" w:rsidRPr="00106A4D" w:rsidRDefault="0094712C" w:rsidP="008400CF">
            <w:pPr>
              <w:jc w:val="center"/>
              <w:rPr>
                <w:color w:val="000000"/>
                <w:sz w:val="20"/>
              </w:rPr>
            </w:pPr>
            <w:r w:rsidRPr="00106A4D">
              <w:rPr>
                <w:color w:val="000000"/>
                <w:sz w:val="20"/>
              </w:rPr>
              <w:t>11.3</w:t>
            </w:r>
          </w:p>
        </w:tc>
        <w:tc>
          <w:tcPr>
            <w:tcW w:w="4111" w:type="dxa"/>
            <w:gridSpan w:val="3"/>
            <w:vAlign w:val="center"/>
            <w:hideMark/>
          </w:tcPr>
          <w:p w14:paraId="75440E7A" w14:textId="792B9C29" w:rsidR="0094712C" w:rsidRPr="00F426CF" w:rsidRDefault="0094712C" w:rsidP="002243C7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Sú výdavky z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krížového financovania potrebné na uspokojivé vykonávanie projektu a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sú s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ním priamo spojené?</w:t>
            </w:r>
          </w:p>
        </w:tc>
        <w:tc>
          <w:tcPr>
            <w:tcW w:w="567" w:type="dxa"/>
            <w:vAlign w:val="center"/>
            <w:hideMark/>
          </w:tcPr>
          <w:p w14:paraId="4EEC554F" w14:textId="77777777" w:rsidR="0094712C" w:rsidRPr="00F426CF" w:rsidRDefault="0094712C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5B919356" w14:textId="77777777" w:rsidR="0094712C" w:rsidRPr="00F426CF" w:rsidRDefault="0094712C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center"/>
            <w:hideMark/>
          </w:tcPr>
          <w:p w14:paraId="7ACE29B3" w14:textId="77777777" w:rsidR="0094712C" w:rsidRPr="00F426CF" w:rsidRDefault="0094712C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76" w:type="dxa"/>
            <w:vAlign w:val="center"/>
          </w:tcPr>
          <w:p w14:paraId="5222A19A" w14:textId="59B48D9B" w:rsidR="0094712C" w:rsidRPr="00F426CF" w:rsidRDefault="0094712C" w:rsidP="003D14A7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8400CF" w:rsidRPr="00F426CF" w14:paraId="37A9B969" w14:textId="77777777" w:rsidTr="003D14A7">
        <w:trPr>
          <w:gridAfter w:val="1"/>
          <w:wAfter w:w="8" w:type="dxa"/>
          <w:trHeight w:val="300"/>
        </w:trPr>
        <w:tc>
          <w:tcPr>
            <w:tcW w:w="8779" w:type="dxa"/>
            <w:gridSpan w:val="8"/>
            <w:shd w:val="clear" w:color="auto" w:fill="60497A"/>
            <w:vAlign w:val="center"/>
            <w:hideMark/>
          </w:tcPr>
          <w:p w14:paraId="7911B716" w14:textId="1912CEC7" w:rsidR="008400CF" w:rsidRPr="00F426CF" w:rsidRDefault="008400CF" w:rsidP="008400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 xml:space="preserve">12 </w:t>
            </w:r>
            <w:r>
              <w:rPr>
                <w:b/>
                <w:bCs/>
                <w:color w:val="FFFFFF"/>
                <w:sz w:val="22"/>
                <w:szCs w:val="22"/>
              </w:rPr>
              <w:t>–</w:t>
            </w:r>
            <w:r w:rsidRPr="00F426CF">
              <w:rPr>
                <w:b/>
                <w:bCs/>
                <w:color w:val="FFFFFF"/>
                <w:sz w:val="22"/>
                <w:szCs w:val="22"/>
              </w:rPr>
              <w:t xml:space="preserve"> Nákup použitého materiálu</w:t>
            </w:r>
          </w:p>
        </w:tc>
      </w:tr>
      <w:tr w:rsidR="00795E2B" w:rsidRPr="00F426CF" w14:paraId="722668CF" w14:textId="77777777" w:rsidTr="00795E2B">
        <w:trPr>
          <w:gridAfter w:val="1"/>
          <w:wAfter w:w="8" w:type="dxa"/>
          <w:trHeight w:val="330"/>
        </w:trPr>
        <w:tc>
          <w:tcPr>
            <w:tcW w:w="1050" w:type="dxa"/>
            <w:shd w:val="clear" w:color="auto" w:fill="60497A"/>
            <w:vAlign w:val="center"/>
            <w:hideMark/>
          </w:tcPr>
          <w:p w14:paraId="053AB2B6" w14:textId="77777777" w:rsidR="008400CF" w:rsidRPr="003D14A7" w:rsidRDefault="008400CF" w:rsidP="008400CF">
            <w:pPr>
              <w:jc w:val="center"/>
              <w:rPr>
                <w:b/>
                <w:color w:val="FFFFFF"/>
                <w:sz w:val="20"/>
              </w:rPr>
            </w:pPr>
            <w:r w:rsidRPr="003D14A7">
              <w:rPr>
                <w:b/>
                <w:color w:val="FFFFFF"/>
                <w:sz w:val="20"/>
              </w:rPr>
              <w:t>P. č.</w:t>
            </w:r>
          </w:p>
        </w:tc>
        <w:tc>
          <w:tcPr>
            <w:tcW w:w="4111" w:type="dxa"/>
            <w:gridSpan w:val="3"/>
            <w:shd w:val="clear" w:color="auto" w:fill="60497A"/>
            <w:vAlign w:val="center"/>
            <w:hideMark/>
          </w:tcPr>
          <w:p w14:paraId="37E6A11F" w14:textId="77777777" w:rsidR="008400CF" w:rsidRPr="003D14A7" w:rsidRDefault="008400CF" w:rsidP="008400CF">
            <w:pPr>
              <w:rPr>
                <w:b/>
                <w:color w:val="FFFFFF"/>
                <w:sz w:val="20"/>
              </w:rPr>
            </w:pPr>
            <w:r w:rsidRPr="003D14A7">
              <w:rPr>
                <w:b/>
                <w:color w:val="FFFFFF"/>
                <w:sz w:val="20"/>
              </w:rPr>
              <w:t>Kontrolné otázky</w:t>
            </w:r>
          </w:p>
        </w:tc>
        <w:tc>
          <w:tcPr>
            <w:tcW w:w="567" w:type="dxa"/>
            <w:shd w:val="clear" w:color="auto" w:fill="60497A"/>
            <w:vAlign w:val="center"/>
            <w:hideMark/>
          </w:tcPr>
          <w:p w14:paraId="25BFF429" w14:textId="77777777" w:rsidR="008400CF" w:rsidRPr="003D14A7" w:rsidRDefault="008400CF" w:rsidP="008400CF">
            <w:pPr>
              <w:jc w:val="center"/>
              <w:rPr>
                <w:rFonts w:ascii="Arial Narrow" w:hAnsi="Arial Narrow"/>
                <w:b/>
                <w:color w:val="FFFFFF"/>
                <w:sz w:val="20"/>
              </w:rPr>
            </w:pPr>
            <w:r w:rsidRPr="003D14A7">
              <w:rPr>
                <w:rFonts w:ascii="Arial Narrow" w:hAnsi="Arial Narrow"/>
                <w:b/>
                <w:color w:val="FFFFFF"/>
                <w:sz w:val="20"/>
              </w:rPr>
              <w:t>áno</w:t>
            </w:r>
          </w:p>
        </w:tc>
        <w:tc>
          <w:tcPr>
            <w:tcW w:w="567" w:type="dxa"/>
            <w:shd w:val="clear" w:color="auto" w:fill="60497A"/>
            <w:vAlign w:val="center"/>
            <w:hideMark/>
          </w:tcPr>
          <w:p w14:paraId="500690D3" w14:textId="77777777" w:rsidR="008400CF" w:rsidRPr="003D14A7" w:rsidRDefault="008400CF" w:rsidP="008400CF">
            <w:pPr>
              <w:jc w:val="center"/>
              <w:rPr>
                <w:rFonts w:ascii="Arial Narrow" w:hAnsi="Arial Narrow"/>
                <w:b/>
                <w:color w:val="FFFFFF"/>
                <w:sz w:val="20"/>
              </w:rPr>
            </w:pPr>
            <w:r w:rsidRPr="003D14A7">
              <w:rPr>
                <w:rFonts w:ascii="Arial Narrow" w:hAnsi="Arial Narrow"/>
                <w:b/>
                <w:color w:val="FFFFFF"/>
                <w:sz w:val="20"/>
              </w:rPr>
              <w:t>nie</w:t>
            </w:r>
          </w:p>
        </w:tc>
        <w:tc>
          <w:tcPr>
            <w:tcW w:w="708" w:type="dxa"/>
            <w:shd w:val="clear" w:color="auto" w:fill="60497A"/>
            <w:vAlign w:val="center"/>
            <w:hideMark/>
          </w:tcPr>
          <w:p w14:paraId="26EED6E1" w14:textId="77777777" w:rsidR="008400CF" w:rsidRPr="003D14A7" w:rsidRDefault="008400CF" w:rsidP="008400CF">
            <w:pPr>
              <w:jc w:val="center"/>
              <w:rPr>
                <w:rFonts w:ascii="Arial Narrow" w:hAnsi="Arial Narrow"/>
                <w:b/>
                <w:color w:val="FFFFFF"/>
                <w:sz w:val="20"/>
              </w:rPr>
            </w:pPr>
            <w:r w:rsidRPr="003D14A7">
              <w:rPr>
                <w:rFonts w:ascii="Arial Narrow" w:hAnsi="Arial Narrow"/>
                <w:b/>
                <w:color w:val="FFFFFF"/>
                <w:sz w:val="20"/>
              </w:rPr>
              <w:t>netýka sa</w:t>
            </w:r>
          </w:p>
        </w:tc>
        <w:tc>
          <w:tcPr>
            <w:tcW w:w="1776" w:type="dxa"/>
            <w:shd w:val="clear" w:color="auto" w:fill="60497A"/>
            <w:vAlign w:val="center"/>
            <w:hideMark/>
          </w:tcPr>
          <w:p w14:paraId="33B6429E" w14:textId="0AC161BC" w:rsidR="008400CF" w:rsidRPr="00F426CF" w:rsidRDefault="008400CF" w:rsidP="00F67F37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Poznámka</w:t>
            </w:r>
            <w:r w:rsidR="006D7D48" w:rsidRP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fldChar w:fldCharType="begin"/>
            </w:r>
            <w:r w:rsidR="006D7D48" w:rsidRP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instrText xml:space="preserve"> NOTEREF _Ref65827975 \h </w:instrText>
            </w:r>
            <w:r w:rsid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instrText xml:space="preserve"> \* MERGEFORMAT </w:instrText>
            </w:r>
            <w:r w:rsidR="006D7D48" w:rsidRP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</w:r>
            <w:r w:rsidR="006D7D48" w:rsidRP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fldChar w:fldCharType="separate"/>
            </w:r>
            <w:r w:rsidR="005F1B2F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t>7</w:t>
            </w:r>
            <w:r w:rsidR="006D7D48" w:rsidRP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fldChar w:fldCharType="end"/>
            </w:r>
          </w:p>
        </w:tc>
      </w:tr>
      <w:tr w:rsidR="0094712C" w:rsidRPr="00F426CF" w14:paraId="6684658D" w14:textId="77777777" w:rsidTr="003D14A7">
        <w:trPr>
          <w:gridAfter w:val="1"/>
          <w:wAfter w:w="8" w:type="dxa"/>
          <w:trHeight w:val="315"/>
        </w:trPr>
        <w:tc>
          <w:tcPr>
            <w:tcW w:w="1050" w:type="dxa"/>
            <w:vAlign w:val="center"/>
            <w:hideMark/>
          </w:tcPr>
          <w:p w14:paraId="25E52DDE" w14:textId="77777777" w:rsidR="0094712C" w:rsidRPr="00F426CF" w:rsidRDefault="0094712C" w:rsidP="008400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12.1</w:t>
            </w:r>
          </w:p>
        </w:tc>
        <w:tc>
          <w:tcPr>
            <w:tcW w:w="4111" w:type="dxa"/>
            <w:gridSpan w:val="3"/>
            <w:vAlign w:val="center"/>
            <w:hideMark/>
          </w:tcPr>
          <w:p w14:paraId="1352366A" w14:textId="77777777" w:rsidR="0094712C" w:rsidRPr="00F426CF" w:rsidRDefault="0094712C" w:rsidP="002243C7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Je obstarávacia cena použitého zariadenia nižšia ako výdavky na obdobné nové zariadenie?</w:t>
            </w:r>
          </w:p>
        </w:tc>
        <w:tc>
          <w:tcPr>
            <w:tcW w:w="567" w:type="dxa"/>
            <w:vAlign w:val="center"/>
            <w:hideMark/>
          </w:tcPr>
          <w:p w14:paraId="53FE47B0" w14:textId="77777777" w:rsidR="0094712C" w:rsidRPr="00F426CF" w:rsidRDefault="0094712C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5D111A34" w14:textId="77777777" w:rsidR="0094712C" w:rsidRPr="00F426CF" w:rsidRDefault="0094712C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center"/>
            <w:hideMark/>
          </w:tcPr>
          <w:p w14:paraId="742732FA" w14:textId="77777777" w:rsidR="0094712C" w:rsidRPr="00F426CF" w:rsidRDefault="0094712C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76" w:type="dxa"/>
            <w:vAlign w:val="center"/>
            <w:hideMark/>
          </w:tcPr>
          <w:p w14:paraId="1EDB84DA" w14:textId="77777777" w:rsidR="0094712C" w:rsidRPr="00F426CF" w:rsidRDefault="0094712C" w:rsidP="008400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94712C" w:rsidRPr="00F426CF" w14:paraId="56F86911" w14:textId="77777777" w:rsidTr="003D14A7">
        <w:trPr>
          <w:gridAfter w:val="1"/>
          <w:wAfter w:w="8" w:type="dxa"/>
          <w:trHeight w:val="510"/>
        </w:trPr>
        <w:tc>
          <w:tcPr>
            <w:tcW w:w="1050" w:type="dxa"/>
            <w:vAlign w:val="center"/>
            <w:hideMark/>
          </w:tcPr>
          <w:p w14:paraId="7E3F7D3C" w14:textId="77777777" w:rsidR="0094712C" w:rsidRPr="00F426CF" w:rsidRDefault="0094712C" w:rsidP="008400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12.2</w:t>
            </w:r>
          </w:p>
        </w:tc>
        <w:tc>
          <w:tcPr>
            <w:tcW w:w="4111" w:type="dxa"/>
            <w:gridSpan w:val="3"/>
            <w:vAlign w:val="center"/>
            <w:hideMark/>
          </w:tcPr>
          <w:p w14:paraId="1C66AE5F" w14:textId="77777777" w:rsidR="0094712C" w:rsidRPr="00F426CF" w:rsidRDefault="0094712C" w:rsidP="002243C7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Je obstarávacia cena daná výsledkom VO maximálne do výšky ceny zistenej znaleckým posudkom?</w:t>
            </w:r>
          </w:p>
        </w:tc>
        <w:tc>
          <w:tcPr>
            <w:tcW w:w="567" w:type="dxa"/>
            <w:vAlign w:val="center"/>
            <w:hideMark/>
          </w:tcPr>
          <w:p w14:paraId="2A3C2C0F" w14:textId="77777777" w:rsidR="0094712C" w:rsidRPr="00F426CF" w:rsidRDefault="0094712C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6173107E" w14:textId="77777777" w:rsidR="0094712C" w:rsidRPr="00F426CF" w:rsidRDefault="0094712C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center"/>
            <w:hideMark/>
          </w:tcPr>
          <w:p w14:paraId="164C91D6" w14:textId="77777777" w:rsidR="0094712C" w:rsidRPr="00F426CF" w:rsidRDefault="0094712C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76" w:type="dxa"/>
            <w:vAlign w:val="center"/>
            <w:hideMark/>
          </w:tcPr>
          <w:p w14:paraId="12836CFA" w14:textId="77777777" w:rsidR="0094712C" w:rsidRPr="00F426CF" w:rsidRDefault="0094712C" w:rsidP="008400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94712C" w:rsidRPr="00F426CF" w14:paraId="4F2603CB" w14:textId="77777777" w:rsidTr="003D14A7">
        <w:trPr>
          <w:gridAfter w:val="1"/>
          <w:wAfter w:w="8" w:type="dxa"/>
          <w:trHeight w:val="510"/>
        </w:trPr>
        <w:tc>
          <w:tcPr>
            <w:tcW w:w="1050" w:type="dxa"/>
            <w:vAlign w:val="center"/>
            <w:hideMark/>
          </w:tcPr>
          <w:p w14:paraId="5A7D6A5E" w14:textId="77777777" w:rsidR="0094712C" w:rsidRPr="00F426CF" w:rsidRDefault="0094712C" w:rsidP="008400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lastRenderedPageBreak/>
              <w:t>12.3</w:t>
            </w:r>
          </w:p>
        </w:tc>
        <w:tc>
          <w:tcPr>
            <w:tcW w:w="4111" w:type="dxa"/>
            <w:gridSpan w:val="3"/>
            <w:vAlign w:val="center"/>
            <w:hideMark/>
          </w:tcPr>
          <w:p w14:paraId="41444880" w14:textId="019361C4" w:rsidR="0094712C" w:rsidRPr="00F426CF" w:rsidRDefault="0094712C" w:rsidP="002243C7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dodací list alebo preberací protokol, resp. iný obdobný dokument vrátane podpisu osoby prijímateľa potvrdzujúci prevzatie a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dátum prevzatia?</w:t>
            </w:r>
          </w:p>
        </w:tc>
        <w:tc>
          <w:tcPr>
            <w:tcW w:w="567" w:type="dxa"/>
            <w:vAlign w:val="center"/>
            <w:hideMark/>
          </w:tcPr>
          <w:p w14:paraId="739E3296" w14:textId="77777777" w:rsidR="0094712C" w:rsidRPr="00F426CF" w:rsidRDefault="0094712C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17078766" w14:textId="77777777" w:rsidR="0094712C" w:rsidRPr="00F426CF" w:rsidRDefault="0094712C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center"/>
            <w:hideMark/>
          </w:tcPr>
          <w:p w14:paraId="16E224E8" w14:textId="77777777" w:rsidR="0094712C" w:rsidRPr="00F426CF" w:rsidRDefault="0094712C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76" w:type="dxa"/>
            <w:vAlign w:val="center"/>
            <w:hideMark/>
          </w:tcPr>
          <w:p w14:paraId="7CAE8B61" w14:textId="77777777" w:rsidR="0094712C" w:rsidRPr="00F426CF" w:rsidRDefault="0094712C" w:rsidP="008400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94712C" w:rsidRPr="00F426CF" w14:paraId="1A54F5AA" w14:textId="77777777" w:rsidTr="003D14A7">
        <w:trPr>
          <w:gridAfter w:val="1"/>
          <w:wAfter w:w="8" w:type="dxa"/>
          <w:trHeight w:val="510"/>
        </w:trPr>
        <w:tc>
          <w:tcPr>
            <w:tcW w:w="1050" w:type="dxa"/>
            <w:vAlign w:val="center"/>
            <w:hideMark/>
          </w:tcPr>
          <w:p w14:paraId="413FBDB1" w14:textId="77777777" w:rsidR="0094712C" w:rsidRPr="00F426CF" w:rsidRDefault="0094712C" w:rsidP="008400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12.4</w:t>
            </w:r>
          </w:p>
        </w:tc>
        <w:tc>
          <w:tcPr>
            <w:tcW w:w="4111" w:type="dxa"/>
            <w:gridSpan w:val="3"/>
            <w:vAlign w:val="center"/>
            <w:hideMark/>
          </w:tcPr>
          <w:p w14:paraId="5B30D53F" w14:textId="244422CE" w:rsidR="0094712C" w:rsidRPr="00F426CF" w:rsidRDefault="0094712C" w:rsidP="002243C7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znalecký posudok vyhotovený znalcom podľa zákona o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znalcoch, tlmočníkoch a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prekladateľoch?</w:t>
            </w:r>
          </w:p>
        </w:tc>
        <w:tc>
          <w:tcPr>
            <w:tcW w:w="567" w:type="dxa"/>
            <w:vAlign w:val="center"/>
            <w:hideMark/>
          </w:tcPr>
          <w:p w14:paraId="7B71AB20" w14:textId="77777777" w:rsidR="0094712C" w:rsidRPr="00F426CF" w:rsidRDefault="0094712C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52BEDCBD" w14:textId="77777777" w:rsidR="0094712C" w:rsidRPr="00F426CF" w:rsidRDefault="0094712C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center"/>
            <w:hideMark/>
          </w:tcPr>
          <w:p w14:paraId="7F273112" w14:textId="77777777" w:rsidR="0094712C" w:rsidRPr="00F426CF" w:rsidRDefault="0094712C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76" w:type="dxa"/>
            <w:vAlign w:val="center"/>
            <w:hideMark/>
          </w:tcPr>
          <w:p w14:paraId="1D928DC1" w14:textId="77777777" w:rsidR="0094712C" w:rsidRPr="00F426CF" w:rsidRDefault="0094712C" w:rsidP="008400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7F4F64" w:rsidRPr="00F426CF" w14:paraId="6FFEA0F4" w14:textId="77777777" w:rsidTr="003D14A7">
        <w:trPr>
          <w:gridAfter w:val="1"/>
          <w:wAfter w:w="8" w:type="dxa"/>
          <w:trHeight w:val="300"/>
        </w:trPr>
        <w:tc>
          <w:tcPr>
            <w:tcW w:w="1050" w:type="dxa"/>
            <w:vAlign w:val="center"/>
            <w:hideMark/>
          </w:tcPr>
          <w:p w14:paraId="3694563E" w14:textId="77777777" w:rsidR="007F4F64" w:rsidRPr="00F426CF" w:rsidRDefault="007F4F64" w:rsidP="008400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12.5</w:t>
            </w:r>
          </w:p>
        </w:tc>
        <w:tc>
          <w:tcPr>
            <w:tcW w:w="4111" w:type="dxa"/>
            <w:gridSpan w:val="3"/>
            <w:vAlign w:val="center"/>
            <w:hideMark/>
          </w:tcPr>
          <w:p w14:paraId="54BB9402" w14:textId="77777777" w:rsidR="007F4F64" w:rsidRPr="00F426CF" w:rsidRDefault="007F4F64" w:rsidP="002243C7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spôsob výpočtu oprávnenej výšky výdavku?</w:t>
            </w:r>
          </w:p>
        </w:tc>
        <w:tc>
          <w:tcPr>
            <w:tcW w:w="567" w:type="dxa"/>
            <w:vAlign w:val="center"/>
            <w:hideMark/>
          </w:tcPr>
          <w:p w14:paraId="3B29FD39" w14:textId="77777777" w:rsidR="007F4F64" w:rsidRPr="00F426CF" w:rsidRDefault="007F4F64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54E44E25" w14:textId="77777777" w:rsidR="007F4F64" w:rsidRPr="00F426CF" w:rsidRDefault="007F4F64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center"/>
            <w:hideMark/>
          </w:tcPr>
          <w:p w14:paraId="5596C47F" w14:textId="77777777" w:rsidR="007F4F64" w:rsidRPr="00F426CF" w:rsidRDefault="007F4F64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76" w:type="dxa"/>
            <w:vAlign w:val="center"/>
            <w:hideMark/>
          </w:tcPr>
          <w:p w14:paraId="13FD1AED" w14:textId="77777777" w:rsidR="007F4F64" w:rsidRPr="00F426CF" w:rsidRDefault="007F4F64" w:rsidP="008400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7F4F64" w:rsidRPr="00F426CF" w14:paraId="05040838" w14:textId="77777777" w:rsidTr="003D14A7">
        <w:trPr>
          <w:gridAfter w:val="1"/>
          <w:wAfter w:w="8" w:type="dxa"/>
          <w:trHeight w:val="765"/>
        </w:trPr>
        <w:tc>
          <w:tcPr>
            <w:tcW w:w="1050" w:type="dxa"/>
            <w:vAlign w:val="center"/>
            <w:hideMark/>
          </w:tcPr>
          <w:p w14:paraId="7E735A19" w14:textId="77777777" w:rsidR="007F4F64" w:rsidRPr="00F426CF" w:rsidRDefault="007F4F64" w:rsidP="008400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12.6</w:t>
            </w:r>
          </w:p>
        </w:tc>
        <w:tc>
          <w:tcPr>
            <w:tcW w:w="4111" w:type="dxa"/>
            <w:gridSpan w:val="3"/>
            <w:vAlign w:val="center"/>
            <w:hideMark/>
          </w:tcPr>
          <w:p w14:paraId="2204A6F1" w14:textId="2E3FFD28" w:rsidR="007F4F64" w:rsidRPr="00F426CF" w:rsidRDefault="007F4F64" w:rsidP="002243C7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doklad, že súčasný či niektorý z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predchádzajúcich vlastníkov použitého zariadenia nezískal pred registráciou žiadosti o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NFP príspevok z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verejných zdrojov na nákup tohto zariadenia (napr. formou čestného prehlásenia)?</w:t>
            </w:r>
          </w:p>
        </w:tc>
        <w:tc>
          <w:tcPr>
            <w:tcW w:w="567" w:type="dxa"/>
            <w:vAlign w:val="center"/>
            <w:hideMark/>
          </w:tcPr>
          <w:p w14:paraId="27853C07" w14:textId="77777777" w:rsidR="007F4F64" w:rsidRPr="00F426CF" w:rsidRDefault="007F4F64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3D5C8F2B" w14:textId="77777777" w:rsidR="007F4F64" w:rsidRPr="00F426CF" w:rsidRDefault="007F4F64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center"/>
            <w:hideMark/>
          </w:tcPr>
          <w:p w14:paraId="22ED280F" w14:textId="77777777" w:rsidR="007F4F64" w:rsidRPr="00F426CF" w:rsidRDefault="007F4F64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76" w:type="dxa"/>
            <w:vAlign w:val="center"/>
            <w:hideMark/>
          </w:tcPr>
          <w:p w14:paraId="7F268D34" w14:textId="77777777" w:rsidR="007F4F64" w:rsidRPr="00F426CF" w:rsidRDefault="007F4F64" w:rsidP="008400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8400CF" w:rsidRPr="00F426CF" w14:paraId="740FFB71" w14:textId="77777777" w:rsidTr="003D14A7">
        <w:trPr>
          <w:gridAfter w:val="1"/>
          <w:wAfter w:w="8" w:type="dxa"/>
          <w:trHeight w:val="300"/>
        </w:trPr>
        <w:tc>
          <w:tcPr>
            <w:tcW w:w="8779" w:type="dxa"/>
            <w:gridSpan w:val="8"/>
            <w:shd w:val="clear" w:color="auto" w:fill="60497A"/>
            <w:vAlign w:val="center"/>
            <w:hideMark/>
          </w:tcPr>
          <w:p w14:paraId="06BBF76E" w14:textId="67DFA1E6" w:rsidR="008400CF" w:rsidRPr="00F426CF" w:rsidRDefault="008400CF" w:rsidP="008400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 xml:space="preserve">13 </w:t>
            </w:r>
            <w:r>
              <w:rPr>
                <w:b/>
                <w:bCs/>
                <w:color w:val="FFFFFF"/>
                <w:sz w:val="22"/>
                <w:szCs w:val="22"/>
              </w:rPr>
              <w:t>–</w:t>
            </w:r>
            <w:r w:rsidRPr="00F426CF">
              <w:rPr>
                <w:b/>
                <w:bCs/>
                <w:color w:val="FFFFFF"/>
                <w:sz w:val="22"/>
                <w:szCs w:val="22"/>
              </w:rPr>
              <w:t xml:space="preserve"> Nákup pozemkov</w:t>
            </w:r>
          </w:p>
        </w:tc>
      </w:tr>
      <w:tr w:rsidR="00795E2B" w:rsidRPr="00F426CF" w14:paraId="3629FB16" w14:textId="77777777" w:rsidTr="00795E2B">
        <w:trPr>
          <w:gridAfter w:val="1"/>
          <w:wAfter w:w="8" w:type="dxa"/>
          <w:trHeight w:val="330"/>
        </w:trPr>
        <w:tc>
          <w:tcPr>
            <w:tcW w:w="1050" w:type="dxa"/>
            <w:shd w:val="clear" w:color="auto" w:fill="60497A"/>
            <w:vAlign w:val="center"/>
            <w:hideMark/>
          </w:tcPr>
          <w:p w14:paraId="242E1F01" w14:textId="77777777" w:rsidR="008400CF" w:rsidRPr="003D14A7" w:rsidRDefault="008400CF" w:rsidP="008400CF">
            <w:pPr>
              <w:jc w:val="center"/>
              <w:rPr>
                <w:b/>
                <w:color w:val="FFFFFF"/>
                <w:sz w:val="20"/>
              </w:rPr>
            </w:pPr>
            <w:r w:rsidRPr="003D14A7">
              <w:rPr>
                <w:b/>
                <w:color w:val="FFFFFF"/>
                <w:sz w:val="20"/>
              </w:rPr>
              <w:t>P. č.</w:t>
            </w:r>
          </w:p>
        </w:tc>
        <w:tc>
          <w:tcPr>
            <w:tcW w:w="4111" w:type="dxa"/>
            <w:gridSpan w:val="3"/>
            <w:shd w:val="clear" w:color="auto" w:fill="60497A"/>
            <w:vAlign w:val="center"/>
            <w:hideMark/>
          </w:tcPr>
          <w:p w14:paraId="18683412" w14:textId="77777777" w:rsidR="008400CF" w:rsidRPr="003D14A7" w:rsidRDefault="008400CF" w:rsidP="008400CF">
            <w:pPr>
              <w:rPr>
                <w:b/>
                <w:color w:val="FFFFFF"/>
                <w:sz w:val="20"/>
              </w:rPr>
            </w:pPr>
            <w:r w:rsidRPr="003D14A7">
              <w:rPr>
                <w:b/>
                <w:color w:val="FFFFFF"/>
                <w:sz w:val="20"/>
              </w:rPr>
              <w:t>Kontrolné otázky</w:t>
            </w:r>
          </w:p>
        </w:tc>
        <w:tc>
          <w:tcPr>
            <w:tcW w:w="567" w:type="dxa"/>
            <w:shd w:val="clear" w:color="auto" w:fill="60497A"/>
            <w:vAlign w:val="center"/>
            <w:hideMark/>
          </w:tcPr>
          <w:p w14:paraId="70A24DAF" w14:textId="77777777" w:rsidR="008400CF" w:rsidRPr="003D14A7" w:rsidRDefault="008400CF" w:rsidP="008400CF">
            <w:pPr>
              <w:jc w:val="center"/>
              <w:rPr>
                <w:rFonts w:ascii="Arial Narrow" w:hAnsi="Arial Narrow"/>
                <w:b/>
                <w:color w:val="FFFFFF"/>
                <w:sz w:val="20"/>
              </w:rPr>
            </w:pPr>
            <w:r w:rsidRPr="003D14A7">
              <w:rPr>
                <w:rFonts w:ascii="Arial Narrow" w:hAnsi="Arial Narrow"/>
                <w:b/>
                <w:color w:val="FFFFFF"/>
                <w:sz w:val="20"/>
              </w:rPr>
              <w:t>áno</w:t>
            </w:r>
          </w:p>
        </w:tc>
        <w:tc>
          <w:tcPr>
            <w:tcW w:w="567" w:type="dxa"/>
            <w:shd w:val="clear" w:color="auto" w:fill="60497A"/>
            <w:vAlign w:val="center"/>
            <w:hideMark/>
          </w:tcPr>
          <w:p w14:paraId="1D8B26CA" w14:textId="77777777" w:rsidR="008400CF" w:rsidRPr="003D14A7" w:rsidRDefault="008400CF" w:rsidP="008400CF">
            <w:pPr>
              <w:jc w:val="center"/>
              <w:rPr>
                <w:rFonts w:ascii="Arial Narrow" w:hAnsi="Arial Narrow"/>
                <w:b/>
                <w:color w:val="FFFFFF"/>
                <w:sz w:val="20"/>
              </w:rPr>
            </w:pPr>
            <w:r w:rsidRPr="003D14A7">
              <w:rPr>
                <w:rFonts w:ascii="Arial Narrow" w:hAnsi="Arial Narrow"/>
                <w:b/>
                <w:color w:val="FFFFFF"/>
                <w:sz w:val="20"/>
              </w:rPr>
              <w:t>nie</w:t>
            </w:r>
          </w:p>
        </w:tc>
        <w:tc>
          <w:tcPr>
            <w:tcW w:w="708" w:type="dxa"/>
            <w:shd w:val="clear" w:color="auto" w:fill="60497A"/>
            <w:vAlign w:val="center"/>
            <w:hideMark/>
          </w:tcPr>
          <w:p w14:paraId="7E5BE2BA" w14:textId="77777777" w:rsidR="008400CF" w:rsidRPr="003D14A7" w:rsidRDefault="008400CF" w:rsidP="008400CF">
            <w:pPr>
              <w:jc w:val="center"/>
              <w:rPr>
                <w:rFonts w:ascii="Arial Narrow" w:hAnsi="Arial Narrow"/>
                <w:b/>
                <w:color w:val="FFFFFF"/>
                <w:sz w:val="20"/>
              </w:rPr>
            </w:pPr>
            <w:r w:rsidRPr="003D14A7">
              <w:rPr>
                <w:rFonts w:ascii="Arial Narrow" w:hAnsi="Arial Narrow"/>
                <w:b/>
                <w:color w:val="FFFFFF"/>
                <w:sz w:val="20"/>
              </w:rPr>
              <w:t>netýka sa</w:t>
            </w:r>
          </w:p>
        </w:tc>
        <w:tc>
          <w:tcPr>
            <w:tcW w:w="1776" w:type="dxa"/>
            <w:shd w:val="clear" w:color="auto" w:fill="60497A"/>
            <w:vAlign w:val="center"/>
            <w:hideMark/>
          </w:tcPr>
          <w:p w14:paraId="2616077D" w14:textId="63E11E39" w:rsidR="008400CF" w:rsidRPr="00F426CF" w:rsidRDefault="008400CF" w:rsidP="00F67F37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Poznámka</w:t>
            </w:r>
            <w:r w:rsidR="006D7D48" w:rsidRP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fldChar w:fldCharType="begin"/>
            </w:r>
            <w:r w:rsidR="006D7D48" w:rsidRP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instrText xml:space="preserve"> NOTEREF _Ref65827975 \h </w:instrText>
            </w:r>
            <w:r w:rsid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instrText xml:space="preserve"> \* MERGEFORMAT </w:instrText>
            </w:r>
            <w:r w:rsidR="006D7D48" w:rsidRP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</w:r>
            <w:r w:rsidR="006D7D48" w:rsidRP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fldChar w:fldCharType="separate"/>
            </w:r>
            <w:r w:rsidR="005F1B2F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t>7</w:t>
            </w:r>
            <w:r w:rsidR="006D7D48" w:rsidRP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fldChar w:fldCharType="end"/>
            </w:r>
          </w:p>
        </w:tc>
      </w:tr>
      <w:tr w:rsidR="007F4F64" w:rsidRPr="00F426CF" w14:paraId="2B3FF2B0" w14:textId="77777777" w:rsidTr="003D14A7">
        <w:trPr>
          <w:gridAfter w:val="1"/>
          <w:wAfter w:w="8" w:type="dxa"/>
          <w:trHeight w:val="1275"/>
        </w:trPr>
        <w:tc>
          <w:tcPr>
            <w:tcW w:w="1050" w:type="dxa"/>
            <w:vAlign w:val="center"/>
            <w:hideMark/>
          </w:tcPr>
          <w:p w14:paraId="63F4D735" w14:textId="77777777" w:rsidR="007F4F64" w:rsidRPr="00F426CF" w:rsidRDefault="007F4F64" w:rsidP="008400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13.1</w:t>
            </w:r>
          </w:p>
        </w:tc>
        <w:tc>
          <w:tcPr>
            <w:tcW w:w="4111" w:type="dxa"/>
            <w:gridSpan w:val="3"/>
            <w:vAlign w:val="center"/>
            <w:hideMark/>
          </w:tcPr>
          <w:p w14:paraId="1E09F55B" w14:textId="584D0F47" w:rsidR="007F4F64" w:rsidRPr="00F426CF" w:rsidRDefault="007F4F64" w:rsidP="002243C7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Presiahla obstarávacia cena pozemku sumu 10% celkových oprávnených výdavkov na projekt (v prípade zanedbaných plôch a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plôch, ktoré sa v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minulosti používali na priemyselné účely a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ktorých súčasťou sú budovy sumu 15 %)? (vo výnimočných a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 xml:space="preserve">riadne odôvodnených prípadoch možno na projekty týkajúce sa ochrany životného prostredia povoliť vyššie obmedzenie) </w:t>
            </w:r>
          </w:p>
        </w:tc>
        <w:tc>
          <w:tcPr>
            <w:tcW w:w="567" w:type="dxa"/>
            <w:vAlign w:val="center"/>
            <w:hideMark/>
          </w:tcPr>
          <w:p w14:paraId="7F167846" w14:textId="77777777" w:rsidR="007F4F64" w:rsidRPr="00F426CF" w:rsidRDefault="007F4F64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1C111BEE" w14:textId="77777777" w:rsidR="007F4F64" w:rsidRPr="00F426CF" w:rsidRDefault="007F4F64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center"/>
            <w:hideMark/>
          </w:tcPr>
          <w:p w14:paraId="57692EBC" w14:textId="77777777" w:rsidR="007F4F64" w:rsidRPr="00F426CF" w:rsidRDefault="007F4F64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76" w:type="dxa"/>
            <w:vAlign w:val="center"/>
            <w:hideMark/>
          </w:tcPr>
          <w:p w14:paraId="7932C1C1" w14:textId="77777777" w:rsidR="007F4F64" w:rsidRPr="00F426CF" w:rsidRDefault="007F4F64" w:rsidP="008400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7F4F64" w:rsidRPr="00F426CF" w14:paraId="3927B16E" w14:textId="77777777" w:rsidTr="003D14A7">
        <w:trPr>
          <w:gridAfter w:val="1"/>
          <w:wAfter w:w="8" w:type="dxa"/>
          <w:trHeight w:val="315"/>
        </w:trPr>
        <w:tc>
          <w:tcPr>
            <w:tcW w:w="1050" w:type="dxa"/>
            <w:vAlign w:val="center"/>
            <w:hideMark/>
          </w:tcPr>
          <w:p w14:paraId="0CB0DF3B" w14:textId="77777777" w:rsidR="007F4F64" w:rsidRPr="00F426CF" w:rsidRDefault="007F4F64" w:rsidP="008400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13.2</w:t>
            </w:r>
          </w:p>
        </w:tc>
        <w:tc>
          <w:tcPr>
            <w:tcW w:w="4111" w:type="dxa"/>
            <w:gridSpan w:val="3"/>
            <w:vAlign w:val="center"/>
            <w:hideMark/>
          </w:tcPr>
          <w:p w14:paraId="035D9F5E" w14:textId="48DC0187" w:rsidR="007F4F64" w:rsidRPr="00F426CF" w:rsidRDefault="007F4F64" w:rsidP="002243C7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Je obstarávacia cena maximálne do výšky ceny zistenej znaleckým posudkom</w:t>
            </w:r>
            <w:r>
              <w:rPr>
                <w:color w:val="000000"/>
                <w:sz w:val="20"/>
                <w:szCs w:val="20"/>
              </w:rPr>
              <w:t>, alebo stanovená maximálne na úrovni v zmysle osobitného právneho predpisu pri zachovaní pravidiel hospodárskej súťaže</w:t>
            </w:r>
            <w:r w:rsidRPr="00F426CF">
              <w:rPr>
                <w:color w:val="000000"/>
                <w:sz w:val="20"/>
                <w:szCs w:val="20"/>
              </w:rPr>
              <w:t>?</w:t>
            </w:r>
          </w:p>
        </w:tc>
        <w:tc>
          <w:tcPr>
            <w:tcW w:w="567" w:type="dxa"/>
            <w:vAlign w:val="center"/>
            <w:hideMark/>
          </w:tcPr>
          <w:p w14:paraId="39B77ED7" w14:textId="77777777" w:rsidR="007F4F64" w:rsidRPr="00F426CF" w:rsidRDefault="007F4F64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4F89BF98" w14:textId="77777777" w:rsidR="007F4F64" w:rsidRPr="00F426CF" w:rsidRDefault="007F4F64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center"/>
            <w:hideMark/>
          </w:tcPr>
          <w:p w14:paraId="7287FA9D" w14:textId="77777777" w:rsidR="007F4F64" w:rsidRPr="00F426CF" w:rsidRDefault="007F4F64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76" w:type="dxa"/>
            <w:vAlign w:val="center"/>
            <w:hideMark/>
          </w:tcPr>
          <w:p w14:paraId="65A6556A" w14:textId="77777777" w:rsidR="007F4F64" w:rsidRPr="00F426CF" w:rsidRDefault="007F4F64" w:rsidP="008400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7F4F64" w:rsidRPr="00F426CF" w14:paraId="45A79419" w14:textId="77777777" w:rsidTr="003D14A7">
        <w:trPr>
          <w:gridAfter w:val="1"/>
          <w:wAfter w:w="8" w:type="dxa"/>
          <w:trHeight w:val="440"/>
        </w:trPr>
        <w:tc>
          <w:tcPr>
            <w:tcW w:w="1050" w:type="dxa"/>
            <w:vAlign w:val="center"/>
            <w:hideMark/>
          </w:tcPr>
          <w:p w14:paraId="3873A2D2" w14:textId="77777777" w:rsidR="007F4F64" w:rsidRPr="00F426CF" w:rsidRDefault="007F4F64" w:rsidP="008400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13.3</w:t>
            </w:r>
          </w:p>
        </w:tc>
        <w:tc>
          <w:tcPr>
            <w:tcW w:w="4111" w:type="dxa"/>
            <w:gridSpan w:val="3"/>
            <w:vAlign w:val="center"/>
            <w:hideMark/>
          </w:tcPr>
          <w:p w14:paraId="0937A774" w14:textId="396D5B40" w:rsidR="007F4F64" w:rsidRPr="00F426CF" w:rsidRDefault="007F4F64" w:rsidP="002243C7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doklad o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tom, že súčasný či niektorý z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predchádzajúcich vlastníkov pozemku nezískal pred registráciou žiadosti o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NFP príspevok z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verejných zdrojov na nákup daného pozemku, čo by v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prípade spolufinancovania nákupu z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prostriedkov EŠIF viedlo k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dupli</w:t>
            </w:r>
            <w:r>
              <w:rPr>
                <w:color w:val="000000"/>
                <w:sz w:val="20"/>
                <w:szCs w:val="20"/>
              </w:rPr>
              <w:t>-</w:t>
            </w:r>
            <w:r w:rsidRPr="00F426CF">
              <w:rPr>
                <w:color w:val="000000"/>
                <w:sz w:val="20"/>
                <w:szCs w:val="20"/>
              </w:rPr>
              <w:t>citnému financovaniu?</w:t>
            </w:r>
          </w:p>
        </w:tc>
        <w:tc>
          <w:tcPr>
            <w:tcW w:w="567" w:type="dxa"/>
            <w:vAlign w:val="center"/>
            <w:hideMark/>
          </w:tcPr>
          <w:p w14:paraId="371FCCAE" w14:textId="77777777" w:rsidR="007F4F64" w:rsidRPr="00F426CF" w:rsidRDefault="007F4F64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59FC0A3F" w14:textId="77777777" w:rsidR="007F4F64" w:rsidRPr="00F426CF" w:rsidRDefault="007F4F64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center"/>
            <w:hideMark/>
          </w:tcPr>
          <w:p w14:paraId="35220754" w14:textId="77777777" w:rsidR="007F4F64" w:rsidRPr="00F426CF" w:rsidRDefault="007F4F64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76" w:type="dxa"/>
            <w:vAlign w:val="center"/>
            <w:hideMark/>
          </w:tcPr>
          <w:p w14:paraId="757FDF54" w14:textId="77777777" w:rsidR="007F4F64" w:rsidRPr="00F426CF" w:rsidRDefault="007F4F64" w:rsidP="008400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7F4F64" w:rsidRPr="00F426CF" w14:paraId="1F87E86B" w14:textId="77777777" w:rsidTr="003D14A7">
        <w:trPr>
          <w:gridAfter w:val="1"/>
          <w:wAfter w:w="8" w:type="dxa"/>
          <w:trHeight w:val="510"/>
        </w:trPr>
        <w:tc>
          <w:tcPr>
            <w:tcW w:w="1050" w:type="dxa"/>
            <w:vAlign w:val="center"/>
            <w:hideMark/>
          </w:tcPr>
          <w:p w14:paraId="290DDAF9" w14:textId="77777777" w:rsidR="007F4F64" w:rsidRPr="00F426CF" w:rsidRDefault="007F4F64" w:rsidP="008400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13.4</w:t>
            </w:r>
          </w:p>
        </w:tc>
        <w:tc>
          <w:tcPr>
            <w:tcW w:w="4111" w:type="dxa"/>
            <w:gridSpan w:val="3"/>
            <w:vAlign w:val="center"/>
            <w:hideMark/>
          </w:tcPr>
          <w:p w14:paraId="3C90108B" w14:textId="3352693D" w:rsidR="007F4F64" w:rsidRPr="00F426CF" w:rsidRDefault="007F4F64" w:rsidP="002243C7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vyhotovený znalecký posudok (podľa zákona o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znalcoch, tlmočníkoch a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prekladateľoch)</w:t>
            </w:r>
            <w:r w:rsidRPr="008C62CD">
              <w:rPr>
                <w:color w:val="000000"/>
                <w:sz w:val="20"/>
                <w:szCs w:val="20"/>
              </w:rPr>
              <w:t xml:space="preserve"> alebo iný relevantný dokument, na základe ktorého bola stanovená hodnota nehnuteľnosti, ktorú určil oprávnený orgán</w:t>
            </w:r>
            <w:r w:rsidRPr="00F426CF">
              <w:rPr>
                <w:color w:val="000000"/>
                <w:sz w:val="20"/>
                <w:szCs w:val="20"/>
              </w:rPr>
              <w:t>?</w:t>
            </w:r>
          </w:p>
        </w:tc>
        <w:tc>
          <w:tcPr>
            <w:tcW w:w="567" w:type="dxa"/>
            <w:vAlign w:val="center"/>
            <w:hideMark/>
          </w:tcPr>
          <w:p w14:paraId="7DD77CFC" w14:textId="77777777" w:rsidR="007F4F64" w:rsidRPr="00F426CF" w:rsidRDefault="007F4F64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4EE2BD3E" w14:textId="77777777" w:rsidR="007F4F64" w:rsidRPr="00F426CF" w:rsidRDefault="007F4F64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center"/>
            <w:hideMark/>
          </w:tcPr>
          <w:p w14:paraId="6B82CA5D" w14:textId="77777777" w:rsidR="007F4F64" w:rsidRPr="00F426CF" w:rsidRDefault="007F4F64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76" w:type="dxa"/>
            <w:vAlign w:val="center"/>
            <w:hideMark/>
          </w:tcPr>
          <w:p w14:paraId="139A3FA2" w14:textId="77777777" w:rsidR="007F4F64" w:rsidRPr="00F426CF" w:rsidRDefault="007F4F64" w:rsidP="008400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7F4F64" w:rsidRPr="00F426CF" w14:paraId="607239FD" w14:textId="77777777" w:rsidTr="003D14A7">
        <w:trPr>
          <w:gridAfter w:val="1"/>
          <w:wAfter w:w="8" w:type="dxa"/>
          <w:trHeight w:val="510"/>
        </w:trPr>
        <w:tc>
          <w:tcPr>
            <w:tcW w:w="1050" w:type="dxa"/>
            <w:vAlign w:val="center"/>
            <w:hideMark/>
          </w:tcPr>
          <w:p w14:paraId="68B2F30C" w14:textId="77777777" w:rsidR="007F4F64" w:rsidRPr="00F426CF" w:rsidRDefault="007F4F64" w:rsidP="008400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13.5</w:t>
            </w:r>
          </w:p>
        </w:tc>
        <w:tc>
          <w:tcPr>
            <w:tcW w:w="4111" w:type="dxa"/>
            <w:gridSpan w:val="3"/>
            <w:vAlign w:val="center"/>
            <w:hideMark/>
          </w:tcPr>
          <w:p w14:paraId="6C498FA5" w14:textId="7B9C0B78" w:rsidR="007F4F64" w:rsidRPr="00F426CF" w:rsidRDefault="007F4F64" w:rsidP="002243C7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vyrozumenie príslušného katastrálneho úradu o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zapísaní vlastníckeho práva k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pozemku do katastra nehnuteľností</w:t>
            </w:r>
            <w:r>
              <w:rPr>
                <w:color w:val="000000"/>
                <w:sz w:val="20"/>
                <w:szCs w:val="20"/>
              </w:rPr>
              <w:t xml:space="preserve"> (ak je to relevantné)</w:t>
            </w:r>
            <w:r w:rsidRPr="00F426CF">
              <w:rPr>
                <w:color w:val="000000"/>
                <w:sz w:val="20"/>
                <w:szCs w:val="20"/>
              </w:rPr>
              <w:t>?</w:t>
            </w:r>
          </w:p>
        </w:tc>
        <w:tc>
          <w:tcPr>
            <w:tcW w:w="567" w:type="dxa"/>
            <w:vAlign w:val="center"/>
            <w:hideMark/>
          </w:tcPr>
          <w:p w14:paraId="5D188C40" w14:textId="77777777" w:rsidR="007F4F64" w:rsidRPr="00F426CF" w:rsidRDefault="007F4F64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11C94EE4" w14:textId="77777777" w:rsidR="007F4F64" w:rsidRPr="00F426CF" w:rsidRDefault="007F4F64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center"/>
            <w:hideMark/>
          </w:tcPr>
          <w:p w14:paraId="72E439EC" w14:textId="77777777" w:rsidR="007F4F64" w:rsidRPr="00F426CF" w:rsidRDefault="007F4F64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76" w:type="dxa"/>
            <w:vAlign w:val="center"/>
            <w:hideMark/>
          </w:tcPr>
          <w:p w14:paraId="388EFC4F" w14:textId="77777777" w:rsidR="007F4F64" w:rsidRPr="00F426CF" w:rsidRDefault="007F4F64" w:rsidP="008400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8400CF" w:rsidRPr="00F426CF" w14:paraId="1DD3E6F2" w14:textId="77777777" w:rsidTr="003D14A7">
        <w:trPr>
          <w:gridAfter w:val="1"/>
          <w:wAfter w:w="8" w:type="dxa"/>
          <w:trHeight w:val="300"/>
        </w:trPr>
        <w:tc>
          <w:tcPr>
            <w:tcW w:w="8779" w:type="dxa"/>
            <w:gridSpan w:val="8"/>
            <w:shd w:val="clear" w:color="auto" w:fill="60497A"/>
            <w:vAlign w:val="center"/>
            <w:hideMark/>
          </w:tcPr>
          <w:p w14:paraId="19279034" w14:textId="0A06C841" w:rsidR="008400CF" w:rsidRPr="00F426CF" w:rsidRDefault="008400CF" w:rsidP="008400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 xml:space="preserve">14 </w:t>
            </w:r>
            <w:r>
              <w:rPr>
                <w:b/>
                <w:bCs/>
                <w:color w:val="FFFFFF"/>
                <w:sz w:val="22"/>
                <w:szCs w:val="22"/>
              </w:rPr>
              <w:t>–</w:t>
            </w:r>
            <w:r w:rsidRPr="00F426CF">
              <w:rPr>
                <w:b/>
                <w:bCs/>
                <w:color w:val="FFFFFF"/>
                <w:sz w:val="22"/>
                <w:szCs w:val="22"/>
              </w:rPr>
              <w:t xml:space="preserve"> Nákup stavieb</w:t>
            </w:r>
          </w:p>
        </w:tc>
      </w:tr>
      <w:tr w:rsidR="00795E2B" w:rsidRPr="00F426CF" w14:paraId="121A6BB7" w14:textId="77777777" w:rsidTr="00795E2B">
        <w:trPr>
          <w:gridAfter w:val="1"/>
          <w:wAfter w:w="8" w:type="dxa"/>
          <w:trHeight w:val="330"/>
        </w:trPr>
        <w:tc>
          <w:tcPr>
            <w:tcW w:w="1050" w:type="dxa"/>
            <w:shd w:val="clear" w:color="auto" w:fill="60497A"/>
            <w:vAlign w:val="center"/>
            <w:hideMark/>
          </w:tcPr>
          <w:p w14:paraId="654F9366" w14:textId="77777777" w:rsidR="008400CF" w:rsidRPr="003D14A7" w:rsidRDefault="008400CF" w:rsidP="008400CF">
            <w:pPr>
              <w:jc w:val="center"/>
              <w:rPr>
                <w:b/>
                <w:color w:val="FFFFFF"/>
                <w:sz w:val="20"/>
              </w:rPr>
            </w:pPr>
            <w:r w:rsidRPr="003D14A7">
              <w:rPr>
                <w:b/>
                <w:color w:val="FFFFFF"/>
                <w:sz w:val="20"/>
              </w:rPr>
              <w:t>P. č.</w:t>
            </w:r>
          </w:p>
        </w:tc>
        <w:tc>
          <w:tcPr>
            <w:tcW w:w="4111" w:type="dxa"/>
            <w:gridSpan w:val="3"/>
            <w:shd w:val="clear" w:color="auto" w:fill="60497A"/>
            <w:vAlign w:val="center"/>
            <w:hideMark/>
          </w:tcPr>
          <w:p w14:paraId="38D6A6D1" w14:textId="77777777" w:rsidR="008400CF" w:rsidRPr="003D14A7" w:rsidRDefault="008400CF" w:rsidP="008400CF">
            <w:pPr>
              <w:rPr>
                <w:b/>
                <w:color w:val="FFFFFF"/>
                <w:sz w:val="20"/>
              </w:rPr>
            </w:pPr>
            <w:r w:rsidRPr="003D14A7">
              <w:rPr>
                <w:b/>
                <w:color w:val="FFFFFF"/>
                <w:sz w:val="20"/>
              </w:rPr>
              <w:t>Kontrolné otázky</w:t>
            </w:r>
          </w:p>
        </w:tc>
        <w:tc>
          <w:tcPr>
            <w:tcW w:w="567" w:type="dxa"/>
            <w:shd w:val="clear" w:color="auto" w:fill="60497A"/>
            <w:vAlign w:val="center"/>
            <w:hideMark/>
          </w:tcPr>
          <w:p w14:paraId="1DCA75F2" w14:textId="77777777" w:rsidR="008400CF" w:rsidRPr="003D14A7" w:rsidRDefault="008400CF" w:rsidP="008400CF">
            <w:pPr>
              <w:jc w:val="center"/>
              <w:rPr>
                <w:rFonts w:ascii="Arial Narrow" w:hAnsi="Arial Narrow"/>
                <w:b/>
                <w:color w:val="FFFFFF"/>
                <w:sz w:val="20"/>
              </w:rPr>
            </w:pPr>
            <w:r w:rsidRPr="003D14A7">
              <w:rPr>
                <w:rFonts w:ascii="Arial Narrow" w:hAnsi="Arial Narrow"/>
                <w:b/>
                <w:color w:val="FFFFFF"/>
                <w:sz w:val="20"/>
              </w:rPr>
              <w:t>áno</w:t>
            </w:r>
          </w:p>
        </w:tc>
        <w:tc>
          <w:tcPr>
            <w:tcW w:w="567" w:type="dxa"/>
            <w:shd w:val="clear" w:color="auto" w:fill="60497A"/>
            <w:vAlign w:val="center"/>
            <w:hideMark/>
          </w:tcPr>
          <w:p w14:paraId="7B1B8C78" w14:textId="77777777" w:rsidR="008400CF" w:rsidRPr="003D14A7" w:rsidRDefault="008400CF" w:rsidP="008400CF">
            <w:pPr>
              <w:jc w:val="center"/>
              <w:rPr>
                <w:rFonts w:ascii="Arial Narrow" w:hAnsi="Arial Narrow"/>
                <w:b/>
                <w:color w:val="FFFFFF"/>
                <w:sz w:val="20"/>
              </w:rPr>
            </w:pPr>
            <w:r w:rsidRPr="003D14A7">
              <w:rPr>
                <w:rFonts w:ascii="Arial Narrow" w:hAnsi="Arial Narrow"/>
                <w:b/>
                <w:color w:val="FFFFFF"/>
                <w:sz w:val="20"/>
              </w:rPr>
              <w:t>nie</w:t>
            </w:r>
          </w:p>
        </w:tc>
        <w:tc>
          <w:tcPr>
            <w:tcW w:w="708" w:type="dxa"/>
            <w:shd w:val="clear" w:color="auto" w:fill="60497A"/>
            <w:vAlign w:val="center"/>
            <w:hideMark/>
          </w:tcPr>
          <w:p w14:paraId="6AE8C357" w14:textId="77777777" w:rsidR="008400CF" w:rsidRPr="003D14A7" w:rsidRDefault="008400CF" w:rsidP="008400CF">
            <w:pPr>
              <w:jc w:val="center"/>
              <w:rPr>
                <w:rFonts w:ascii="Arial Narrow" w:hAnsi="Arial Narrow"/>
                <w:b/>
                <w:color w:val="FFFFFF"/>
                <w:sz w:val="20"/>
              </w:rPr>
            </w:pPr>
            <w:r w:rsidRPr="003D14A7">
              <w:rPr>
                <w:rFonts w:ascii="Arial Narrow" w:hAnsi="Arial Narrow"/>
                <w:b/>
                <w:color w:val="FFFFFF"/>
                <w:sz w:val="20"/>
              </w:rPr>
              <w:t>netýka sa</w:t>
            </w:r>
          </w:p>
        </w:tc>
        <w:tc>
          <w:tcPr>
            <w:tcW w:w="1776" w:type="dxa"/>
            <w:shd w:val="clear" w:color="auto" w:fill="60497A"/>
            <w:vAlign w:val="center"/>
            <w:hideMark/>
          </w:tcPr>
          <w:p w14:paraId="7E9AC23C" w14:textId="326B3BA7" w:rsidR="008400CF" w:rsidRPr="00F426CF" w:rsidRDefault="008400CF" w:rsidP="00F67F37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Poznámka</w:t>
            </w:r>
            <w:r w:rsidR="006D7D48" w:rsidRP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fldChar w:fldCharType="begin"/>
            </w:r>
            <w:r w:rsidR="006D7D48" w:rsidRP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instrText xml:space="preserve"> NOTEREF _Ref65827975 \h </w:instrText>
            </w:r>
            <w:r w:rsid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instrText xml:space="preserve"> \* MERGEFORMAT </w:instrText>
            </w:r>
            <w:r w:rsidR="006D7D48" w:rsidRP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</w:r>
            <w:r w:rsidR="006D7D48" w:rsidRP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fldChar w:fldCharType="separate"/>
            </w:r>
            <w:r w:rsidR="005F1B2F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t>7</w:t>
            </w:r>
            <w:r w:rsidR="006D7D48" w:rsidRP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fldChar w:fldCharType="end"/>
            </w:r>
          </w:p>
        </w:tc>
      </w:tr>
      <w:tr w:rsidR="007F4F64" w:rsidRPr="00F426CF" w14:paraId="697A4E5F" w14:textId="77777777" w:rsidTr="003D14A7">
        <w:trPr>
          <w:gridAfter w:val="1"/>
          <w:wAfter w:w="8" w:type="dxa"/>
          <w:trHeight w:val="315"/>
        </w:trPr>
        <w:tc>
          <w:tcPr>
            <w:tcW w:w="1050" w:type="dxa"/>
            <w:vAlign w:val="center"/>
            <w:hideMark/>
          </w:tcPr>
          <w:p w14:paraId="565E3CF1" w14:textId="77777777" w:rsidR="007F4F64" w:rsidRPr="00F426CF" w:rsidRDefault="007F4F64" w:rsidP="008400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14.1</w:t>
            </w:r>
          </w:p>
        </w:tc>
        <w:tc>
          <w:tcPr>
            <w:tcW w:w="4111" w:type="dxa"/>
            <w:gridSpan w:val="3"/>
            <w:vAlign w:val="center"/>
            <w:hideMark/>
          </w:tcPr>
          <w:p w14:paraId="7A1BCEAC" w14:textId="0A343FE6" w:rsidR="007F4F64" w:rsidRPr="00F426CF" w:rsidRDefault="007F4F64" w:rsidP="002243C7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Je obstarávacia cena maximálne do výšky ceny zistenej znaleckým posudkom</w:t>
            </w:r>
            <w:r>
              <w:rPr>
                <w:color w:val="000000"/>
                <w:sz w:val="20"/>
                <w:szCs w:val="20"/>
              </w:rPr>
              <w:t>, alebo stanovená maximálne na úrovni v zmysle osobitného právneho predpisu pri zachovaní pravidiel hospodárskej súťaže</w:t>
            </w:r>
            <w:r w:rsidRPr="00F426CF">
              <w:rPr>
                <w:color w:val="000000"/>
                <w:sz w:val="20"/>
                <w:szCs w:val="20"/>
              </w:rPr>
              <w:t>?</w:t>
            </w:r>
          </w:p>
        </w:tc>
        <w:tc>
          <w:tcPr>
            <w:tcW w:w="567" w:type="dxa"/>
            <w:vAlign w:val="center"/>
            <w:hideMark/>
          </w:tcPr>
          <w:p w14:paraId="17D49C3D" w14:textId="77777777" w:rsidR="007F4F64" w:rsidRPr="00F426CF" w:rsidRDefault="007F4F64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527A9E76" w14:textId="77777777" w:rsidR="007F4F64" w:rsidRPr="00F426CF" w:rsidRDefault="007F4F64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center"/>
            <w:hideMark/>
          </w:tcPr>
          <w:p w14:paraId="451DE797" w14:textId="77777777" w:rsidR="007F4F64" w:rsidRPr="00F426CF" w:rsidRDefault="007F4F64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76" w:type="dxa"/>
            <w:vAlign w:val="center"/>
            <w:hideMark/>
          </w:tcPr>
          <w:p w14:paraId="274A53B7" w14:textId="77777777" w:rsidR="007F4F64" w:rsidRPr="00F426CF" w:rsidRDefault="007F4F64" w:rsidP="008400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7F4F64" w:rsidRPr="00F426CF" w14:paraId="01A7C1DE" w14:textId="77777777" w:rsidTr="003D14A7">
        <w:trPr>
          <w:gridAfter w:val="1"/>
          <w:wAfter w:w="8" w:type="dxa"/>
          <w:trHeight w:val="765"/>
        </w:trPr>
        <w:tc>
          <w:tcPr>
            <w:tcW w:w="1050" w:type="dxa"/>
            <w:vAlign w:val="center"/>
            <w:hideMark/>
          </w:tcPr>
          <w:p w14:paraId="6107EB15" w14:textId="77777777" w:rsidR="007F4F64" w:rsidRPr="00F426CF" w:rsidRDefault="007F4F64" w:rsidP="00826DA0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14.</w:t>
            </w: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111" w:type="dxa"/>
            <w:gridSpan w:val="3"/>
            <w:vAlign w:val="center"/>
            <w:hideMark/>
          </w:tcPr>
          <w:p w14:paraId="783B8584" w14:textId="094CDDEC" w:rsidR="007F4F64" w:rsidRPr="00F426CF" w:rsidRDefault="007F4F64" w:rsidP="002243C7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doklad o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tom, že súčasný či niektorý z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predchádzajúcich vlastníkov stavby nezískal pred registráciou žiadosti o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 xml:space="preserve">NFP </w:t>
            </w:r>
            <w:r w:rsidRPr="00F426CF">
              <w:rPr>
                <w:color w:val="000000"/>
                <w:sz w:val="20"/>
                <w:szCs w:val="20"/>
              </w:rPr>
              <w:lastRenderedPageBreak/>
              <w:t>príspevok z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verejných zdrojov na nákup stavby, čo by v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prípade spolufinancovania nákupu z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prostriedkov EŠIF viedlo k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duplicitnému financovaniu?</w:t>
            </w:r>
          </w:p>
        </w:tc>
        <w:tc>
          <w:tcPr>
            <w:tcW w:w="567" w:type="dxa"/>
            <w:vAlign w:val="center"/>
            <w:hideMark/>
          </w:tcPr>
          <w:p w14:paraId="1E7E1FAD" w14:textId="77777777" w:rsidR="007F4F64" w:rsidRPr="00F426CF" w:rsidRDefault="007F4F64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567" w:type="dxa"/>
            <w:vAlign w:val="center"/>
            <w:hideMark/>
          </w:tcPr>
          <w:p w14:paraId="6791FA19" w14:textId="77777777" w:rsidR="007F4F64" w:rsidRPr="00F426CF" w:rsidRDefault="007F4F64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center"/>
            <w:hideMark/>
          </w:tcPr>
          <w:p w14:paraId="66349182" w14:textId="77777777" w:rsidR="007F4F64" w:rsidRPr="00F426CF" w:rsidRDefault="007F4F64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76" w:type="dxa"/>
            <w:vAlign w:val="center"/>
            <w:hideMark/>
          </w:tcPr>
          <w:p w14:paraId="09BF0ECF" w14:textId="77777777" w:rsidR="007F4F64" w:rsidRPr="00F426CF" w:rsidRDefault="007F4F64" w:rsidP="008400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7F4F64" w:rsidRPr="00F426CF" w14:paraId="6BE69E30" w14:textId="77777777" w:rsidTr="003D14A7">
        <w:trPr>
          <w:gridAfter w:val="1"/>
          <w:wAfter w:w="8" w:type="dxa"/>
          <w:trHeight w:val="510"/>
        </w:trPr>
        <w:tc>
          <w:tcPr>
            <w:tcW w:w="1050" w:type="dxa"/>
            <w:vAlign w:val="center"/>
            <w:hideMark/>
          </w:tcPr>
          <w:p w14:paraId="4427EBA1" w14:textId="77777777" w:rsidR="007F4F64" w:rsidRPr="00F426CF" w:rsidRDefault="007F4F64" w:rsidP="008400C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14.3</w:t>
            </w:r>
          </w:p>
        </w:tc>
        <w:tc>
          <w:tcPr>
            <w:tcW w:w="4111" w:type="dxa"/>
            <w:gridSpan w:val="3"/>
            <w:vAlign w:val="center"/>
            <w:hideMark/>
          </w:tcPr>
          <w:p w14:paraId="7135D067" w14:textId="08F78AEF" w:rsidR="007F4F64" w:rsidRPr="00F426CF" w:rsidRDefault="007F4F64" w:rsidP="002243C7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Doložil prijímateľ vyhotovený znalecký posudok (podľa zákona o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znalcoch, tlmočníkoch a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pre</w:t>
            </w:r>
            <w:r>
              <w:rPr>
                <w:color w:val="000000"/>
                <w:sz w:val="20"/>
                <w:szCs w:val="20"/>
              </w:rPr>
              <w:t>-</w:t>
            </w:r>
            <w:r w:rsidRPr="00F426CF">
              <w:rPr>
                <w:color w:val="000000"/>
                <w:sz w:val="20"/>
                <w:szCs w:val="20"/>
              </w:rPr>
              <w:t>kladateľoch)</w:t>
            </w:r>
            <w:r w:rsidRPr="008C62CD">
              <w:rPr>
                <w:color w:val="000000"/>
                <w:sz w:val="20"/>
                <w:szCs w:val="20"/>
              </w:rPr>
              <w:t xml:space="preserve"> alebo iný relevantný dokument, na základe ktorého bola stanovená hodnota nehnuteľnosti, ktorú určil oprávnený orgán</w:t>
            </w:r>
            <w:r w:rsidRPr="00F426CF">
              <w:rPr>
                <w:color w:val="000000"/>
                <w:sz w:val="20"/>
                <w:szCs w:val="20"/>
              </w:rPr>
              <w:t>?</w:t>
            </w:r>
          </w:p>
        </w:tc>
        <w:tc>
          <w:tcPr>
            <w:tcW w:w="567" w:type="dxa"/>
            <w:vAlign w:val="center"/>
            <w:hideMark/>
          </w:tcPr>
          <w:p w14:paraId="3888E5CF" w14:textId="77777777" w:rsidR="007F4F64" w:rsidRPr="00F426CF" w:rsidRDefault="007F4F64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76E50518" w14:textId="77777777" w:rsidR="007F4F64" w:rsidRPr="00F426CF" w:rsidRDefault="007F4F64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center"/>
            <w:hideMark/>
          </w:tcPr>
          <w:p w14:paraId="4B017430" w14:textId="77777777" w:rsidR="007F4F64" w:rsidRPr="00F426CF" w:rsidRDefault="007F4F64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76" w:type="dxa"/>
            <w:vAlign w:val="center"/>
            <w:hideMark/>
          </w:tcPr>
          <w:p w14:paraId="11D322B1" w14:textId="77777777" w:rsidR="007F4F64" w:rsidRPr="00F426CF" w:rsidRDefault="007F4F64" w:rsidP="008400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7F4F64" w:rsidRPr="00F426CF" w14:paraId="29971923" w14:textId="77777777" w:rsidTr="003D14A7">
        <w:trPr>
          <w:gridAfter w:val="1"/>
          <w:wAfter w:w="8" w:type="dxa"/>
          <w:trHeight w:val="510"/>
        </w:trPr>
        <w:tc>
          <w:tcPr>
            <w:tcW w:w="1050" w:type="dxa"/>
            <w:vAlign w:val="center"/>
            <w:hideMark/>
          </w:tcPr>
          <w:p w14:paraId="0E8B8E67" w14:textId="77777777" w:rsidR="007F4F64" w:rsidRPr="00F426CF" w:rsidRDefault="007F4F64" w:rsidP="00826DA0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14.</w:t>
            </w: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4111" w:type="dxa"/>
            <w:gridSpan w:val="3"/>
            <w:vAlign w:val="center"/>
            <w:hideMark/>
          </w:tcPr>
          <w:p w14:paraId="4DACFDFF" w14:textId="732E4B61" w:rsidR="007F4F64" w:rsidRPr="00F426CF" w:rsidRDefault="007F4F64" w:rsidP="002243C7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vyrozumenie príslušného katastrálneho úradu o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zapísaní vlastníckeho práva k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stavbe do katastra nehnuteľností</w:t>
            </w:r>
            <w:r>
              <w:rPr>
                <w:color w:val="000000"/>
                <w:sz w:val="20"/>
                <w:szCs w:val="20"/>
              </w:rPr>
              <w:t xml:space="preserve"> (ak je to relevantné)</w:t>
            </w:r>
            <w:r w:rsidRPr="00F426CF">
              <w:rPr>
                <w:color w:val="000000"/>
                <w:sz w:val="20"/>
                <w:szCs w:val="20"/>
              </w:rPr>
              <w:t>?</w:t>
            </w:r>
          </w:p>
        </w:tc>
        <w:tc>
          <w:tcPr>
            <w:tcW w:w="567" w:type="dxa"/>
            <w:vAlign w:val="center"/>
            <w:hideMark/>
          </w:tcPr>
          <w:p w14:paraId="0099028C" w14:textId="77777777" w:rsidR="007F4F64" w:rsidRPr="00F426CF" w:rsidRDefault="007F4F64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09035F59" w14:textId="77777777" w:rsidR="007F4F64" w:rsidRPr="00F426CF" w:rsidRDefault="007F4F64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center"/>
            <w:hideMark/>
          </w:tcPr>
          <w:p w14:paraId="616D8C6F" w14:textId="77777777" w:rsidR="007F4F64" w:rsidRPr="00F426CF" w:rsidRDefault="007F4F64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76" w:type="dxa"/>
            <w:vAlign w:val="center"/>
            <w:hideMark/>
          </w:tcPr>
          <w:p w14:paraId="42B15F05" w14:textId="77777777" w:rsidR="007F4F64" w:rsidRPr="00F426CF" w:rsidRDefault="007F4F64" w:rsidP="008400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7F4F64" w:rsidRPr="00F426CF" w14:paraId="5C98F001" w14:textId="77777777" w:rsidTr="003D14A7">
        <w:trPr>
          <w:gridAfter w:val="1"/>
          <w:wAfter w:w="8" w:type="dxa"/>
          <w:trHeight w:val="440"/>
        </w:trPr>
        <w:tc>
          <w:tcPr>
            <w:tcW w:w="1050" w:type="dxa"/>
            <w:vAlign w:val="center"/>
            <w:hideMark/>
          </w:tcPr>
          <w:p w14:paraId="0B410D8C" w14:textId="77777777" w:rsidR="007F4F64" w:rsidRPr="00F426CF" w:rsidRDefault="007F4F64" w:rsidP="008400C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14.5</w:t>
            </w:r>
          </w:p>
        </w:tc>
        <w:tc>
          <w:tcPr>
            <w:tcW w:w="4111" w:type="dxa"/>
            <w:gridSpan w:val="3"/>
            <w:vAlign w:val="center"/>
            <w:hideMark/>
          </w:tcPr>
          <w:p w14:paraId="780CA3EA" w14:textId="422BB01B" w:rsidR="007F4F64" w:rsidRPr="00F426CF" w:rsidRDefault="007F4F64" w:rsidP="002243C7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v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prípade stavieb, pri ktorých je už vydaný kolaudačný súhlas alebo rozhodnutie o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predčasnom užívaní stavby alebo rozhodnutie o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užívaní na skúšobnú prevádzku tieto rozhodnutia?</w:t>
            </w:r>
          </w:p>
        </w:tc>
        <w:tc>
          <w:tcPr>
            <w:tcW w:w="567" w:type="dxa"/>
            <w:vAlign w:val="center"/>
            <w:hideMark/>
          </w:tcPr>
          <w:p w14:paraId="17F9515B" w14:textId="77777777" w:rsidR="007F4F64" w:rsidRPr="00F426CF" w:rsidRDefault="007F4F64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52B2C196" w14:textId="77777777" w:rsidR="007F4F64" w:rsidRPr="00F426CF" w:rsidRDefault="007F4F64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center"/>
            <w:hideMark/>
          </w:tcPr>
          <w:p w14:paraId="2EB973CE" w14:textId="77777777" w:rsidR="007F4F64" w:rsidRPr="00F426CF" w:rsidRDefault="007F4F64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76" w:type="dxa"/>
            <w:vAlign w:val="center"/>
            <w:hideMark/>
          </w:tcPr>
          <w:p w14:paraId="1B9C7749" w14:textId="77777777" w:rsidR="007F4F64" w:rsidRPr="00F426CF" w:rsidRDefault="007F4F64" w:rsidP="008400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7F4F64" w:rsidRPr="00F426CF" w14:paraId="04B17EDF" w14:textId="77777777" w:rsidTr="003D14A7">
        <w:trPr>
          <w:gridAfter w:val="1"/>
          <w:wAfter w:w="8" w:type="dxa"/>
          <w:trHeight w:val="765"/>
        </w:trPr>
        <w:tc>
          <w:tcPr>
            <w:tcW w:w="1050" w:type="dxa"/>
            <w:vAlign w:val="center"/>
            <w:hideMark/>
          </w:tcPr>
          <w:p w14:paraId="256C88EF" w14:textId="77777777" w:rsidR="007F4F64" w:rsidRPr="00F426CF" w:rsidRDefault="007F4F64" w:rsidP="008400C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14.6</w:t>
            </w:r>
          </w:p>
        </w:tc>
        <w:tc>
          <w:tcPr>
            <w:tcW w:w="4111" w:type="dxa"/>
            <w:gridSpan w:val="3"/>
            <w:vAlign w:val="center"/>
            <w:hideMark/>
          </w:tcPr>
          <w:p w14:paraId="0A2ECB46" w14:textId="789DC64D" w:rsidR="007F4F64" w:rsidRPr="00F426CF" w:rsidRDefault="007F4F64" w:rsidP="002243C7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v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prípade  nedokončených (rozostavaných) stavieb stavebné povolenie podľa stavebného zákona a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prípadne ďalšiu dokumentáciu požadovanú riadiacim orgánom (napr. projektová dokumentácia stavby)?</w:t>
            </w:r>
          </w:p>
        </w:tc>
        <w:tc>
          <w:tcPr>
            <w:tcW w:w="567" w:type="dxa"/>
            <w:vAlign w:val="center"/>
            <w:hideMark/>
          </w:tcPr>
          <w:p w14:paraId="4038EC9C" w14:textId="77777777" w:rsidR="007F4F64" w:rsidRPr="00F426CF" w:rsidRDefault="007F4F64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62D9EEA4" w14:textId="77777777" w:rsidR="007F4F64" w:rsidRPr="00F426CF" w:rsidRDefault="007F4F64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center"/>
            <w:hideMark/>
          </w:tcPr>
          <w:p w14:paraId="5DA4FED7" w14:textId="77777777" w:rsidR="007F4F64" w:rsidRPr="00F426CF" w:rsidRDefault="007F4F64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76" w:type="dxa"/>
            <w:vAlign w:val="center"/>
            <w:hideMark/>
          </w:tcPr>
          <w:p w14:paraId="1DD16236" w14:textId="77777777" w:rsidR="007F4F64" w:rsidRPr="00F426CF" w:rsidRDefault="007F4F64" w:rsidP="008400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8400CF" w:rsidRPr="00F426CF" w14:paraId="1045EF1C" w14:textId="77777777" w:rsidTr="003D14A7">
        <w:trPr>
          <w:gridAfter w:val="1"/>
          <w:wAfter w:w="8" w:type="dxa"/>
          <w:trHeight w:val="300"/>
        </w:trPr>
        <w:tc>
          <w:tcPr>
            <w:tcW w:w="8779" w:type="dxa"/>
            <w:gridSpan w:val="8"/>
            <w:shd w:val="clear" w:color="auto" w:fill="60497A"/>
            <w:vAlign w:val="center"/>
            <w:hideMark/>
          </w:tcPr>
          <w:p w14:paraId="285CEEE7" w14:textId="57CD637E" w:rsidR="008400CF" w:rsidRPr="00F426CF" w:rsidRDefault="008400CF" w:rsidP="008400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 xml:space="preserve">15 </w:t>
            </w:r>
            <w:r>
              <w:rPr>
                <w:b/>
                <w:bCs/>
                <w:color w:val="FFFFFF"/>
                <w:sz w:val="22"/>
                <w:szCs w:val="22"/>
              </w:rPr>
              <w:t>–</w:t>
            </w:r>
            <w:r w:rsidRPr="00F426CF">
              <w:rPr>
                <w:b/>
                <w:bCs/>
                <w:color w:val="FFFFFF"/>
                <w:sz w:val="22"/>
                <w:szCs w:val="22"/>
              </w:rPr>
              <w:t xml:space="preserve"> Napĺňanie merateľných ukazovateľov projektu</w:t>
            </w:r>
          </w:p>
        </w:tc>
      </w:tr>
      <w:tr w:rsidR="00795E2B" w:rsidRPr="00F426CF" w14:paraId="7E25B4EF" w14:textId="77777777" w:rsidTr="00795E2B">
        <w:trPr>
          <w:gridAfter w:val="1"/>
          <w:wAfter w:w="8" w:type="dxa"/>
          <w:trHeight w:val="330"/>
        </w:trPr>
        <w:tc>
          <w:tcPr>
            <w:tcW w:w="1050" w:type="dxa"/>
            <w:shd w:val="clear" w:color="auto" w:fill="60497A"/>
            <w:vAlign w:val="center"/>
            <w:hideMark/>
          </w:tcPr>
          <w:p w14:paraId="65F2BAD2" w14:textId="77777777" w:rsidR="008400CF" w:rsidRPr="003D14A7" w:rsidRDefault="008400CF" w:rsidP="008400CF">
            <w:pPr>
              <w:jc w:val="center"/>
              <w:rPr>
                <w:b/>
                <w:color w:val="FFFFFF"/>
                <w:sz w:val="20"/>
              </w:rPr>
            </w:pPr>
            <w:r w:rsidRPr="003D14A7">
              <w:rPr>
                <w:b/>
                <w:color w:val="FFFFFF"/>
                <w:sz w:val="20"/>
              </w:rPr>
              <w:t>P. č.</w:t>
            </w:r>
          </w:p>
        </w:tc>
        <w:tc>
          <w:tcPr>
            <w:tcW w:w="4111" w:type="dxa"/>
            <w:gridSpan w:val="3"/>
            <w:shd w:val="clear" w:color="auto" w:fill="60497A"/>
            <w:vAlign w:val="center"/>
            <w:hideMark/>
          </w:tcPr>
          <w:p w14:paraId="2BF5E63A" w14:textId="77777777" w:rsidR="008400CF" w:rsidRPr="003D14A7" w:rsidRDefault="008400CF" w:rsidP="008400CF">
            <w:pPr>
              <w:rPr>
                <w:b/>
                <w:color w:val="FFFFFF"/>
                <w:sz w:val="20"/>
              </w:rPr>
            </w:pPr>
            <w:r w:rsidRPr="003D14A7">
              <w:rPr>
                <w:b/>
                <w:color w:val="FFFFFF"/>
                <w:sz w:val="20"/>
              </w:rPr>
              <w:t>Kontrolné otázky</w:t>
            </w:r>
          </w:p>
        </w:tc>
        <w:tc>
          <w:tcPr>
            <w:tcW w:w="567" w:type="dxa"/>
            <w:shd w:val="clear" w:color="auto" w:fill="60497A"/>
            <w:vAlign w:val="center"/>
            <w:hideMark/>
          </w:tcPr>
          <w:p w14:paraId="138E140B" w14:textId="77777777" w:rsidR="008400CF" w:rsidRPr="003D14A7" w:rsidRDefault="008400CF" w:rsidP="008400CF">
            <w:pPr>
              <w:jc w:val="center"/>
              <w:rPr>
                <w:rFonts w:ascii="Arial Narrow" w:hAnsi="Arial Narrow"/>
                <w:b/>
                <w:color w:val="FFFFFF"/>
                <w:sz w:val="20"/>
              </w:rPr>
            </w:pPr>
            <w:r w:rsidRPr="003D14A7">
              <w:rPr>
                <w:rFonts w:ascii="Arial Narrow" w:hAnsi="Arial Narrow"/>
                <w:b/>
                <w:color w:val="FFFFFF"/>
                <w:sz w:val="20"/>
              </w:rPr>
              <w:t>áno</w:t>
            </w:r>
          </w:p>
        </w:tc>
        <w:tc>
          <w:tcPr>
            <w:tcW w:w="567" w:type="dxa"/>
            <w:shd w:val="clear" w:color="auto" w:fill="60497A"/>
            <w:vAlign w:val="center"/>
            <w:hideMark/>
          </w:tcPr>
          <w:p w14:paraId="4CA39CB9" w14:textId="77777777" w:rsidR="008400CF" w:rsidRPr="003D14A7" w:rsidRDefault="008400CF" w:rsidP="008400CF">
            <w:pPr>
              <w:jc w:val="center"/>
              <w:rPr>
                <w:rFonts w:ascii="Arial Narrow" w:hAnsi="Arial Narrow"/>
                <w:b/>
                <w:color w:val="FFFFFF"/>
                <w:sz w:val="20"/>
              </w:rPr>
            </w:pPr>
            <w:r w:rsidRPr="003D14A7">
              <w:rPr>
                <w:rFonts w:ascii="Arial Narrow" w:hAnsi="Arial Narrow"/>
                <w:b/>
                <w:color w:val="FFFFFF"/>
                <w:sz w:val="20"/>
              </w:rPr>
              <w:t>nie</w:t>
            </w:r>
          </w:p>
        </w:tc>
        <w:tc>
          <w:tcPr>
            <w:tcW w:w="708" w:type="dxa"/>
            <w:shd w:val="clear" w:color="auto" w:fill="60497A"/>
            <w:vAlign w:val="center"/>
            <w:hideMark/>
          </w:tcPr>
          <w:p w14:paraId="3BC03DEC" w14:textId="77777777" w:rsidR="008400CF" w:rsidRPr="003D14A7" w:rsidRDefault="008400CF" w:rsidP="008400CF">
            <w:pPr>
              <w:jc w:val="center"/>
              <w:rPr>
                <w:rFonts w:ascii="Arial Narrow" w:hAnsi="Arial Narrow"/>
                <w:b/>
                <w:color w:val="FFFFFF"/>
                <w:sz w:val="20"/>
              </w:rPr>
            </w:pPr>
            <w:r w:rsidRPr="003D14A7">
              <w:rPr>
                <w:rFonts w:ascii="Arial Narrow" w:hAnsi="Arial Narrow"/>
                <w:b/>
                <w:color w:val="FFFFFF"/>
                <w:sz w:val="20"/>
              </w:rPr>
              <w:t>netýka sa</w:t>
            </w:r>
          </w:p>
        </w:tc>
        <w:tc>
          <w:tcPr>
            <w:tcW w:w="1776" w:type="dxa"/>
            <w:shd w:val="clear" w:color="auto" w:fill="60497A"/>
            <w:vAlign w:val="center"/>
            <w:hideMark/>
          </w:tcPr>
          <w:p w14:paraId="591462F8" w14:textId="49EC2A35" w:rsidR="008400CF" w:rsidRPr="00F426CF" w:rsidRDefault="008400CF" w:rsidP="00F67F37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Poznámka</w:t>
            </w:r>
            <w:r w:rsidR="006D7D48" w:rsidRP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fldChar w:fldCharType="begin"/>
            </w:r>
            <w:r w:rsidR="006D7D48" w:rsidRP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instrText xml:space="preserve"> NOTEREF _Ref65827975 \h </w:instrText>
            </w:r>
            <w:r w:rsid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instrText xml:space="preserve"> \* MERGEFORMAT </w:instrText>
            </w:r>
            <w:r w:rsidR="006D7D48" w:rsidRP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</w:r>
            <w:r w:rsidR="006D7D48" w:rsidRP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fldChar w:fldCharType="separate"/>
            </w:r>
            <w:r w:rsidR="005F1B2F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t>7</w:t>
            </w:r>
            <w:r w:rsidR="006D7D48" w:rsidRP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fldChar w:fldCharType="end"/>
            </w:r>
          </w:p>
        </w:tc>
      </w:tr>
      <w:tr w:rsidR="007F4F64" w:rsidRPr="00F426CF" w14:paraId="5975854F" w14:textId="77777777" w:rsidTr="003D14A7">
        <w:trPr>
          <w:gridAfter w:val="1"/>
          <w:wAfter w:w="8" w:type="dxa"/>
          <w:trHeight w:val="510"/>
        </w:trPr>
        <w:tc>
          <w:tcPr>
            <w:tcW w:w="1050" w:type="dxa"/>
            <w:vAlign w:val="center"/>
            <w:hideMark/>
          </w:tcPr>
          <w:p w14:paraId="20689598" w14:textId="77777777" w:rsidR="007F4F64" w:rsidRPr="002577FA" w:rsidRDefault="007F4F64" w:rsidP="008400CF">
            <w:pPr>
              <w:jc w:val="center"/>
              <w:rPr>
                <w:color w:val="000000"/>
                <w:sz w:val="20"/>
              </w:rPr>
            </w:pPr>
            <w:r w:rsidRPr="002577FA">
              <w:rPr>
                <w:color w:val="000000"/>
                <w:sz w:val="20"/>
              </w:rPr>
              <w:t>15.1</w:t>
            </w:r>
          </w:p>
        </w:tc>
        <w:tc>
          <w:tcPr>
            <w:tcW w:w="4111" w:type="dxa"/>
            <w:gridSpan w:val="3"/>
            <w:vAlign w:val="center"/>
            <w:hideMark/>
          </w:tcPr>
          <w:p w14:paraId="65B8FD08" w14:textId="2C77648A" w:rsidR="007F4F64" w:rsidRPr="00F426CF" w:rsidRDefault="007F4F64" w:rsidP="002243C7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Napĺňa prijímateľ merateľné ukazovatele v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 xml:space="preserve">zmysle </w:t>
            </w:r>
            <w:r>
              <w:rPr>
                <w:color w:val="000000"/>
                <w:sz w:val="20"/>
                <w:szCs w:val="20"/>
              </w:rPr>
              <w:t>Zmluv</w:t>
            </w:r>
            <w:r w:rsidRPr="00F426CF">
              <w:rPr>
                <w:color w:val="000000"/>
                <w:sz w:val="20"/>
                <w:szCs w:val="20"/>
              </w:rPr>
              <w:t>y o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NFP (z hľadiska ich počtu a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vecnej náplne)?</w:t>
            </w:r>
          </w:p>
        </w:tc>
        <w:tc>
          <w:tcPr>
            <w:tcW w:w="567" w:type="dxa"/>
            <w:vAlign w:val="center"/>
            <w:hideMark/>
          </w:tcPr>
          <w:p w14:paraId="04D01764" w14:textId="77777777" w:rsidR="007F4F64" w:rsidRPr="00F426CF" w:rsidRDefault="007F4F64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3E1E17FE" w14:textId="77777777" w:rsidR="007F4F64" w:rsidRPr="00F426CF" w:rsidRDefault="007F4F64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center"/>
            <w:hideMark/>
          </w:tcPr>
          <w:p w14:paraId="238B3BC0" w14:textId="77777777" w:rsidR="007F4F64" w:rsidRPr="00F426CF" w:rsidRDefault="007F4F64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76" w:type="dxa"/>
            <w:vAlign w:val="center"/>
            <w:hideMark/>
          </w:tcPr>
          <w:p w14:paraId="2F7FEB60" w14:textId="77777777" w:rsidR="007F4F64" w:rsidRPr="00F426CF" w:rsidRDefault="007F4F64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</w:tr>
      <w:tr w:rsidR="007F4F64" w:rsidRPr="00F426CF" w14:paraId="7AD47468" w14:textId="77777777" w:rsidTr="003D14A7">
        <w:trPr>
          <w:gridAfter w:val="1"/>
          <w:wAfter w:w="8" w:type="dxa"/>
          <w:trHeight w:val="300"/>
        </w:trPr>
        <w:tc>
          <w:tcPr>
            <w:tcW w:w="1050" w:type="dxa"/>
            <w:vAlign w:val="center"/>
            <w:hideMark/>
          </w:tcPr>
          <w:p w14:paraId="442D10AD" w14:textId="77777777" w:rsidR="007F4F64" w:rsidRPr="002577FA" w:rsidRDefault="007F4F64" w:rsidP="008400CF">
            <w:pPr>
              <w:jc w:val="center"/>
              <w:rPr>
                <w:color w:val="000000"/>
                <w:sz w:val="20"/>
              </w:rPr>
            </w:pPr>
            <w:r w:rsidRPr="002577FA">
              <w:rPr>
                <w:color w:val="000000"/>
                <w:sz w:val="20"/>
              </w:rPr>
              <w:t>15.2</w:t>
            </w:r>
          </w:p>
        </w:tc>
        <w:tc>
          <w:tcPr>
            <w:tcW w:w="4111" w:type="dxa"/>
            <w:gridSpan w:val="3"/>
            <w:vAlign w:val="center"/>
            <w:hideMark/>
          </w:tcPr>
          <w:p w14:paraId="5B6D3D3F" w14:textId="7B58CBA2" w:rsidR="007F4F64" w:rsidRPr="00F426CF" w:rsidRDefault="007F4F64" w:rsidP="002243C7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Je dodržaný časový harmonogram a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nadväznosť jednotlivých procesov?</w:t>
            </w:r>
          </w:p>
        </w:tc>
        <w:tc>
          <w:tcPr>
            <w:tcW w:w="567" w:type="dxa"/>
            <w:vAlign w:val="center"/>
            <w:hideMark/>
          </w:tcPr>
          <w:p w14:paraId="08D3918D" w14:textId="77777777" w:rsidR="007F4F64" w:rsidRPr="00F426CF" w:rsidRDefault="007F4F64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378384C5" w14:textId="77777777" w:rsidR="007F4F64" w:rsidRPr="00F426CF" w:rsidRDefault="007F4F64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center"/>
            <w:hideMark/>
          </w:tcPr>
          <w:p w14:paraId="4B895C65" w14:textId="77777777" w:rsidR="007F4F64" w:rsidRPr="00F426CF" w:rsidRDefault="007F4F64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76" w:type="dxa"/>
            <w:vAlign w:val="center"/>
            <w:hideMark/>
          </w:tcPr>
          <w:p w14:paraId="6FAA7EEE" w14:textId="77777777" w:rsidR="007F4F64" w:rsidRPr="00F426CF" w:rsidRDefault="007F4F64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</w:tr>
      <w:tr w:rsidR="007F4F64" w:rsidRPr="00F426CF" w14:paraId="77B26A4F" w14:textId="77777777" w:rsidTr="003D14A7">
        <w:trPr>
          <w:gridAfter w:val="1"/>
          <w:wAfter w:w="8" w:type="dxa"/>
          <w:trHeight w:val="510"/>
        </w:trPr>
        <w:tc>
          <w:tcPr>
            <w:tcW w:w="1050" w:type="dxa"/>
            <w:vAlign w:val="center"/>
            <w:hideMark/>
          </w:tcPr>
          <w:p w14:paraId="502F840C" w14:textId="77777777" w:rsidR="007F4F64" w:rsidRPr="00F426CF" w:rsidRDefault="007F4F64" w:rsidP="008400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15.3</w:t>
            </w:r>
          </w:p>
        </w:tc>
        <w:tc>
          <w:tcPr>
            <w:tcW w:w="4111" w:type="dxa"/>
            <w:gridSpan w:val="3"/>
            <w:vAlign w:val="center"/>
            <w:hideMark/>
          </w:tcPr>
          <w:p w14:paraId="086812D5" w14:textId="26517C19" w:rsidR="007F4F64" w:rsidRPr="00F426CF" w:rsidRDefault="007F4F64" w:rsidP="002243C7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Existuje súlad medzi nárokovanými finančnými prostriedkami/deklarovanými výdavkami, reali</w:t>
            </w:r>
            <w:r>
              <w:rPr>
                <w:color w:val="000000"/>
                <w:sz w:val="20"/>
                <w:szCs w:val="20"/>
              </w:rPr>
              <w:t>-</w:t>
            </w:r>
            <w:r w:rsidRPr="00F426CF">
              <w:rPr>
                <w:color w:val="000000"/>
                <w:sz w:val="20"/>
                <w:szCs w:val="20"/>
              </w:rPr>
              <w:t>záciou aktivít projektu a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merateľných ukazo</w:t>
            </w:r>
            <w:r>
              <w:rPr>
                <w:color w:val="000000"/>
                <w:sz w:val="20"/>
                <w:szCs w:val="20"/>
              </w:rPr>
              <w:t>-</w:t>
            </w:r>
            <w:r w:rsidRPr="00F426CF">
              <w:rPr>
                <w:color w:val="000000"/>
                <w:sz w:val="20"/>
                <w:szCs w:val="20"/>
              </w:rPr>
              <w:t>vateľov?</w:t>
            </w:r>
          </w:p>
        </w:tc>
        <w:tc>
          <w:tcPr>
            <w:tcW w:w="567" w:type="dxa"/>
            <w:vAlign w:val="center"/>
            <w:hideMark/>
          </w:tcPr>
          <w:p w14:paraId="1BA732D3" w14:textId="77777777" w:rsidR="007F4F64" w:rsidRPr="00F426CF" w:rsidRDefault="007F4F64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78557A07" w14:textId="77777777" w:rsidR="007F4F64" w:rsidRPr="00F426CF" w:rsidRDefault="007F4F64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center"/>
            <w:hideMark/>
          </w:tcPr>
          <w:p w14:paraId="02375349" w14:textId="77777777" w:rsidR="007F4F64" w:rsidRPr="00F426CF" w:rsidRDefault="007F4F64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76" w:type="dxa"/>
            <w:vAlign w:val="center"/>
            <w:hideMark/>
          </w:tcPr>
          <w:p w14:paraId="1F82CAFF" w14:textId="77777777" w:rsidR="007F4F64" w:rsidRPr="00F426CF" w:rsidRDefault="007F4F64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</w:tr>
      <w:tr w:rsidR="007F4F64" w:rsidRPr="00F426CF" w14:paraId="1663701B" w14:textId="77777777" w:rsidTr="003D14A7">
        <w:trPr>
          <w:gridAfter w:val="1"/>
          <w:wAfter w:w="8" w:type="dxa"/>
          <w:trHeight w:val="510"/>
        </w:trPr>
        <w:tc>
          <w:tcPr>
            <w:tcW w:w="1050" w:type="dxa"/>
            <w:vAlign w:val="center"/>
            <w:hideMark/>
          </w:tcPr>
          <w:p w14:paraId="5DB1F44C" w14:textId="77777777" w:rsidR="007F4F64" w:rsidRPr="00F426CF" w:rsidRDefault="007F4F64" w:rsidP="008400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15.4</w:t>
            </w:r>
          </w:p>
        </w:tc>
        <w:tc>
          <w:tcPr>
            <w:tcW w:w="4111" w:type="dxa"/>
            <w:gridSpan w:val="3"/>
            <w:vAlign w:val="center"/>
            <w:hideMark/>
          </w:tcPr>
          <w:p w14:paraId="69F1E2E0" w14:textId="5CD0EC36" w:rsidR="007F4F64" w:rsidRPr="00F426CF" w:rsidRDefault="007F4F64" w:rsidP="002243C7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Je možné hodnoty merateľných ukazovateľov jednoznačne priradiť k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výstupom jednotlivých aktivít?</w:t>
            </w:r>
          </w:p>
        </w:tc>
        <w:tc>
          <w:tcPr>
            <w:tcW w:w="567" w:type="dxa"/>
            <w:vAlign w:val="center"/>
            <w:hideMark/>
          </w:tcPr>
          <w:p w14:paraId="7F999E50" w14:textId="77777777" w:rsidR="007F4F64" w:rsidRPr="00F426CF" w:rsidRDefault="007F4F64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435B5554" w14:textId="77777777" w:rsidR="007F4F64" w:rsidRPr="00F426CF" w:rsidRDefault="007F4F64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center"/>
            <w:hideMark/>
          </w:tcPr>
          <w:p w14:paraId="21E55182" w14:textId="77777777" w:rsidR="007F4F64" w:rsidRPr="00F426CF" w:rsidRDefault="007F4F64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76" w:type="dxa"/>
            <w:vAlign w:val="center"/>
            <w:hideMark/>
          </w:tcPr>
          <w:p w14:paraId="7574A178" w14:textId="77777777" w:rsidR="007F4F64" w:rsidRPr="00F426CF" w:rsidRDefault="007F4F64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</w:tr>
      <w:tr w:rsidR="008400CF" w:rsidRPr="00F426CF" w14:paraId="7E6BE599" w14:textId="77777777" w:rsidTr="003D14A7">
        <w:trPr>
          <w:gridAfter w:val="1"/>
          <w:wAfter w:w="8" w:type="dxa"/>
          <w:trHeight w:val="300"/>
        </w:trPr>
        <w:tc>
          <w:tcPr>
            <w:tcW w:w="8779" w:type="dxa"/>
            <w:gridSpan w:val="8"/>
            <w:shd w:val="clear" w:color="auto" w:fill="60497A"/>
            <w:vAlign w:val="center"/>
            <w:hideMark/>
          </w:tcPr>
          <w:p w14:paraId="7FD08ADB" w14:textId="5602C342" w:rsidR="008400CF" w:rsidRPr="00F426CF" w:rsidRDefault="008400CF" w:rsidP="008400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 xml:space="preserve">16 </w:t>
            </w:r>
            <w:r>
              <w:rPr>
                <w:b/>
                <w:bCs/>
                <w:color w:val="FFFFFF"/>
                <w:sz w:val="22"/>
                <w:szCs w:val="22"/>
              </w:rPr>
              <w:t>–</w:t>
            </w:r>
            <w:r w:rsidRPr="00F426CF">
              <w:rPr>
                <w:b/>
                <w:bCs/>
                <w:color w:val="FFFFFF"/>
                <w:sz w:val="22"/>
                <w:szCs w:val="22"/>
              </w:rPr>
              <w:t xml:space="preserve"> Neprekrývanie sa výdavkov</w:t>
            </w:r>
          </w:p>
        </w:tc>
      </w:tr>
      <w:tr w:rsidR="00795E2B" w:rsidRPr="00F426CF" w14:paraId="79817239" w14:textId="77777777" w:rsidTr="00795E2B">
        <w:trPr>
          <w:gridAfter w:val="1"/>
          <w:wAfter w:w="8" w:type="dxa"/>
          <w:trHeight w:val="330"/>
        </w:trPr>
        <w:tc>
          <w:tcPr>
            <w:tcW w:w="1050" w:type="dxa"/>
            <w:shd w:val="clear" w:color="auto" w:fill="60497A"/>
            <w:vAlign w:val="center"/>
            <w:hideMark/>
          </w:tcPr>
          <w:p w14:paraId="0C540A1C" w14:textId="77777777" w:rsidR="008400CF" w:rsidRPr="00106A4D" w:rsidRDefault="008400CF" w:rsidP="008400CF">
            <w:pPr>
              <w:jc w:val="center"/>
              <w:rPr>
                <w:b/>
                <w:color w:val="FFFFFF"/>
                <w:sz w:val="20"/>
              </w:rPr>
            </w:pPr>
            <w:r w:rsidRPr="00106A4D">
              <w:rPr>
                <w:b/>
                <w:color w:val="FFFFFF"/>
                <w:sz w:val="20"/>
              </w:rPr>
              <w:t>P. č.</w:t>
            </w:r>
          </w:p>
        </w:tc>
        <w:tc>
          <w:tcPr>
            <w:tcW w:w="4111" w:type="dxa"/>
            <w:gridSpan w:val="3"/>
            <w:shd w:val="clear" w:color="auto" w:fill="60497A"/>
            <w:vAlign w:val="center"/>
            <w:hideMark/>
          </w:tcPr>
          <w:p w14:paraId="0F147A77" w14:textId="77777777" w:rsidR="008400CF" w:rsidRPr="00106A4D" w:rsidRDefault="008400CF" w:rsidP="008400CF">
            <w:pPr>
              <w:rPr>
                <w:b/>
                <w:color w:val="FFFFFF"/>
                <w:sz w:val="20"/>
              </w:rPr>
            </w:pPr>
            <w:r w:rsidRPr="00106A4D">
              <w:rPr>
                <w:b/>
                <w:color w:val="FFFFFF"/>
                <w:sz w:val="20"/>
              </w:rPr>
              <w:t>Kontrolné otázky</w:t>
            </w:r>
          </w:p>
        </w:tc>
        <w:tc>
          <w:tcPr>
            <w:tcW w:w="567" w:type="dxa"/>
            <w:shd w:val="clear" w:color="auto" w:fill="60497A"/>
            <w:vAlign w:val="center"/>
            <w:hideMark/>
          </w:tcPr>
          <w:p w14:paraId="1FAAD3BD" w14:textId="77777777" w:rsidR="008400CF" w:rsidRPr="00106A4D" w:rsidRDefault="008400CF" w:rsidP="008400CF">
            <w:pPr>
              <w:jc w:val="center"/>
              <w:rPr>
                <w:rFonts w:ascii="Arial Narrow" w:hAnsi="Arial Narrow"/>
                <w:b/>
                <w:color w:val="FFFFFF"/>
                <w:sz w:val="20"/>
              </w:rPr>
            </w:pPr>
            <w:r w:rsidRPr="00106A4D">
              <w:rPr>
                <w:rFonts w:ascii="Arial Narrow" w:hAnsi="Arial Narrow"/>
                <w:b/>
                <w:color w:val="FFFFFF"/>
                <w:sz w:val="20"/>
              </w:rPr>
              <w:t>áno</w:t>
            </w:r>
          </w:p>
        </w:tc>
        <w:tc>
          <w:tcPr>
            <w:tcW w:w="567" w:type="dxa"/>
            <w:shd w:val="clear" w:color="auto" w:fill="60497A"/>
            <w:vAlign w:val="center"/>
            <w:hideMark/>
          </w:tcPr>
          <w:p w14:paraId="7789CF73" w14:textId="77777777" w:rsidR="008400CF" w:rsidRPr="00106A4D" w:rsidRDefault="008400CF" w:rsidP="008400CF">
            <w:pPr>
              <w:jc w:val="center"/>
              <w:rPr>
                <w:rFonts w:ascii="Arial Narrow" w:hAnsi="Arial Narrow"/>
                <w:b/>
                <w:color w:val="FFFFFF"/>
                <w:sz w:val="20"/>
              </w:rPr>
            </w:pPr>
            <w:r w:rsidRPr="00106A4D">
              <w:rPr>
                <w:rFonts w:ascii="Arial Narrow" w:hAnsi="Arial Narrow"/>
                <w:b/>
                <w:color w:val="FFFFFF"/>
                <w:sz w:val="20"/>
              </w:rPr>
              <w:t>nie</w:t>
            </w:r>
          </w:p>
        </w:tc>
        <w:tc>
          <w:tcPr>
            <w:tcW w:w="708" w:type="dxa"/>
            <w:shd w:val="clear" w:color="auto" w:fill="60497A"/>
            <w:vAlign w:val="center"/>
            <w:hideMark/>
          </w:tcPr>
          <w:p w14:paraId="7CE86E27" w14:textId="77777777" w:rsidR="008400CF" w:rsidRPr="00106A4D" w:rsidRDefault="008400CF" w:rsidP="008400CF">
            <w:pPr>
              <w:jc w:val="center"/>
              <w:rPr>
                <w:rFonts w:ascii="Arial Narrow" w:hAnsi="Arial Narrow"/>
                <w:b/>
                <w:color w:val="FFFFFF"/>
                <w:sz w:val="20"/>
              </w:rPr>
            </w:pPr>
            <w:r w:rsidRPr="00106A4D">
              <w:rPr>
                <w:rFonts w:ascii="Arial Narrow" w:hAnsi="Arial Narrow"/>
                <w:b/>
                <w:color w:val="FFFFFF"/>
                <w:sz w:val="20"/>
              </w:rPr>
              <w:t>netýka sa</w:t>
            </w:r>
          </w:p>
        </w:tc>
        <w:tc>
          <w:tcPr>
            <w:tcW w:w="1776" w:type="dxa"/>
            <w:shd w:val="clear" w:color="auto" w:fill="60497A"/>
            <w:vAlign w:val="center"/>
            <w:hideMark/>
          </w:tcPr>
          <w:p w14:paraId="7BD6C646" w14:textId="0BFFC112" w:rsidR="008400CF" w:rsidRPr="00675C58" w:rsidRDefault="008400CF" w:rsidP="00F67F37">
            <w:pPr>
              <w:jc w:val="center"/>
              <w:rPr>
                <w:rFonts w:ascii="Arial Narrow" w:hAnsi="Arial Narrow"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Poznámka</w:t>
            </w:r>
            <w:r w:rsidR="006D7D48" w:rsidRP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fldChar w:fldCharType="begin"/>
            </w:r>
            <w:r w:rsidR="006D7D48" w:rsidRP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instrText xml:space="preserve"> NOTEREF _Ref65827975 \h </w:instrText>
            </w:r>
            <w:r w:rsid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instrText xml:space="preserve"> \* MERGEFORMAT </w:instrText>
            </w:r>
            <w:r w:rsidR="006D7D48" w:rsidRP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</w:r>
            <w:r w:rsidR="006D7D48" w:rsidRP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fldChar w:fldCharType="separate"/>
            </w:r>
            <w:r w:rsidR="005F1B2F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t>7</w:t>
            </w:r>
            <w:r w:rsidR="006D7D48" w:rsidRP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fldChar w:fldCharType="end"/>
            </w:r>
          </w:p>
        </w:tc>
      </w:tr>
      <w:tr w:rsidR="007F4F64" w:rsidRPr="00F426CF" w14:paraId="1C444B5C" w14:textId="77777777" w:rsidTr="003D14A7">
        <w:trPr>
          <w:gridAfter w:val="1"/>
          <w:wAfter w:w="8" w:type="dxa"/>
          <w:trHeight w:val="765"/>
        </w:trPr>
        <w:tc>
          <w:tcPr>
            <w:tcW w:w="1050" w:type="dxa"/>
            <w:vAlign w:val="center"/>
            <w:hideMark/>
          </w:tcPr>
          <w:p w14:paraId="336EAA85" w14:textId="77777777" w:rsidR="007F4F64" w:rsidRPr="002577FA" w:rsidRDefault="007F4F64" w:rsidP="008400CF">
            <w:pPr>
              <w:jc w:val="center"/>
              <w:rPr>
                <w:color w:val="000000"/>
                <w:sz w:val="20"/>
              </w:rPr>
            </w:pPr>
            <w:r w:rsidRPr="002577FA">
              <w:rPr>
                <w:color w:val="000000"/>
                <w:sz w:val="20"/>
              </w:rPr>
              <w:t>16.1</w:t>
            </w:r>
          </w:p>
        </w:tc>
        <w:tc>
          <w:tcPr>
            <w:tcW w:w="4111" w:type="dxa"/>
            <w:gridSpan w:val="3"/>
            <w:vAlign w:val="center"/>
            <w:hideMark/>
          </w:tcPr>
          <w:p w14:paraId="28FDEF65" w14:textId="5E8109AB" w:rsidR="007F4F64" w:rsidRPr="00F426CF" w:rsidRDefault="007F4F64" w:rsidP="002243C7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Bolo skontrolované neprekrývanie sa účtovných dokladov, re</w:t>
            </w:r>
            <w:r>
              <w:rPr>
                <w:color w:val="000000"/>
                <w:sz w:val="20"/>
                <w:szCs w:val="20"/>
              </w:rPr>
              <w:t>s</w:t>
            </w:r>
            <w:r w:rsidRPr="00F426CF">
              <w:rPr>
                <w:color w:val="000000"/>
                <w:sz w:val="20"/>
                <w:szCs w:val="20"/>
              </w:rPr>
              <w:t>p. dokumentácii, ktorá ich nahradzuje v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rámci predloženej ŽoP, ako aj s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inými ŽoP predloženými v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rámci daného projektu, resp. s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inými  projektmi daného prijí</w:t>
            </w:r>
            <w:r>
              <w:rPr>
                <w:color w:val="000000"/>
                <w:sz w:val="20"/>
                <w:szCs w:val="20"/>
              </w:rPr>
              <w:t>-</w:t>
            </w:r>
            <w:r w:rsidRPr="00F426CF">
              <w:rPr>
                <w:color w:val="000000"/>
                <w:sz w:val="20"/>
                <w:szCs w:val="20"/>
              </w:rPr>
              <w:t>mateľa?</w:t>
            </w:r>
          </w:p>
        </w:tc>
        <w:tc>
          <w:tcPr>
            <w:tcW w:w="567" w:type="dxa"/>
            <w:vAlign w:val="center"/>
            <w:hideMark/>
          </w:tcPr>
          <w:p w14:paraId="30D5C172" w14:textId="77777777" w:rsidR="007F4F64" w:rsidRPr="00F426CF" w:rsidRDefault="007F4F64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136AFE65" w14:textId="77777777" w:rsidR="007F4F64" w:rsidRPr="00F426CF" w:rsidRDefault="007F4F64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center"/>
            <w:hideMark/>
          </w:tcPr>
          <w:p w14:paraId="0AAE2337" w14:textId="77777777" w:rsidR="007F4F64" w:rsidRPr="00F426CF" w:rsidRDefault="007F4F64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76" w:type="dxa"/>
            <w:vAlign w:val="center"/>
            <w:hideMark/>
          </w:tcPr>
          <w:p w14:paraId="5589A323" w14:textId="77777777" w:rsidR="007F4F64" w:rsidRPr="00F426CF" w:rsidRDefault="007F4F64" w:rsidP="008400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7F4F64" w:rsidRPr="00F426CF" w14:paraId="517A30D0" w14:textId="77777777" w:rsidTr="003D14A7">
        <w:trPr>
          <w:gridAfter w:val="1"/>
          <w:wAfter w:w="8" w:type="dxa"/>
          <w:trHeight w:val="1020"/>
        </w:trPr>
        <w:tc>
          <w:tcPr>
            <w:tcW w:w="1050" w:type="dxa"/>
            <w:vAlign w:val="center"/>
            <w:hideMark/>
          </w:tcPr>
          <w:p w14:paraId="58A794D7" w14:textId="77777777" w:rsidR="007F4F64" w:rsidRPr="00F426CF" w:rsidRDefault="007F4F64" w:rsidP="008400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16.2</w:t>
            </w:r>
          </w:p>
        </w:tc>
        <w:tc>
          <w:tcPr>
            <w:tcW w:w="4111" w:type="dxa"/>
            <w:gridSpan w:val="3"/>
            <w:vAlign w:val="center"/>
            <w:hideMark/>
          </w:tcPr>
          <w:p w14:paraId="77BDAF7C" w14:textId="175CCDB9" w:rsidR="007F4F64" w:rsidRPr="00F426CF" w:rsidRDefault="007F4F64" w:rsidP="002243C7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Bolo skontrolované neprekrývanie sa výdavkov v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rámci podpornej dokumentácie (t.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F426CF">
              <w:rPr>
                <w:color w:val="000000"/>
                <w:sz w:val="20"/>
                <w:szCs w:val="20"/>
              </w:rPr>
              <w:t>j. dokumen</w:t>
            </w:r>
            <w:r>
              <w:rPr>
                <w:color w:val="000000"/>
                <w:sz w:val="20"/>
                <w:szCs w:val="20"/>
              </w:rPr>
              <w:t>-</w:t>
            </w:r>
            <w:r w:rsidRPr="00F426CF">
              <w:rPr>
                <w:color w:val="000000"/>
                <w:sz w:val="20"/>
                <w:szCs w:val="20"/>
              </w:rPr>
              <w:t>tácie okrem účtovných dokladov a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dokumentácie, ktorá ich nahradzuje) v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rámci predloženej ŽoP, ako aj s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inými ŽoP predloženými v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rámci daného projektu, resp. s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inými  projektami daného prijímateľa?</w:t>
            </w:r>
          </w:p>
        </w:tc>
        <w:tc>
          <w:tcPr>
            <w:tcW w:w="567" w:type="dxa"/>
            <w:vAlign w:val="center"/>
            <w:hideMark/>
          </w:tcPr>
          <w:p w14:paraId="43022E05" w14:textId="77777777" w:rsidR="007F4F64" w:rsidRPr="00F426CF" w:rsidRDefault="007F4F64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45AC5E0B" w14:textId="77777777" w:rsidR="007F4F64" w:rsidRPr="00F426CF" w:rsidRDefault="007F4F64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center"/>
            <w:hideMark/>
          </w:tcPr>
          <w:p w14:paraId="00A098E0" w14:textId="77777777" w:rsidR="007F4F64" w:rsidRPr="00F426CF" w:rsidRDefault="007F4F64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76" w:type="dxa"/>
            <w:vAlign w:val="center"/>
            <w:hideMark/>
          </w:tcPr>
          <w:p w14:paraId="2C158ACA" w14:textId="77777777" w:rsidR="007F4F64" w:rsidRPr="00F426CF" w:rsidRDefault="007F4F64" w:rsidP="008400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8400CF" w:rsidRPr="00F426CF" w14:paraId="02FC7DC3" w14:textId="77777777" w:rsidTr="003D14A7">
        <w:trPr>
          <w:gridAfter w:val="1"/>
          <w:wAfter w:w="8" w:type="dxa"/>
          <w:trHeight w:val="300"/>
        </w:trPr>
        <w:tc>
          <w:tcPr>
            <w:tcW w:w="8779" w:type="dxa"/>
            <w:gridSpan w:val="8"/>
            <w:shd w:val="clear" w:color="auto" w:fill="60497A"/>
            <w:vAlign w:val="center"/>
            <w:hideMark/>
          </w:tcPr>
          <w:p w14:paraId="57AF8134" w14:textId="57745104" w:rsidR="008400CF" w:rsidRPr="00F426CF" w:rsidRDefault="008400CF" w:rsidP="008400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 xml:space="preserve">17 </w:t>
            </w:r>
            <w:r>
              <w:rPr>
                <w:b/>
                <w:bCs/>
                <w:color w:val="FFFFFF"/>
                <w:sz w:val="22"/>
                <w:szCs w:val="22"/>
              </w:rPr>
              <w:t>–</w:t>
            </w:r>
            <w:r w:rsidRPr="00F426CF">
              <w:rPr>
                <w:b/>
                <w:bCs/>
                <w:color w:val="FFFFFF"/>
                <w:sz w:val="22"/>
                <w:szCs w:val="22"/>
              </w:rPr>
              <w:t xml:space="preserve"> Vykonanie stavebných prác</w:t>
            </w:r>
          </w:p>
        </w:tc>
      </w:tr>
      <w:tr w:rsidR="00795E2B" w:rsidRPr="00F426CF" w14:paraId="3DD3002E" w14:textId="77777777" w:rsidTr="00795E2B">
        <w:trPr>
          <w:gridAfter w:val="1"/>
          <w:wAfter w:w="8" w:type="dxa"/>
          <w:trHeight w:val="330"/>
        </w:trPr>
        <w:tc>
          <w:tcPr>
            <w:tcW w:w="1050" w:type="dxa"/>
            <w:shd w:val="clear" w:color="auto" w:fill="60497A"/>
            <w:vAlign w:val="center"/>
            <w:hideMark/>
          </w:tcPr>
          <w:p w14:paraId="2B715B76" w14:textId="77777777" w:rsidR="008400CF" w:rsidRPr="003D14A7" w:rsidRDefault="008400CF" w:rsidP="008400CF">
            <w:pPr>
              <w:jc w:val="center"/>
              <w:rPr>
                <w:b/>
                <w:color w:val="FFFFFF"/>
                <w:sz w:val="20"/>
              </w:rPr>
            </w:pPr>
            <w:r w:rsidRPr="003D14A7">
              <w:rPr>
                <w:b/>
                <w:color w:val="FFFFFF"/>
                <w:sz w:val="20"/>
              </w:rPr>
              <w:t>P. č.</w:t>
            </w:r>
          </w:p>
        </w:tc>
        <w:tc>
          <w:tcPr>
            <w:tcW w:w="4111" w:type="dxa"/>
            <w:gridSpan w:val="3"/>
            <w:shd w:val="clear" w:color="auto" w:fill="60497A"/>
            <w:vAlign w:val="center"/>
            <w:hideMark/>
          </w:tcPr>
          <w:p w14:paraId="36CE8B7F" w14:textId="77777777" w:rsidR="008400CF" w:rsidRPr="003D14A7" w:rsidRDefault="008400CF" w:rsidP="008400CF">
            <w:pPr>
              <w:rPr>
                <w:b/>
                <w:color w:val="FFFFFF"/>
                <w:sz w:val="20"/>
              </w:rPr>
            </w:pPr>
            <w:r w:rsidRPr="003D14A7">
              <w:rPr>
                <w:b/>
                <w:color w:val="FFFFFF"/>
                <w:sz w:val="20"/>
              </w:rPr>
              <w:t>Kontrolné otázky</w:t>
            </w:r>
          </w:p>
        </w:tc>
        <w:tc>
          <w:tcPr>
            <w:tcW w:w="567" w:type="dxa"/>
            <w:shd w:val="clear" w:color="auto" w:fill="60497A"/>
            <w:vAlign w:val="center"/>
            <w:hideMark/>
          </w:tcPr>
          <w:p w14:paraId="2CCA5883" w14:textId="77777777" w:rsidR="008400CF" w:rsidRPr="003D14A7" w:rsidRDefault="008400CF" w:rsidP="008400CF">
            <w:pPr>
              <w:jc w:val="center"/>
              <w:rPr>
                <w:rFonts w:ascii="Arial Narrow" w:hAnsi="Arial Narrow"/>
                <w:b/>
                <w:color w:val="FFFFFF"/>
                <w:sz w:val="20"/>
              </w:rPr>
            </w:pPr>
            <w:r w:rsidRPr="003D14A7">
              <w:rPr>
                <w:rFonts w:ascii="Arial Narrow" w:hAnsi="Arial Narrow"/>
                <w:b/>
                <w:color w:val="FFFFFF"/>
                <w:sz w:val="20"/>
              </w:rPr>
              <w:t>áno</w:t>
            </w:r>
          </w:p>
        </w:tc>
        <w:tc>
          <w:tcPr>
            <w:tcW w:w="567" w:type="dxa"/>
            <w:shd w:val="clear" w:color="auto" w:fill="60497A"/>
            <w:vAlign w:val="center"/>
            <w:hideMark/>
          </w:tcPr>
          <w:p w14:paraId="69B2571B" w14:textId="77777777" w:rsidR="008400CF" w:rsidRPr="003D14A7" w:rsidRDefault="008400CF" w:rsidP="008400CF">
            <w:pPr>
              <w:jc w:val="center"/>
              <w:rPr>
                <w:rFonts w:ascii="Arial Narrow" w:hAnsi="Arial Narrow"/>
                <w:b/>
                <w:color w:val="FFFFFF"/>
                <w:sz w:val="20"/>
              </w:rPr>
            </w:pPr>
            <w:r w:rsidRPr="003D14A7">
              <w:rPr>
                <w:rFonts w:ascii="Arial Narrow" w:hAnsi="Arial Narrow"/>
                <w:b/>
                <w:color w:val="FFFFFF"/>
                <w:sz w:val="20"/>
              </w:rPr>
              <w:t>nie</w:t>
            </w:r>
          </w:p>
        </w:tc>
        <w:tc>
          <w:tcPr>
            <w:tcW w:w="708" w:type="dxa"/>
            <w:shd w:val="clear" w:color="auto" w:fill="60497A"/>
            <w:vAlign w:val="center"/>
            <w:hideMark/>
          </w:tcPr>
          <w:p w14:paraId="79C48584" w14:textId="77777777" w:rsidR="008400CF" w:rsidRPr="003D14A7" w:rsidRDefault="008400CF" w:rsidP="008400CF">
            <w:pPr>
              <w:jc w:val="center"/>
              <w:rPr>
                <w:rFonts w:ascii="Arial Narrow" w:hAnsi="Arial Narrow"/>
                <w:b/>
                <w:color w:val="FFFFFF"/>
                <w:sz w:val="20"/>
              </w:rPr>
            </w:pPr>
            <w:r w:rsidRPr="003D14A7">
              <w:rPr>
                <w:rFonts w:ascii="Arial Narrow" w:hAnsi="Arial Narrow"/>
                <w:b/>
                <w:color w:val="FFFFFF"/>
                <w:sz w:val="20"/>
              </w:rPr>
              <w:t>netýka sa</w:t>
            </w:r>
          </w:p>
        </w:tc>
        <w:tc>
          <w:tcPr>
            <w:tcW w:w="1776" w:type="dxa"/>
            <w:shd w:val="clear" w:color="auto" w:fill="60497A"/>
            <w:vAlign w:val="center"/>
            <w:hideMark/>
          </w:tcPr>
          <w:p w14:paraId="03430993" w14:textId="5BD7908E" w:rsidR="008400CF" w:rsidRPr="00F426CF" w:rsidRDefault="008400CF" w:rsidP="00F67F37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Poznámka</w:t>
            </w:r>
            <w:r w:rsidR="006D7D48" w:rsidRP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fldChar w:fldCharType="begin"/>
            </w:r>
            <w:r w:rsidR="006D7D48" w:rsidRP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instrText xml:space="preserve"> NOTEREF _Ref65827975 \h </w:instrText>
            </w:r>
            <w:r w:rsid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instrText xml:space="preserve"> \* MERGEFORMAT </w:instrText>
            </w:r>
            <w:r w:rsidR="006D7D48" w:rsidRP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</w:r>
            <w:r w:rsidR="006D7D48" w:rsidRP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fldChar w:fldCharType="separate"/>
            </w:r>
            <w:r w:rsidR="005F1B2F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t>7</w:t>
            </w:r>
            <w:r w:rsidR="006D7D48" w:rsidRP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fldChar w:fldCharType="end"/>
            </w:r>
          </w:p>
        </w:tc>
      </w:tr>
      <w:tr w:rsidR="007F4F64" w:rsidRPr="00F426CF" w14:paraId="019689D6" w14:textId="77777777" w:rsidTr="003D14A7">
        <w:trPr>
          <w:gridAfter w:val="1"/>
          <w:wAfter w:w="8" w:type="dxa"/>
          <w:trHeight w:val="315"/>
        </w:trPr>
        <w:tc>
          <w:tcPr>
            <w:tcW w:w="1050" w:type="dxa"/>
            <w:vAlign w:val="center"/>
            <w:hideMark/>
          </w:tcPr>
          <w:p w14:paraId="1A0C33A1" w14:textId="77777777" w:rsidR="007F4F64" w:rsidRPr="00F426CF" w:rsidRDefault="007F4F64" w:rsidP="008400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lastRenderedPageBreak/>
              <w:t>17.1</w:t>
            </w:r>
          </w:p>
        </w:tc>
        <w:tc>
          <w:tcPr>
            <w:tcW w:w="4111" w:type="dxa"/>
            <w:gridSpan w:val="3"/>
            <w:vAlign w:val="center"/>
            <w:hideMark/>
          </w:tcPr>
          <w:p w14:paraId="2E61501A" w14:textId="36A8DE5A" w:rsidR="007F4F64" w:rsidRPr="00F426CF" w:rsidRDefault="007F4F64" w:rsidP="002243C7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Sú </w:t>
            </w:r>
            <w:r>
              <w:rPr>
                <w:color w:val="000000"/>
                <w:sz w:val="20"/>
                <w:szCs w:val="20"/>
              </w:rPr>
              <w:t>stavebné práce/</w:t>
            </w:r>
            <w:r w:rsidRPr="00F426CF">
              <w:rPr>
                <w:color w:val="000000"/>
                <w:sz w:val="20"/>
                <w:szCs w:val="20"/>
              </w:rPr>
              <w:t>dodatočné stavebné práce zadané v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súlade so zákonom o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verejnom obsta</w:t>
            </w:r>
            <w:r>
              <w:rPr>
                <w:color w:val="000000"/>
                <w:sz w:val="20"/>
                <w:szCs w:val="20"/>
              </w:rPr>
              <w:t>-</w:t>
            </w:r>
            <w:r w:rsidRPr="00F426CF">
              <w:rPr>
                <w:color w:val="000000"/>
                <w:sz w:val="20"/>
                <w:szCs w:val="20"/>
              </w:rPr>
              <w:t>rávaní?</w:t>
            </w:r>
          </w:p>
        </w:tc>
        <w:tc>
          <w:tcPr>
            <w:tcW w:w="567" w:type="dxa"/>
            <w:vAlign w:val="center"/>
            <w:hideMark/>
          </w:tcPr>
          <w:p w14:paraId="664ABC1A" w14:textId="77777777" w:rsidR="007F4F64" w:rsidRPr="00F426CF" w:rsidRDefault="007F4F64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5C1F164C" w14:textId="77777777" w:rsidR="007F4F64" w:rsidRPr="00F426CF" w:rsidRDefault="007F4F64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center"/>
            <w:hideMark/>
          </w:tcPr>
          <w:p w14:paraId="2FA74E2F" w14:textId="77777777" w:rsidR="007F4F64" w:rsidRPr="00F426CF" w:rsidRDefault="007F4F64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76" w:type="dxa"/>
            <w:vAlign w:val="center"/>
            <w:hideMark/>
          </w:tcPr>
          <w:p w14:paraId="406F1C1E" w14:textId="77777777" w:rsidR="007F4F64" w:rsidRPr="00F426CF" w:rsidRDefault="007F4F64" w:rsidP="008400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7F4F64" w:rsidRPr="00F426CF" w14:paraId="0C30C701" w14:textId="77777777" w:rsidTr="003D14A7">
        <w:trPr>
          <w:gridAfter w:val="1"/>
          <w:wAfter w:w="8" w:type="dxa"/>
          <w:trHeight w:val="315"/>
        </w:trPr>
        <w:tc>
          <w:tcPr>
            <w:tcW w:w="1050" w:type="dxa"/>
            <w:vAlign w:val="center"/>
          </w:tcPr>
          <w:p w14:paraId="57246CA8" w14:textId="77777777" w:rsidR="007F4F64" w:rsidRPr="00F426CF" w:rsidRDefault="007F4F64" w:rsidP="008400C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17.2</w:t>
            </w:r>
          </w:p>
        </w:tc>
        <w:tc>
          <w:tcPr>
            <w:tcW w:w="4111" w:type="dxa"/>
            <w:gridSpan w:val="3"/>
            <w:vAlign w:val="center"/>
          </w:tcPr>
          <w:p w14:paraId="061B7B33" w14:textId="125AE352" w:rsidR="007F4F64" w:rsidRPr="00F426CF" w:rsidRDefault="007F4F64" w:rsidP="002243C7">
            <w:pPr>
              <w:jc w:val="both"/>
              <w:rPr>
                <w:color w:val="000000"/>
                <w:sz w:val="20"/>
                <w:szCs w:val="20"/>
              </w:rPr>
            </w:pPr>
            <w:r w:rsidRPr="00611722">
              <w:rPr>
                <w:color w:val="000000"/>
                <w:sz w:val="20"/>
                <w:szCs w:val="20"/>
              </w:rPr>
              <w:t xml:space="preserve">Bola v súvislosti s nárokovanými finančnými prostriedkami/deklarovanými výdavkami v ŽoP za </w:t>
            </w:r>
            <w:r>
              <w:rPr>
                <w:color w:val="000000"/>
                <w:sz w:val="20"/>
                <w:szCs w:val="20"/>
              </w:rPr>
              <w:t>stavebné práce/</w:t>
            </w:r>
            <w:r w:rsidRPr="00611722">
              <w:rPr>
                <w:color w:val="000000"/>
                <w:sz w:val="20"/>
                <w:szCs w:val="20"/>
              </w:rPr>
              <w:t>dodatočné stavebné práce vykonaná kontrola verejného obstará</w:t>
            </w:r>
            <w:r>
              <w:rPr>
                <w:color w:val="000000"/>
                <w:sz w:val="20"/>
                <w:szCs w:val="20"/>
              </w:rPr>
              <w:t>-</w:t>
            </w:r>
            <w:r w:rsidRPr="00611722">
              <w:rPr>
                <w:color w:val="000000"/>
                <w:sz w:val="20"/>
                <w:szCs w:val="20"/>
              </w:rPr>
              <w:t>vania/obstarávania?</w:t>
            </w:r>
          </w:p>
        </w:tc>
        <w:tc>
          <w:tcPr>
            <w:tcW w:w="567" w:type="dxa"/>
            <w:vAlign w:val="center"/>
          </w:tcPr>
          <w:p w14:paraId="675208B9" w14:textId="77777777" w:rsidR="007F4F64" w:rsidRPr="00F426CF" w:rsidRDefault="007F4F64" w:rsidP="008400C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5125A00F" w14:textId="77777777" w:rsidR="007F4F64" w:rsidRPr="00F426CF" w:rsidRDefault="007F4F64" w:rsidP="008400C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14:paraId="2B7A4D25" w14:textId="77777777" w:rsidR="007F4F64" w:rsidRPr="00F426CF" w:rsidRDefault="007F4F64" w:rsidP="008400C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76" w:type="dxa"/>
            <w:vAlign w:val="center"/>
          </w:tcPr>
          <w:p w14:paraId="0DEE5B49" w14:textId="77777777" w:rsidR="007F4F64" w:rsidRPr="00F426CF" w:rsidRDefault="007F4F64" w:rsidP="008400CF">
            <w:pPr>
              <w:jc w:val="both"/>
              <w:rPr>
                <w:b/>
                <w:bCs/>
                <w:color w:val="000000"/>
              </w:rPr>
            </w:pPr>
          </w:p>
        </w:tc>
      </w:tr>
      <w:tr w:rsidR="007F4F64" w:rsidRPr="00F426CF" w14:paraId="11A8A449" w14:textId="77777777" w:rsidTr="003D14A7">
        <w:trPr>
          <w:gridAfter w:val="1"/>
          <w:wAfter w:w="8" w:type="dxa"/>
          <w:trHeight w:val="315"/>
        </w:trPr>
        <w:tc>
          <w:tcPr>
            <w:tcW w:w="1050" w:type="dxa"/>
            <w:vAlign w:val="center"/>
          </w:tcPr>
          <w:p w14:paraId="51166A0D" w14:textId="77777777" w:rsidR="007F4F64" w:rsidRDefault="007F4F64" w:rsidP="008400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17.</w:t>
            </w: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4111" w:type="dxa"/>
            <w:gridSpan w:val="3"/>
            <w:vAlign w:val="center"/>
          </w:tcPr>
          <w:p w14:paraId="721BB7EE" w14:textId="784FAA4F" w:rsidR="007F4F64" w:rsidRPr="00611722" w:rsidRDefault="007F4F64" w:rsidP="008400CF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B</w:t>
            </w:r>
            <w:r w:rsidRPr="00611722">
              <w:rPr>
                <w:color w:val="000000"/>
                <w:sz w:val="20"/>
                <w:szCs w:val="20"/>
              </w:rPr>
              <w:t>olo v rámci záverov kontroly verejného obstarávania/obstarávania konštatované pripustenie nárokovaných finančných prostriedkov/deklarovaných výdavkov do financovania?</w:t>
            </w:r>
          </w:p>
        </w:tc>
        <w:tc>
          <w:tcPr>
            <w:tcW w:w="567" w:type="dxa"/>
            <w:vAlign w:val="center"/>
          </w:tcPr>
          <w:p w14:paraId="2C6C279D" w14:textId="77777777" w:rsidR="007F4F64" w:rsidRPr="00F426CF" w:rsidRDefault="007F4F64" w:rsidP="008400C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4C387924" w14:textId="77777777" w:rsidR="007F4F64" w:rsidRPr="00F426CF" w:rsidRDefault="007F4F64" w:rsidP="008400C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14:paraId="2D8C4261" w14:textId="77777777" w:rsidR="007F4F64" w:rsidRPr="00F426CF" w:rsidRDefault="007F4F64" w:rsidP="008400C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76" w:type="dxa"/>
            <w:vAlign w:val="center"/>
          </w:tcPr>
          <w:p w14:paraId="78DB5714" w14:textId="77777777" w:rsidR="007F4F64" w:rsidRPr="00F426CF" w:rsidRDefault="007F4F64" w:rsidP="008400CF">
            <w:pPr>
              <w:jc w:val="both"/>
              <w:rPr>
                <w:b/>
                <w:bCs/>
                <w:color w:val="000000"/>
              </w:rPr>
            </w:pPr>
          </w:p>
        </w:tc>
      </w:tr>
      <w:tr w:rsidR="007F4F64" w:rsidRPr="00F426CF" w14:paraId="39B72DAB" w14:textId="77777777" w:rsidTr="003D14A7">
        <w:trPr>
          <w:gridAfter w:val="1"/>
          <w:wAfter w:w="8" w:type="dxa"/>
          <w:trHeight w:val="315"/>
        </w:trPr>
        <w:tc>
          <w:tcPr>
            <w:tcW w:w="1050" w:type="dxa"/>
            <w:vAlign w:val="center"/>
            <w:hideMark/>
          </w:tcPr>
          <w:p w14:paraId="2C86B8B1" w14:textId="77777777" w:rsidR="007F4F64" w:rsidRPr="00F426CF" w:rsidRDefault="007F4F64" w:rsidP="008400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17.</w:t>
            </w: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4111" w:type="dxa"/>
            <w:gridSpan w:val="3"/>
            <w:vAlign w:val="center"/>
            <w:hideMark/>
          </w:tcPr>
          <w:p w14:paraId="39B96ED6" w14:textId="0789D371" w:rsidR="007F4F64" w:rsidRPr="00F426CF" w:rsidRDefault="007F4F64" w:rsidP="002243C7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fotodokumentáciu zachytá</w:t>
            </w:r>
            <w:r>
              <w:rPr>
                <w:color w:val="000000"/>
                <w:sz w:val="20"/>
                <w:szCs w:val="20"/>
              </w:rPr>
              <w:t>-</w:t>
            </w:r>
            <w:r w:rsidRPr="00F426CF">
              <w:rPr>
                <w:color w:val="000000"/>
                <w:sz w:val="20"/>
                <w:szCs w:val="20"/>
              </w:rPr>
              <w:t>vajúcu fyzický pokrok realizácie prác?</w:t>
            </w:r>
          </w:p>
        </w:tc>
        <w:tc>
          <w:tcPr>
            <w:tcW w:w="567" w:type="dxa"/>
            <w:vAlign w:val="center"/>
            <w:hideMark/>
          </w:tcPr>
          <w:p w14:paraId="19DDD495" w14:textId="77777777" w:rsidR="007F4F64" w:rsidRPr="00F426CF" w:rsidRDefault="007F4F64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6E312933" w14:textId="77777777" w:rsidR="007F4F64" w:rsidRPr="00F426CF" w:rsidRDefault="007F4F64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center"/>
            <w:hideMark/>
          </w:tcPr>
          <w:p w14:paraId="6F0677E5" w14:textId="77777777" w:rsidR="007F4F64" w:rsidRPr="00F426CF" w:rsidRDefault="007F4F64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76" w:type="dxa"/>
            <w:vAlign w:val="center"/>
            <w:hideMark/>
          </w:tcPr>
          <w:p w14:paraId="66327B75" w14:textId="77777777" w:rsidR="007F4F64" w:rsidRPr="00F426CF" w:rsidRDefault="007F4F64" w:rsidP="008400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7F4F64" w:rsidRPr="00F426CF" w14:paraId="2D74168F" w14:textId="77777777" w:rsidTr="003D14A7">
        <w:trPr>
          <w:gridAfter w:val="1"/>
          <w:wAfter w:w="8" w:type="dxa"/>
          <w:trHeight w:val="510"/>
        </w:trPr>
        <w:tc>
          <w:tcPr>
            <w:tcW w:w="1050" w:type="dxa"/>
            <w:vAlign w:val="center"/>
            <w:hideMark/>
          </w:tcPr>
          <w:p w14:paraId="523CD4F7" w14:textId="77777777" w:rsidR="007F4F64" w:rsidRPr="00F426CF" w:rsidRDefault="007F4F64" w:rsidP="008400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17.</w:t>
            </w: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4111" w:type="dxa"/>
            <w:gridSpan w:val="3"/>
            <w:vAlign w:val="center"/>
            <w:hideMark/>
          </w:tcPr>
          <w:p w14:paraId="4AFF7DA3" w14:textId="0458B32F" w:rsidR="007F4F64" w:rsidRPr="00F426CF" w:rsidRDefault="007F4F64" w:rsidP="002243C7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</w:t>
            </w:r>
            <w:r>
              <w:rPr>
                <w:color w:val="000000"/>
                <w:sz w:val="20"/>
                <w:szCs w:val="20"/>
              </w:rPr>
              <w:t xml:space="preserve">il prijímateľ </w:t>
            </w:r>
            <w:r w:rsidRPr="00F87B6B">
              <w:rPr>
                <w:color w:val="000000"/>
                <w:sz w:val="20"/>
                <w:szCs w:val="20"/>
              </w:rPr>
              <w:t>preberací protokol o prevzatí stavby od dodávateľa/zhotoviteľa a stavebného dozoru</w:t>
            </w:r>
            <w:r w:rsidRPr="00F426CF">
              <w:rPr>
                <w:color w:val="000000"/>
                <w:sz w:val="20"/>
                <w:szCs w:val="20"/>
              </w:rPr>
              <w:t>, resp. iný obdobný dokument od dodávateľa/zhotoviteľa?</w:t>
            </w:r>
          </w:p>
        </w:tc>
        <w:tc>
          <w:tcPr>
            <w:tcW w:w="567" w:type="dxa"/>
            <w:vAlign w:val="center"/>
            <w:hideMark/>
          </w:tcPr>
          <w:p w14:paraId="4683BEF7" w14:textId="77777777" w:rsidR="007F4F64" w:rsidRPr="00F426CF" w:rsidRDefault="007F4F64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4741E106" w14:textId="77777777" w:rsidR="007F4F64" w:rsidRPr="00F426CF" w:rsidRDefault="007F4F64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center"/>
            <w:hideMark/>
          </w:tcPr>
          <w:p w14:paraId="45626E1C" w14:textId="77777777" w:rsidR="007F4F64" w:rsidRPr="00F426CF" w:rsidRDefault="007F4F64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76" w:type="dxa"/>
            <w:vAlign w:val="center"/>
            <w:hideMark/>
          </w:tcPr>
          <w:p w14:paraId="6C26F439" w14:textId="77777777" w:rsidR="007F4F64" w:rsidRPr="00F426CF" w:rsidRDefault="007F4F64" w:rsidP="008400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7F4F64" w:rsidRPr="00F426CF" w14:paraId="5FB4E5F8" w14:textId="77777777" w:rsidTr="003D14A7">
        <w:trPr>
          <w:gridAfter w:val="1"/>
          <w:wAfter w:w="8" w:type="dxa"/>
          <w:trHeight w:val="315"/>
        </w:trPr>
        <w:tc>
          <w:tcPr>
            <w:tcW w:w="1050" w:type="dxa"/>
            <w:vAlign w:val="center"/>
            <w:hideMark/>
          </w:tcPr>
          <w:p w14:paraId="756A1EBD" w14:textId="77777777" w:rsidR="007F4F64" w:rsidRPr="00F426CF" w:rsidRDefault="007F4F64" w:rsidP="008400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17.</w:t>
            </w: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111" w:type="dxa"/>
            <w:gridSpan w:val="3"/>
            <w:vAlign w:val="center"/>
            <w:hideMark/>
          </w:tcPr>
          <w:p w14:paraId="5A27B817" w14:textId="77777777" w:rsidR="007F4F64" w:rsidRPr="00F426CF" w:rsidRDefault="007F4F64" w:rsidP="002243C7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právoplatné kolaudačné rozhodnutie?</w:t>
            </w:r>
          </w:p>
        </w:tc>
        <w:tc>
          <w:tcPr>
            <w:tcW w:w="567" w:type="dxa"/>
            <w:vAlign w:val="center"/>
            <w:hideMark/>
          </w:tcPr>
          <w:p w14:paraId="40CE3009" w14:textId="77777777" w:rsidR="007F4F64" w:rsidRPr="00F426CF" w:rsidRDefault="007F4F64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41158F67" w14:textId="77777777" w:rsidR="007F4F64" w:rsidRPr="00F426CF" w:rsidRDefault="007F4F64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center"/>
            <w:hideMark/>
          </w:tcPr>
          <w:p w14:paraId="732B3CDB" w14:textId="77777777" w:rsidR="007F4F64" w:rsidRPr="00F426CF" w:rsidRDefault="007F4F64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76" w:type="dxa"/>
            <w:vAlign w:val="center"/>
            <w:hideMark/>
          </w:tcPr>
          <w:p w14:paraId="5CCA809D" w14:textId="77777777" w:rsidR="007F4F64" w:rsidRPr="00F426CF" w:rsidRDefault="007F4F64" w:rsidP="008400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7F4F64" w:rsidRPr="00F426CF" w14:paraId="4555AE8D" w14:textId="77777777" w:rsidTr="003D14A7">
        <w:trPr>
          <w:gridAfter w:val="1"/>
          <w:wAfter w:w="8" w:type="dxa"/>
          <w:trHeight w:val="510"/>
        </w:trPr>
        <w:tc>
          <w:tcPr>
            <w:tcW w:w="1050" w:type="dxa"/>
            <w:vAlign w:val="center"/>
            <w:hideMark/>
          </w:tcPr>
          <w:p w14:paraId="732A55F8" w14:textId="77777777" w:rsidR="007F4F64" w:rsidRPr="00F426CF" w:rsidRDefault="007F4F64" w:rsidP="008400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17.</w:t>
            </w:r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4111" w:type="dxa"/>
            <w:gridSpan w:val="3"/>
            <w:vAlign w:val="center"/>
            <w:hideMark/>
          </w:tcPr>
          <w:p w14:paraId="76B29D50" w14:textId="37AC228F" w:rsidR="007F4F64" w:rsidRPr="00F426CF" w:rsidRDefault="007F4F64" w:rsidP="002243C7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F426CF">
              <w:rPr>
                <w:color w:val="000000"/>
                <w:sz w:val="20"/>
                <w:szCs w:val="20"/>
              </w:rPr>
              <w:t>realizačný výkaz výmer</w:t>
            </w:r>
            <w:r>
              <w:t xml:space="preserve">, </w:t>
            </w:r>
            <w:r w:rsidRPr="00AE24CC">
              <w:rPr>
                <w:color w:val="000000"/>
                <w:sz w:val="20"/>
                <w:szCs w:val="20"/>
              </w:rPr>
              <w:t>ktorý je neoddeliteľn</w:t>
            </w:r>
            <w:r>
              <w:rPr>
                <w:color w:val="000000"/>
                <w:sz w:val="20"/>
                <w:szCs w:val="20"/>
              </w:rPr>
              <w:t>ou</w:t>
            </w:r>
            <w:r w:rsidRPr="00AE24CC">
              <w:rPr>
                <w:color w:val="000000"/>
                <w:sz w:val="20"/>
                <w:szCs w:val="20"/>
              </w:rPr>
              <w:t xml:space="preserve"> súčasť</w:t>
            </w:r>
            <w:r>
              <w:rPr>
                <w:color w:val="000000"/>
                <w:sz w:val="20"/>
                <w:szCs w:val="20"/>
              </w:rPr>
              <w:t>ou</w:t>
            </w:r>
            <w:r w:rsidRPr="00AE24CC">
              <w:rPr>
                <w:color w:val="000000"/>
                <w:sz w:val="20"/>
                <w:szCs w:val="20"/>
              </w:rPr>
              <w:t xml:space="preserve"> schválenej zmluvy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F426CF">
              <w:rPr>
                <w:color w:val="000000"/>
                <w:sz w:val="20"/>
                <w:szCs w:val="20"/>
              </w:rPr>
              <w:t>(po ukončenom verejnom obstarávaní)?</w:t>
            </w:r>
          </w:p>
        </w:tc>
        <w:tc>
          <w:tcPr>
            <w:tcW w:w="567" w:type="dxa"/>
            <w:vAlign w:val="center"/>
            <w:hideMark/>
          </w:tcPr>
          <w:p w14:paraId="3D49EDC4" w14:textId="77777777" w:rsidR="007F4F64" w:rsidRPr="00F426CF" w:rsidRDefault="007F4F64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58333AAA" w14:textId="77777777" w:rsidR="007F4F64" w:rsidRPr="00F426CF" w:rsidRDefault="007F4F64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center"/>
            <w:hideMark/>
          </w:tcPr>
          <w:p w14:paraId="405E6A05" w14:textId="77777777" w:rsidR="007F4F64" w:rsidRPr="00F426CF" w:rsidRDefault="007F4F64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76" w:type="dxa"/>
            <w:vAlign w:val="center"/>
            <w:hideMark/>
          </w:tcPr>
          <w:p w14:paraId="011608A1" w14:textId="77777777" w:rsidR="007F4F64" w:rsidRPr="00F426CF" w:rsidRDefault="007F4F64" w:rsidP="008400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7F4F64" w:rsidRPr="00F426CF" w14:paraId="4D6221A2" w14:textId="77777777" w:rsidTr="003D14A7">
        <w:trPr>
          <w:gridAfter w:val="1"/>
          <w:wAfter w:w="8" w:type="dxa"/>
          <w:trHeight w:val="440"/>
        </w:trPr>
        <w:tc>
          <w:tcPr>
            <w:tcW w:w="1050" w:type="dxa"/>
            <w:vAlign w:val="center"/>
            <w:hideMark/>
          </w:tcPr>
          <w:p w14:paraId="74C08367" w14:textId="77777777" w:rsidR="007F4F64" w:rsidRPr="00F426CF" w:rsidRDefault="007F4F64" w:rsidP="008400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17.</w:t>
            </w:r>
            <w:r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4111" w:type="dxa"/>
            <w:gridSpan w:val="3"/>
            <w:vAlign w:val="center"/>
            <w:hideMark/>
          </w:tcPr>
          <w:p w14:paraId="06F77DD9" w14:textId="34E87C9A" w:rsidR="007F4F64" w:rsidRPr="00F426CF" w:rsidRDefault="007F4F64" w:rsidP="002243C7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stavebný denník (časti stavebného denníka prislúchajúce k obdobiu, ktoré sa zachytávajú na súpisoch vykonaných prác, pričom  stavebný denník by mal obsahovať nasledovné: deň, mesiac, rok, počet pracovníkov na stavbe podľa remesiel, teplotu vzduchu, počasie, čas začiatku a skončenia prác na stavbe, podľa stavebných objektov a prevádzkových súborov rozčlenené vykonané stavebné a montážne práce v súlade s harmonogramom stavebných prác)?</w:t>
            </w:r>
          </w:p>
        </w:tc>
        <w:tc>
          <w:tcPr>
            <w:tcW w:w="567" w:type="dxa"/>
            <w:vAlign w:val="center"/>
            <w:hideMark/>
          </w:tcPr>
          <w:p w14:paraId="5FA39758" w14:textId="77777777" w:rsidR="007F4F64" w:rsidRPr="00F426CF" w:rsidRDefault="007F4F64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21F1ED91" w14:textId="77777777" w:rsidR="007F4F64" w:rsidRPr="00F426CF" w:rsidRDefault="007F4F64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center"/>
            <w:hideMark/>
          </w:tcPr>
          <w:p w14:paraId="59339FBA" w14:textId="77777777" w:rsidR="007F4F64" w:rsidRPr="00F426CF" w:rsidRDefault="007F4F64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76" w:type="dxa"/>
            <w:vAlign w:val="center"/>
            <w:hideMark/>
          </w:tcPr>
          <w:p w14:paraId="2C838A6C" w14:textId="77777777" w:rsidR="007F4F64" w:rsidRPr="00F426CF" w:rsidRDefault="007F4F64" w:rsidP="008400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7F4F64" w:rsidRPr="00F426CF" w14:paraId="211176A8" w14:textId="77777777" w:rsidTr="003D14A7">
        <w:trPr>
          <w:gridAfter w:val="1"/>
          <w:wAfter w:w="8" w:type="dxa"/>
          <w:trHeight w:val="300"/>
        </w:trPr>
        <w:tc>
          <w:tcPr>
            <w:tcW w:w="1050" w:type="dxa"/>
            <w:vAlign w:val="center"/>
            <w:hideMark/>
          </w:tcPr>
          <w:p w14:paraId="29576681" w14:textId="77777777" w:rsidR="007F4F64" w:rsidRPr="00F426CF" w:rsidRDefault="007F4F64" w:rsidP="008400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17.</w:t>
            </w:r>
            <w:r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4111" w:type="dxa"/>
            <w:gridSpan w:val="3"/>
            <w:vAlign w:val="center"/>
            <w:hideMark/>
          </w:tcPr>
          <w:p w14:paraId="4D3A4791" w14:textId="7CDA9871" w:rsidR="007F4F64" w:rsidRPr="00F426CF" w:rsidRDefault="007F4F64" w:rsidP="002243C7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zisťovací protokol o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vykona</w:t>
            </w:r>
            <w:r>
              <w:rPr>
                <w:color w:val="000000"/>
                <w:sz w:val="20"/>
                <w:szCs w:val="20"/>
              </w:rPr>
              <w:t>-</w:t>
            </w:r>
            <w:r w:rsidRPr="00F426CF">
              <w:rPr>
                <w:color w:val="000000"/>
                <w:sz w:val="20"/>
                <w:szCs w:val="20"/>
              </w:rPr>
              <w:t xml:space="preserve">ných stavebných prácach? </w:t>
            </w:r>
          </w:p>
        </w:tc>
        <w:tc>
          <w:tcPr>
            <w:tcW w:w="567" w:type="dxa"/>
            <w:vAlign w:val="center"/>
            <w:hideMark/>
          </w:tcPr>
          <w:p w14:paraId="4FD8716C" w14:textId="77777777" w:rsidR="007F4F64" w:rsidRPr="00F426CF" w:rsidRDefault="007F4F64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3D841DB7" w14:textId="77777777" w:rsidR="007F4F64" w:rsidRPr="00F426CF" w:rsidRDefault="007F4F64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center"/>
            <w:hideMark/>
          </w:tcPr>
          <w:p w14:paraId="1074DB63" w14:textId="77777777" w:rsidR="007F4F64" w:rsidRPr="00F426CF" w:rsidRDefault="007F4F64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76" w:type="dxa"/>
            <w:noWrap/>
            <w:vAlign w:val="center"/>
            <w:hideMark/>
          </w:tcPr>
          <w:p w14:paraId="6E1119A3" w14:textId="77777777" w:rsidR="007F4F64" w:rsidRPr="00F426CF" w:rsidRDefault="007F4F64" w:rsidP="008400CF">
            <w:pPr>
              <w:rPr>
                <w:color w:val="000000"/>
                <w:sz w:val="22"/>
                <w:szCs w:val="22"/>
              </w:rPr>
            </w:pPr>
            <w:r w:rsidRPr="00F426C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7F4F64" w:rsidRPr="00F426CF" w14:paraId="446A2111" w14:textId="77777777" w:rsidTr="003D14A7">
        <w:trPr>
          <w:gridAfter w:val="1"/>
          <w:wAfter w:w="8" w:type="dxa"/>
          <w:trHeight w:val="300"/>
        </w:trPr>
        <w:tc>
          <w:tcPr>
            <w:tcW w:w="1050" w:type="dxa"/>
            <w:vAlign w:val="center"/>
            <w:hideMark/>
          </w:tcPr>
          <w:p w14:paraId="73EF57DB" w14:textId="77777777" w:rsidR="007F4F64" w:rsidRPr="00F426CF" w:rsidRDefault="007F4F64" w:rsidP="008400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17.</w:t>
            </w: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111" w:type="dxa"/>
            <w:gridSpan w:val="3"/>
            <w:vAlign w:val="center"/>
            <w:hideMark/>
          </w:tcPr>
          <w:p w14:paraId="7D88C0CA" w14:textId="77777777" w:rsidR="007F4F64" w:rsidRPr="00F426CF" w:rsidRDefault="007F4F64" w:rsidP="002243C7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súpis vykonaných prác?</w:t>
            </w:r>
          </w:p>
        </w:tc>
        <w:tc>
          <w:tcPr>
            <w:tcW w:w="567" w:type="dxa"/>
            <w:vAlign w:val="center"/>
            <w:hideMark/>
          </w:tcPr>
          <w:p w14:paraId="025903A4" w14:textId="77777777" w:rsidR="007F4F64" w:rsidRPr="00F426CF" w:rsidRDefault="007F4F64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2BED609A" w14:textId="77777777" w:rsidR="007F4F64" w:rsidRPr="00F426CF" w:rsidRDefault="007F4F64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center"/>
            <w:hideMark/>
          </w:tcPr>
          <w:p w14:paraId="4C9FCC5D" w14:textId="77777777" w:rsidR="007F4F64" w:rsidRPr="00F426CF" w:rsidRDefault="007F4F64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76" w:type="dxa"/>
            <w:noWrap/>
            <w:vAlign w:val="center"/>
            <w:hideMark/>
          </w:tcPr>
          <w:p w14:paraId="296FE327" w14:textId="77777777" w:rsidR="007F4F64" w:rsidRPr="00F426CF" w:rsidRDefault="007F4F64" w:rsidP="008400CF">
            <w:pPr>
              <w:rPr>
                <w:color w:val="000000"/>
                <w:sz w:val="22"/>
                <w:szCs w:val="22"/>
              </w:rPr>
            </w:pPr>
            <w:r w:rsidRPr="00F426C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7F4F64" w:rsidRPr="00F426CF" w14:paraId="77CF8EB8" w14:textId="77777777" w:rsidTr="003D14A7">
        <w:trPr>
          <w:gridAfter w:val="1"/>
          <w:wAfter w:w="8" w:type="dxa"/>
          <w:trHeight w:val="765"/>
        </w:trPr>
        <w:tc>
          <w:tcPr>
            <w:tcW w:w="1050" w:type="dxa"/>
            <w:vAlign w:val="center"/>
            <w:hideMark/>
          </w:tcPr>
          <w:p w14:paraId="0D84EBF3" w14:textId="6C737D03" w:rsidR="007F4F64" w:rsidRPr="003D14A7" w:rsidRDefault="007F4F64" w:rsidP="277050EB">
            <w:pPr>
              <w:jc w:val="center"/>
              <w:rPr>
                <w:color w:val="000000"/>
                <w:vertAlign w:val="superscript"/>
              </w:rPr>
            </w:pPr>
            <w:r w:rsidRPr="003D14A7">
              <w:rPr>
                <w:color w:val="000000" w:themeColor="text1"/>
                <w:sz w:val="20"/>
              </w:rPr>
              <w:t>17.11</w:t>
            </w:r>
            <w:ins w:id="76" w:author="Autor">
              <w:r w:rsidR="0010370D">
                <w:rPr>
                  <w:color w:val="000000" w:themeColor="text1"/>
                  <w:sz w:val="20"/>
                  <w:szCs w:val="20"/>
                </w:rPr>
                <w:t>*</w:t>
              </w:r>
            </w:ins>
          </w:p>
        </w:tc>
        <w:tc>
          <w:tcPr>
            <w:tcW w:w="4111" w:type="dxa"/>
            <w:gridSpan w:val="3"/>
            <w:vAlign w:val="center"/>
            <w:hideMark/>
          </w:tcPr>
          <w:p w14:paraId="66CB6108" w14:textId="70261E4A" w:rsidR="007F4F64" w:rsidRPr="00F426CF" w:rsidRDefault="007F4F64" w:rsidP="002243C7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Bol preverený súlad predloženého realizačného výkazu výmer s uzavretou zmluvou o dielo, príp. inou zmluvou? </w:t>
            </w:r>
          </w:p>
        </w:tc>
        <w:tc>
          <w:tcPr>
            <w:tcW w:w="567" w:type="dxa"/>
            <w:vAlign w:val="center"/>
            <w:hideMark/>
          </w:tcPr>
          <w:p w14:paraId="23566326" w14:textId="77777777" w:rsidR="007F4F64" w:rsidRPr="00F426CF" w:rsidRDefault="007F4F64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44266A38" w14:textId="77777777" w:rsidR="007F4F64" w:rsidRPr="00F426CF" w:rsidRDefault="007F4F64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center"/>
            <w:hideMark/>
          </w:tcPr>
          <w:p w14:paraId="10C5AFC7" w14:textId="77777777" w:rsidR="007F4F64" w:rsidRPr="00F426CF" w:rsidRDefault="007F4F64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76" w:type="dxa"/>
            <w:noWrap/>
            <w:vAlign w:val="center"/>
            <w:hideMark/>
          </w:tcPr>
          <w:p w14:paraId="0AF51912" w14:textId="77777777" w:rsidR="007F4F64" w:rsidRPr="00F426CF" w:rsidRDefault="007F4F64" w:rsidP="008400CF">
            <w:pPr>
              <w:rPr>
                <w:color w:val="000000"/>
                <w:sz w:val="22"/>
                <w:szCs w:val="22"/>
              </w:rPr>
            </w:pPr>
            <w:r w:rsidRPr="00F426C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7F4F64" w:rsidRPr="00F426CF" w14:paraId="471021A8" w14:textId="77777777" w:rsidTr="003D14A7">
        <w:trPr>
          <w:gridAfter w:val="1"/>
          <w:wAfter w:w="8" w:type="dxa"/>
          <w:trHeight w:val="300"/>
        </w:trPr>
        <w:tc>
          <w:tcPr>
            <w:tcW w:w="1050" w:type="dxa"/>
            <w:vAlign w:val="center"/>
            <w:hideMark/>
          </w:tcPr>
          <w:p w14:paraId="29CA4848" w14:textId="258FC823" w:rsidR="007F4F64" w:rsidRPr="003D14A7" w:rsidRDefault="007F4F64" w:rsidP="277050EB">
            <w:pPr>
              <w:jc w:val="center"/>
              <w:rPr>
                <w:color w:val="000000"/>
                <w:vertAlign w:val="superscript"/>
              </w:rPr>
            </w:pPr>
            <w:r w:rsidRPr="003D14A7">
              <w:rPr>
                <w:color w:val="000000" w:themeColor="text1"/>
                <w:sz w:val="20"/>
              </w:rPr>
              <w:t>17.12</w:t>
            </w:r>
            <w:ins w:id="77" w:author="Autor">
              <w:r w:rsidR="0010370D">
                <w:rPr>
                  <w:color w:val="000000" w:themeColor="text1"/>
                  <w:sz w:val="20"/>
                  <w:szCs w:val="20"/>
                </w:rPr>
                <w:t>*</w:t>
              </w:r>
            </w:ins>
          </w:p>
        </w:tc>
        <w:tc>
          <w:tcPr>
            <w:tcW w:w="4111" w:type="dxa"/>
            <w:gridSpan w:val="3"/>
            <w:vAlign w:val="center"/>
            <w:hideMark/>
          </w:tcPr>
          <w:p w14:paraId="3BE0E056" w14:textId="77777777" w:rsidR="007F4F64" w:rsidRPr="00F426CF" w:rsidRDefault="007F4F64" w:rsidP="002243C7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Boli preverené zmeny vo výkaze výmere vo vzťahu k rozsahu a oprávnenosti odsúhlasené RO?</w:t>
            </w:r>
          </w:p>
        </w:tc>
        <w:tc>
          <w:tcPr>
            <w:tcW w:w="567" w:type="dxa"/>
            <w:vAlign w:val="center"/>
            <w:hideMark/>
          </w:tcPr>
          <w:p w14:paraId="3D0B07F4" w14:textId="77777777" w:rsidR="007F4F64" w:rsidRPr="00F426CF" w:rsidRDefault="007F4F64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6B3CE4C5" w14:textId="77777777" w:rsidR="007F4F64" w:rsidRPr="00F426CF" w:rsidRDefault="007F4F64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center"/>
            <w:hideMark/>
          </w:tcPr>
          <w:p w14:paraId="1A213E33" w14:textId="77777777" w:rsidR="007F4F64" w:rsidRPr="00F426CF" w:rsidRDefault="007F4F64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76" w:type="dxa"/>
            <w:noWrap/>
            <w:vAlign w:val="center"/>
            <w:hideMark/>
          </w:tcPr>
          <w:p w14:paraId="085BDBE9" w14:textId="77777777" w:rsidR="007F4F64" w:rsidRPr="00F426CF" w:rsidRDefault="007F4F64" w:rsidP="008400CF">
            <w:pPr>
              <w:rPr>
                <w:color w:val="000000"/>
                <w:sz w:val="22"/>
                <w:szCs w:val="22"/>
              </w:rPr>
            </w:pPr>
            <w:r w:rsidRPr="00F426C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400CF" w:rsidRPr="00F426CF" w14:paraId="6FE393F1" w14:textId="77777777" w:rsidTr="003D14A7">
        <w:trPr>
          <w:gridAfter w:val="1"/>
          <w:wAfter w:w="8" w:type="dxa"/>
          <w:trHeight w:val="300"/>
        </w:trPr>
        <w:tc>
          <w:tcPr>
            <w:tcW w:w="8779" w:type="dxa"/>
            <w:gridSpan w:val="8"/>
            <w:shd w:val="clear" w:color="auto" w:fill="60497A"/>
            <w:vAlign w:val="center"/>
            <w:hideMark/>
          </w:tcPr>
          <w:p w14:paraId="50E803B8" w14:textId="77777777" w:rsidR="008400CF" w:rsidRPr="00F426CF" w:rsidRDefault="008400CF" w:rsidP="008400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18 - Odpisy, režijné náklady a vecné príspevky</w:t>
            </w:r>
          </w:p>
        </w:tc>
      </w:tr>
      <w:tr w:rsidR="00795E2B" w:rsidRPr="00F426CF" w14:paraId="046CD2FC" w14:textId="77777777" w:rsidTr="00795E2B">
        <w:trPr>
          <w:gridAfter w:val="1"/>
          <w:wAfter w:w="8" w:type="dxa"/>
          <w:trHeight w:val="330"/>
        </w:trPr>
        <w:tc>
          <w:tcPr>
            <w:tcW w:w="1050" w:type="dxa"/>
            <w:shd w:val="clear" w:color="auto" w:fill="60497A"/>
            <w:vAlign w:val="center"/>
            <w:hideMark/>
          </w:tcPr>
          <w:p w14:paraId="08AF6630" w14:textId="77777777" w:rsidR="008400CF" w:rsidRPr="003D14A7" w:rsidRDefault="008400CF" w:rsidP="008400CF">
            <w:pPr>
              <w:jc w:val="center"/>
              <w:rPr>
                <w:b/>
                <w:color w:val="FFFFFF"/>
                <w:sz w:val="20"/>
              </w:rPr>
            </w:pPr>
            <w:r w:rsidRPr="003D14A7">
              <w:rPr>
                <w:b/>
                <w:color w:val="FFFFFF"/>
                <w:sz w:val="20"/>
              </w:rPr>
              <w:t>P. č.</w:t>
            </w:r>
          </w:p>
        </w:tc>
        <w:tc>
          <w:tcPr>
            <w:tcW w:w="4111" w:type="dxa"/>
            <w:gridSpan w:val="3"/>
            <w:shd w:val="clear" w:color="auto" w:fill="60497A"/>
            <w:vAlign w:val="center"/>
            <w:hideMark/>
          </w:tcPr>
          <w:p w14:paraId="4BEFE6A0" w14:textId="77777777" w:rsidR="008400CF" w:rsidRPr="003D14A7" w:rsidRDefault="008400CF" w:rsidP="008400CF">
            <w:pPr>
              <w:rPr>
                <w:b/>
                <w:color w:val="FFFFFF"/>
                <w:sz w:val="20"/>
              </w:rPr>
            </w:pPr>
            <w:r w:rsidRPr="003D14A7">
              <w:rPr>
                <w:b/>
                <w:color w:val="FFFFFF"/>
                <w:sz w:val="20"/>
              </w:rPr>
              <w:t>Kontrolné otázky</w:t>
            </w:r>
          </w:p>
        </w:tc>
        <w:tc>
          <w:tcPr>
            <w:tcW w:w="567" w:type="dxa"/>
            <w:shd w:val="clear" w:color="auto" w:fill="60497A"/>
            <w:vAlign w:val="center"/>
            <w:hideMark/>
          </w:tcPr>
          <w:p w14:paraId="4D6F61E3" w14:textId="77777777" w:rsidR="008400CF" w:rsidRPr="003D14A7" w:rsidRDefault="008400CF" w:rsidP="008400CF">
            <w:pPr>
              <w:jc w:val="center"/>
              <w:rPr>
                <w:rFonts w:ascii="Arial Narrow" w:hAnsi="Arial Narrow"/>
                <w:b/>
                <w:color w:val="FFFFFF"/>
                <w:sz w:val="20"/>
              </w:rPr>
            </w:pPr>
            <w:r w:rsidRPr="003D14A7">
              <w:rPr>
                <w:rFonts w:ascii="Arial Narrow" w:hAnsi="Arial Narrow"/>
                <w:b/>
                <w:color w:val="FFFFFF"/>
                <w:sz w:val="20"/>
              </w:rPr>
              <w:t>áno</w:t>
            </w:r>
          </w:p>
        </w:tc>
        <w:tc>
          <w:tcPr>
            <w:tcW w:w="567" w:type="dxa"/>
            <w:shd w:val="clear" w:color="auto" w:fill="60497A"/>
            <w:vAlign w:val="center"/>
            <w:hideMark/>
          </w:tcPr>
          <w:p w14:paraId="450B3288" w14:textId="77777777" w:rsidR="008400CF" w:rsidRPr="003D14A7" w:rsidRDefault="008400CF" w:rsidP="008400CF">
            <w:pPr>
              <w:jc w:val="center"/>
              <w:rPr>
                <w:rFonts w:ascii="Arial Narrow" w:hAnsi="Arial Narrow"/>
                <w:b/>
                <w:color w:val="FFFFFF"/>
                <w:sz w:val="20"/>
              </w:rPr>
            </w:pPr>
            <w:r w:rsidRPr="003D14A7">
              <w:rPr>
                <w:rFonts w:ascii="Arial Narrow" w:hAnsi="Arial Narrow"/>
                <w:b/>
                <w:color w:val="FFFFFF"/>
                <w:sz w:val="20"/>
              </w:rPr>
              <w:t>nie</w:t>
            </w:r>
          </w:p>
        </w:tc>
        <w:tc>
          <w:tcPr>
            <w:tcW w:w="708" w:type="dxa"/>
            <w:shd w:val="clear" w:color="auto" w:fill="60497A"/>
            <w:vAlign w:val="center"/>
            <w:hideMark/>
          </w:tcPr>
          <w:p w14:paraId="599E68EA" w14:textId="77777777" w:rsidR="008400CF" w:rsidRPr="003D14A7" w:rsidRDefault="008400CF" w:rsidP="008400CF">
            <w:pPr>
              <w:jc w:val="center"/>
              <w:rPr>
                <w:rFonts w:ascii="Arial Narrow" w:hAnsi="Arial Narrow"/>
                <w:b/>
                <w:color w:val="FFFFFF"/>
                <w:sz w:val="20"/>
              </w:rPr>
            </w:pPr>
            <w:r w:rsidRPr="003D14A7">
              <w:rPr>
                <w:rFonts w:ascii="Arial Narrow" w:hAnsi="Arial Narrow"/>
                <w:b/>
                <w:color w:val="FFFFFF"/>
                <w:sz w:val="20"/>
              </w:rPr>
              <w:t>netýka sa</w:t>
            </w:r>
          </w:p>
        </w:tc>
        <w:tc>
          <w:tcPr>
            <w:tcW w:w="1776" w:type="dxa"/>
            <w:shd w:val="clear" w:color="auto" w:fill="60497A"/>
            <w:vAlign w:val="center"/>
            <w:hideMark/>
          </w:tcPr>
          <w:p w14:paraId="2D2BCD39" w14:textId="1E9DDD74" w:rsidR="008400CF" w:rsidRPr="00F426CF" w:rsidRDefault="008400CF" w:rsidP="00F67F37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Poznámka</w:t>
            </w:r>
            <w:r w:rsidR="006D7D48" w:rsidRP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fldChar w:fldCharType="begin"/>
            </w:r>
            <w:r w:rsidR="006D7D48" w:rsidRP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instrText xml:space="preserve"> NOTEREF _Ref65827975 \h </w:instrText>
            </w:r>
            <w:r w:rsid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instrText xml:space="preserve"> \* MERGEFORMAT </w:instrText>
            </w:r>
            <w:r w:rsidR="006D7D48" w:rsidRP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</w:r>
            <w:r w:rsidR="006D7D48" w:rsidRP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fldChar w:fldCharType="separate"/>
            </w:r>
            <w:r w:rsidR="005F1B2F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t>7</w:t>
            </w:r>
            <w:r w:rsidR="006D7D48" w:rsidRP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fldChar w:fldCharType="end"/>
            </w:r>
          </w:p>
        </w:tc>
      </w:tr>
      <w:tr w:rsidR="00121FD1" w:rsidRPr="00F426CF" w14:paraId="2CEC5FAE" w14:textId="77777777" w:rsidTr="003D14A7">
        <w:trPr>
          <w:gridAfter w:val="1"/>
          <w:wAfter w:w="8" w:type="dxa"/>
          <w:trHeight w:val="315"/>
        </w:trPr>
        <w:tc>
          <w:tcPr>
            <w:tcW w:w="1050" w:type="dxa"/>
            <w:vAlign w:val="center"/>
            <w:hideMark/>
          </w:tcPr>
          <w:p w14:paraId="50E1C1E9" w14:textId="77777777" w:rsidR="00121FD1" w:rsidRPr="00F426CF" w:rsidRDefault="00121FD1" w:rsidP="008400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18.1</w:t>
            </w:r>
          </w:p>
        </w:tc>
        <w:tc>
          <w:tcPr>
            <w:tcW w:w="4111" w:type="dxa"/>
            <w:gridSpan w:val="3"/>
            <w:vAlign w:val="center"/>
            <w:hideMark/>
          </w:tcPr>
          <w:p w14:paraId="798A8936" w14:textId="49D15F46" w:rsidR="00121FD1" w:rsidRPr="00F426CF" w:rsidRDefault="00121FD1" w:rsidP="002243C7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Doložil prijímateľ obstarávaciu cenu odpisova</w:t>
            </w:r>
            <w:r>
              <w:rPr>
                <w:color w:val="000000"/>
                <w:sz w:val="20"/>
                <w:szCs w:val="20"/>
              </w:rPr>
              <w:t>-</w:t>
            </w:r>
            <w:r w:rsidRPr="00F426CF">
              <w:rPr>
                <w:color w:val="000000"/>
                <w:sz w:val="20"/>
                <w:szCs w:val="20"/>
              </w:rPr>
              <w:t>ného majetku?</w:t>
            </w:r>
          </w:p>
        </w:tc>
        <w:tc>
          <w:tcPr>
            <w:tcW w:w="567" w:type="dxa"/>
            <w:vAlign w:val="center"/>
            <w:hideMark/>
          </w:tcPr>
          <w:p w14:paraId="52BEC2BE" w14:textId="77777777" w:rsidR="00121FD1" w:rsidRPr="00F426CF" w:rsidRDefault="00121FD1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7B41E30A" w14:textId="77777777" w:rsidR="00121FD1" w:rsidRPr="00F426CF" w:rsidRDefault="00121FD1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center"/>
            <w:hideMark/>
          </w:tcPr>
          <w:p w14:paraId="29AFE5AE" w14:textId="77777777" w:rsidR="00121FD1" w:rsidRPr="00F426CF" w:rsidRDefault="00121FD1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76" w:type="dxa"/>
            <w:vAlign w:val="center"/>
            <w:hideMark/>
          </w:tcPr>
          <w:p w14:paraId="5C0AFF2E" w14:textId="77777777" w:rsidR="00121FD1" w:rsidRPr="00F426CF" w:rsidRDefault="00121FD1" w:rsidP="008400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121FD1" w:rsidRPr="00F426CF" w14:paraId="76EAFC24" w14:textId="77777777" w:rsidTr="003D14A7">
        <w:trPr>
          <w:gridAfter w:val="1"/>
          <w:wAfter w:w="8" w:type="dxa"/>
          <w:trHeight w:val="315"/>
        </w:trPr>
        <w:tc>
          <w:tcPr>
            <w:tcW w:w="1050" w:type="dxa"/>
            <w:vAlign w:val="center"/>
            <w:hideMark/>
          </w:tcPr>
          <w:p w14:paraId="526B0DA8" w14:textId="17FDBDDC" w:rsidR="00121FD1" w:rsidRPr="003D14A7" w:rsidRDefault="00121FD1" w:rsidP="277050EB">
            <w:pPr>
              <w:jc w:val="center"/>
              <w:rPr>
                <w:color w:val="000000"/>
                <w:vertAlign w:val="superscript"/>
              </w:rPr>
            </w:pPr>
            <w:r w:rsidRPr="003D14A7">
              <w:rPr>
                <w:color w:val="000000" w:themeColor="text1"/>
                <w:sz w:val="20"/>
              </w:rPr>
              <w:t>18.2</w:t>
            </w:r>
            <w:ins w:id="78" w:author="Autor">
              <w:r w:rsidR="0010370D">
                <w:rPr>
                  <w:color w:val="000000" w:themeColor="text1"/>
                  <w:sz w:val="20"/>
                  <w:szCs w:val="20"/>
                </w:rPr>
                <w:t>*</w:t>
              </w:r>
            </w:ins>
          </w:p>
        </w:tc>
        <w:tc>
          <w:tcPr>
            <w:tcW w:w="4111" w:type="dxa"/>
            <w:gridSpan w:val="3"/>
            <w:vAlign w:val="center"/>
            <w:hideMark/>
          </w:tcPr>
          <w:p w14:paraId="63C4E650" w14:textId="77777777" w:rsidR="00121FD1" w:rsidRPr="00F426CF" w:rsidRDefault="00121FD1" w:rsidP="002243C7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Bola výška odpisov, ktoré si prijímateľ uplatňuje ako oprávnený výdavok správne vypočítaná?</w:t>
            </w:r>
          </w:p>
        </w:tc>
        <w:tc>
          <w:tcPr>
            <w:tcW w:w="567" w:type="dxa"/>
            <w:vAlign w:val="center"/>
            <w:hideMark/>
          </w:tcPr>
          <w:p w14:paraId="13C4764A" w14:textId="77777777" w:rsidR="00121FD1" w:rsidRPr="00F426CF" w:rsidRDefault="00121FD1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72FABC96" w14:textId="77777777" w:rsidR="00121FD1" w:rsidRPr="00F426CF" w:rsidRDefault="00121FD1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center"/>
            <w:hideMark/>
          </w:tcPr>
          <w:p w14:paraId="1821C02E" w14:textId="77777777" w:rsidR="00121FD1" w:rsidRPr="00F426CF" w:rsidRDefault="00121FD1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76" w:type="dxa"/>
            <w:vAlign w:val="center"/>
            <w:hideMark/>
          </w:tcPr>
          <w:p w14:paraId="61D65796" w14:textId="77777777" w:rsidR="00121FD1" w:rsidRPr="00F426CF" w:rsidRDefault="00121FD1" w:rsidP="008400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121FD1" w:rsidRPr="00F426CF" w14:paraId="4E6FCF23" w14:textId="77777777" w:rsidTr="003D14A7">
        <w:trPr>
          <w:gridAfter w:val="1"/>
          <w:wAfter w:w="8" w:type="dxa"/>
          <w:trHeight w:val="510"/>
        </w:trPr>
        <w:tc>
          <w:tcPr>
            <w:tcW w:w="1050" w:type="dxa"/>
            <w:vAlign w:val="center"/>
            <w:hideMark/>
          </w:tcPr>
          <w:p w14:paraId="5EE2716D" w14:textId="77777777" w:rsidR="00121FD1" w:rsidRPr="00F426CF" w:rsidRDefault="00121FD1" w:rsidP="008400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18.3</w:t>
            </w:r>
          </w:p>
        </w:tc>
        <w:tc>
          <w:tcPr>
            <w:tcW w:w="4111" w:type="dxa"/>
            <w:gridSpan w:val="3"/>
            <w:vAlign w:val="center"/>
            <w:hideMark/>
          </w:tcPr>
          <w:p w14:paraId="096FF2FE" w14:textId="77777777" w:rsidR="00121FD1" w:rsidRPr="00F426CF" w:rsidRDefault="00121FD1" w:rsidP="002243C7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Je uplatňovaný odpis, ktorý je vypočítaný po dobu trvania projektu s presnosťou na mesiace alebo dni?</w:t>
            </w:r>
          </w:p>
        </w:tc>
        <w:tc>
          <w:tcPr>
            <w:tcW w:w="567" w:type="dxa"/>
            <w:vAlign w:val="center"/>
            <w:hideMark/>
          </w:tcPr>
          <w:p w14:paraId="26C9C2CE" w14:textId="77777777" w:rsidR="00121FD1" w:rsidRPr="00F426CF" w:rsidRDefault="00121FD1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25432C15" w14:textId="77777777" w:rsidR="00121FD1" w:rsidRPr="00F426CF" w:rsidRDefault="00121FD1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center"/>
            <w:hideMark/>
          </w:tcPr>
          <w:p w14:paraId="1CFEF3E7" w14:textId="77777777" w:rsidR="00121FD1" w:rsidRPr="00F426CF" w:rsidRDefault="00121FD1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76" w:type="dxa"/>
            <w:vAlign w:val="center"/>
            <w:hideMark/>
          </w:tcPr>
          <w:p w14:paraId="7BDFA953" w14:textId="77777777" w:rsidR="00121FD1" w:rsidRPr="00F426CF" w:rsidRDefault="00121FD1" w:rsidP="008400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121FD1" w:rsidRPr="00F426CF" w14:paraId="365EB241" w14:textId="77777777" w:rsidTr="003D14A7">
        <w:trPr>
          <w:gridAfter w:val="1"/>
          <w:wAfter w:w="8" w:type="dxa"/>
          <w:trHeight w:val="510"/>
        </w:trPr>
        <w:tc>
          <w:tcPr>
            <w:tcW w:w="1050" w:type="dxa"/>
            <w:vAlign w:val="center"/>
            <w:hideMark/>
          </w:tcPr>
          <w:p w14:paraId="0A4C764C" w14:textId="77777777" w:rsidR="00121FD1" w:rsidRPr="00F426CF" w:rsidRDefault="00121FD1" w:rsidP="008400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18.4</w:t>
            </w:r>
          </w:p>
        </w:tc>
        <w:tc>
          <w:tcPr>
            <w:tcW w:w="4111" w:type="dxa"/>
            <w:gridSpan w:val="3"/>
            <w:vAlign w:val="center"/>
            <w:hideMark/>
          </w:tcPr>
          <w:p w14:paraId="3137EB66" w14:textId="77777777" w:rsidR="00121FD1" w:rsidRPr="00F426CF" w:rsidRDefault="00121FD1" w:rsidP="002243C7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Bol  krátený výpočet mesačného odpisu v závislosti na miere využitia majetku pre daný projekt?</w:t>
            </w:r>
          </w:p>
        </w:tc>
        <w:tc>
          <w:tcPr>
            <w:tcW w:w="567" w:type="dxa"/>
            <w:vAlign w:val="center"/>
            <w:hideMark/>
          </w:tcPr>
          <w:p w14:paraId="494E7D8C" w14:textId="77777777" w:rsidR="00121FD1" w:rsidRPr="00F426CF" w:rsidRDefault="00121FD1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6333475D" w14:textId="77777777" w:rsidR="00121FD1" w:rsidRPr="00F426CF" w:rsidRDefault="00121FD1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center"/>
            <w:hideMark/>
          </w:tcPr>
          <w:p w14:paraId="41459D04" w14:textId="77777777" w:rsidR="00121FD1" w:rsidRPr="00F426CF" w:rsidRDefault="00121FD1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76" w:type="dxa"/>
            <w:vAlign w:val="center"/>
            <w:hideMark/>
          </w:tcPr>
          <w:p w14:paraId="26A58150" w14:textId="77777777" w:rsidR="00121FD1" w:rsidRPr="00F426CF" w:rsidRDefault="00121FD1" w:rsidP="008400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CC30F8" w:rsidRPr="00F426CF" w14:paraId="08605C20" w14:textId="77777777" w:rsidTr="003D14A7">
        <w:trPr>
          <w:gridAfter w:val="1"/>
          <w:wAfter w:w="8" w:type="dxa"/>
          <w:trHeight w:val="315"/>
        </w:trPr>
        <w:tc>
          <w:tcPr>
            <w:tcW w:w="1050" w:type="dxa"/>
            <w:vAlign w:val="center"/>
            <w:hideMark/>
          </w:tcPr>
          <w:p w14:paraId="27C4B037" w14:textId="77777777" w:rsidR="00CC30F8" w:rsidRPr="00F426CF" w:rsidRDefault="00CC30F8" w:rsidP="008400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lastRenderedPageBreak/>
              <w:t>18.5</w:t>
            </w:r>
          </w:p>
        </w:tc>
        <w:tc>
          <w:tcPr>
            <w:tcW w:w="4111" w:type="dxa"/>
            <w:gridSpan w:val="3"/>
            <w:vAlign w:val="center"/>
            <w:hideMark/>
          </w:tcPr>
          <w:p w14:paraId="334D3EA7" w14:textId="77777777" w:rsidR="00CC30F8" w:rsidRPr="00F426CF" w:rsidRDefault="00CC30F8" w:rsidP="002243C7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Je odpisovaný majetok evidovaný v majetku prijímateľa?</w:t>
            </w:r>
          </w:p>
        </w:tc>
        <w:tc>
          <w:tcPr>
            <w:tcW w:w="567" w:type="dxa"/>
            <w:vAlign w:val="center"/>
            <w:hideMark/>
          </w:tcPr>
          <w:p w14:paraId="356952A7" w14:textId="77777777" w:rsidR="00CC30F8" w:rsidRPr="00F426CF" w:rsidRDefault="00CC30F8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24949D2C" w14:textId="77777777" w:rsidR="00CC30F8" w:rsidRPr="00F426CF" w:rsidRDefault="00CC30F8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center"/>
            <w:hideMark/>
          </w:tcPr>
          <w:p w14:paraId="745E65EA" w14:textId="77777777" w:rsidR="00CC30F8" w:rsidRPr="00F426CF" w:rsidRDefault="00CC30F8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76" w:type="dxa"/>
            <w:vAlign w:val="center"/>
            <w:hideMark/>
          </w:tcPr>
          <w:p w14:paraId="6478C667" w14:textId="77777777" w:rsidR="00CC30F8" w:rsidRPr="00F426CF" w:rsidRDefault="00CC30F8" w:rsidP="008400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CC30F8" w:rsidRPr="00F426CF" w14:paraId="36A3415B" w14:textId="77777777" w:rsidTr="003D14A7">
        <w:trPr>
          <w:gridAfter w:val="1"/>
          <w:wAfter w:w="8" w:type="dxa"/>
          <w:trHeight w:val="315"/>
        </w:trPr>
        <w:tc>
          <w:tcPr>
            <w:tcW w:w="1050" w:type="dxa"/>
            <w:vAlign w:val="center"/>
          </w:tcPr>
          <w:p w14:paraId="73319A33" w14:textId="77777777" w:rsidR="00CC30F8" w:rsidRPr="00F426CF" w:rsidRDefault="00CC30F8" w:rsidP="008400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18.6</w:t>
            </w:r>
          </w:p>
        </w:tc>
        <w:tc>
          <w:tcPr>
            <w:tcW w:w="4111" w:type="dxa"/>
            <w:gridSpan w:val="3"/>
            <w:vAlign w:val="center"/>
          </w:tcPr>
          <w:p w14:paraId="65BD2BE6" w14:textId="77777777" w:rsidR="00CC30F8" w:rsidRPr="00F426CF" w:rsidRDefault="00CC30F8" w:rsidP="002243C7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 prípade finančného prenájmu je zodpovedajúca časť vstupnej ceny</w:t>
            </w:r>
            <w:r>
              <w:rPr>
                <w:rStyle w:val="Odkaznapoznmkupodiarou"/>
                <w:color w:val="000000"/>
                <w:sz w:val="20"/>
                <w:szCs w:val="20"/>
              </w:rPr>
              <w:footnoteReference w:id="15"/>
            </w:r>
            <w:r>
              <w:rPr>
                <w:color w:val="000000"/>
                <w:sz w:val="20"/>
                <w:szCs w:val="20"/>
              </w:rPr>
              <w:t xml:space="preserve"> (odpisu) aj reálne uhradená?</w:t>
            </w:r>
          </w:p>
        </w:tc>
        <w:tc>
          <w:tcPr>
            <w:tcW w:w="567" w:type="dxa"/>
            <w:vAlign w:val="center"/>
          </w:tcPr>
          <w:p w14:paraId="254A03BA" w14:textId="77777777" w:rsidR="00CC30F8" w:rsidRPr="00F426CF" w:rsidRDefault="00CC30F8" w:rsidP="008400C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237DC300" w14:textId="77777777" w:rsidR="00CC30F8" w:rsidRPr="00F426CF" w:rsidRDefault="00CC30F8" w:rsidP="008400C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14:paraId="2AAE94F8" w14:textId="77777777" w:rsidR="00CC30F8" w:rsidRPr="00F426CF" w:rsidRDefault="00CC30F8" w:rsidP="008400C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76" w:type="dxa"/>
            <w:vAlign w:val="center"/>
          </w:tcPr>
          <w:p w14:paraId="0695A9E4" w14:textId="77777777" w:rsidR="00CC30F8" w:rsidRPr="00F426CF" w:rsidRDefault="00CC30F8" w:rsidP="008400CF">
            <w:pPr>
              <w:jc w:val="both"/>
              <w:rPr>
                <w:b/>
                <w:bCs/>
                <w:color w:val="000000"/>
              </w:rPr>
            </w:pPr>
          </w:p>
        </w:tc>
      </w:tr>
      <w:tr w:rsidR="00CC30F8" w:rsidRPr="00F426CF" w14:paraId="3C8234CE" w14:textId="77777777" w:rsidTr="003D14A7">
        <w:trPr>
          <w:gridAfter w:val="1"/>
          <w:wAfter w:w="8" w:type="dxa"/>
          <w:trHeight w:val="510"/>
        </w:trPr>
        <w:tc>
          <w:tcPr>
            <w:tcW w:w="1050" w:type="dxa"/>
            <w:vAlign w:val="center"/>
            <w:hideMark/>
          </w:tcPr>
          <w:p w14:paraId="1E336399" w14:textId="77777777" w:rsidR="00CC30F8" w:rsidRPr="00F426CF" w:rsidRDefault="00CC30F8" w:rsidP="008400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18.7</w:t>
            </w:r>
          </w:p>
        </w:tc>
        <w:tc>
          <w:tcPr>
            <w:tcW w:w="4111" w:type="dxa"/>
            <w:gridSpan w:val="3"/>
            <w:vAlign w:val="center"/>
            <w:hideMark/>
          </w:tcPr>
          <w:p w14:paraId="4EC039F5" w14:textId="0040E4EA" w:rsidR="00CC30F8" w:rsidRPr="00F426CF" w:rsidRDefault="00CC30F8" w:rsidP="002243C7">
            <w:pPr>
              <w:jc w:val="both"/>
              <w:rPr>
                <w:color w:val="000000"/>
                <w:sz w:val="20"/>
                <w:szCs w:val="20"/>
              </w:rPr>
            </w:pPr>
            <w:r w:rsidRPr="00F00D53">
              <w:rPr>
                <w:color w:val="000000"/>
                <w:sz w:val="20"/>
                <w:szCs w:val="20"/>
              </w:rPr>
              <w:t>Predložil prijímateľ denník, resp. hlavnú knihu alebo peňažný denník - účtovné prípady týkajúce sa zaúčtova</w:t>
            </w:r>
            <w:r w:rsidRPr="0084363A">
              <w:rPr>
                <w:color w:val="000000"/>
                <w:sz w:val="20"/>
                <w:szCs w:val="20"/>
              </w:rPr>
              <w:t>nia majetku v evidencii prijímateľa a úhrady majetku?</w:t>
            </w:r>
          </w:p>
        </w:tc>
        <w:tc>
          <w:tcPr>
            <w:tcW w:w="567" w:type="dxa"/>
            <w:vAlign w:val="center"/>
            <w:hideMark/>
          </w:tcPr>
          <w:p w14:paraId="3F7C56DA" w14:textId="77777777" w:rsidR="00CC30F8" w:rsidRPr="00F426CF" w:rsidRDefault="00CC30F8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201CC3C9" w14:textId="77777777" w:rsidR="00CC30F8" w:rsidRPr="00F426CF" w:rsidRDefault="00CC30F8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center"/>
            <w:hideMark/>
          </w:tcPr>
          <w:p w14:paraId="0A8FC0A7" w14:textId="77777777" w:rsidR="00CC30F8" w:rsidRPr="00F426CF" w:rsidRDefault="00CC30F8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76" w:type="dxa"/>
            <w:vAlign w:val="center"/>
            <w:hideMark/>
          </w:tcPr>
          <w:p w14:paraId="47DE76D9" w14:textId="77777777" w:rsidR="00CC30F8" w:rsidRPr="00F426CF" w:rsidRDefault="00CC30F8" w:rsidP="008400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9C05FF" w:rsidRPr="00F426CF" w14:paraId="7677225E" w14:textId="77777777" w:rsidTr="003D14A7">
        <w:trPr>
          <w:gridAfter w:val="1"/>
          <w:wAfter w:w="8" w:type="dxa"/>
          <w:trHeight w:val="315"/>
        </w:trPr>
        <w:tc>
          <w:tcPr>
            <w:tcW w:w="1050" w:type="dxa"/>
            <w:vAlign w:val="center"/>
            <w:hideMark/>
          </w:tcPr>
          <w:p w14:paraId="35DB79D1" w14:textId="77777777" w:rsidR="009C05FF" w:rsidRPr="00F426CF" w:rsidRDefault="009C05FF" w:rsidP="009C05F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18.8</w:t>
            </w:r>
          </w:p>
        </w:tc>
        <w:tc>
          <w:tcPr>
            <w:tcW w:w="4111" w:type="dxa"/>
            <w:gridSpan w:val="3"/>
            <w:vAlign w:val="center"/>
            <w:hideMark/>
          </w:tcPr>
          <w:p w14:paraId="6453BD66" w14:textId="549A885F" w:rsidR="009C05FF" w:rsidRPr="00F426CF" w:rsidRDefault="009C05FF" w:rsidP="009C05FF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stanovenú metódu odpiso</w:t>
            </w:r>
            <w:r>
              <w:rPr>
                <w:color w:val="000000"/>
                <w:sz w:val="20"/>
                <w:szCs w:val="20"/>
              </w:rPr>
              <w:t>-</w:t>
            </w:r>
            <w:r w:rsidRPr="00F426CF">
              <w:rPr>
                <w:color w:val="000000"/>
                <w:sz w:val="20"/>
                <w:szCs w:val="20"/>
              </w:rPr>
              <w:t>vania (odpisový plán)?</w:t>
            </w:r>
          </w:p>
        </w:tc>
        <w:tc>
          <w:tcPr>
            <w:tcW w:w="567" w:type="dxa"/>
            <w:vAlign w:val="center"/>
            <w:hideMark/>
          </w:tcPr>
          <w:p w14:paraId="7B95E5AA" w14:textId="77777777" w:rsidR="009C05FF" w:rsidRPr="00F426CF" w:rsidRDefault="009C05FF" w:rsidP="009C05F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4098B560" w14:textId="77777777" w:rsidR="009C05FF" w:rsidRPr="00F426CF" w:rsidRDefault="009C05FF" w:rsidP="009C05F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center"/>
            <w:hideMark/>
          </w:tcPr>
          <w:p w14:paraId="3D72FF37" w14:textId="77777777" w:rsidR="009C05FF" w:rsidRPr="00F426CF" w:rsidRDefault="009C05FF" w:rsidP="009C05F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76" w:type="dxa"/>
            <w:vAlign w:val="center"/>
            <w:hideMark/>
          </w:tcPr>
          <w:p w14:paraId="7FB5A490" w14:textId="77777777" w:rsidR="009C05FF" w:rsidRPr="00F426CF" w:rsidRDefault="009C05FF" w:rsidP="009C05F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9C05FF" w:rsidRPr="00F426CF" w14:paraId="75ACDBAC" w14:textId="77777777" w:rsidTr="003D14A7">
        <w:trPr>
          <w:gridAfter w:val="1"/>
          <w:wAfter w:w="8" w:type="dxa"/>
          <w:trHeight w:val="315"/>
        </w:trPr>
        <w:tc>
          <w:tcPr>
            <w:tcW w:w="1050" w:type="dxa"/>
            <w:vAlign w:val="center"/>
            <w:hideMark/>
          </w:tcPr>
          <w:p w14:paraId="4354B219" w14:textId="77777777" w:rsidR="009C05FF" w:rsidRPr="00F426CF" w:rsidRDefault="009C05FF" w:rsidP="009C05F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18.9</w:t>
            </w:r>
          </w:p>
        </w:tc>
        <w:tc>
          <w:tcPr>
            <w:tcW w:w="4111" w:type="dxa"/>
            <w:gridSpan w:val="3"/>
            <w:vAlign w:val="center"/>
            <w:hideMark/>
          </w:tcPr>
          <w:p w14:paraId="4E3DC56D" w14:textId="476E9A86" w:rsidR="009C05FF" w:rsidRPr="00F426CF" w:rsidRDefault="009C05FF" w:rsidP="009C05FF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výpočet výšky oprávnených odpisov</w:t>
            </w:r>
            <w:r>
              <w:rPr>
                <w:color w:val="000000"/>
                <w:sz w:val="20"/>
                <w:szCs w:val="20"/>
              </w:rPr>
              <w:t xml:space="preserve"> (ak je to relevantné)</w:t>
            </w:r>
            <w:r w:rsidRPr="00F426CF">
              <w:rPr>
                <w:color w:val="000000"/>
                <w:sz w:val="20"/>
                <w:szCs w:val="20"/>
              </w:rPr>
              <w:t>?</w:t>
            </w:r>
          </w:p>
        </w:tc>
        <w:tc>
          <w:tcPr>
            <w:tcW w:w="567" w:type="dxa"/>
            <w:vAlign w:val="center"/>
            <w:hideMark/>
          </w:tcPr>
          <w:p w14:paraId="32CBBF50" w14:textId="77777777" w:rsidR="009C05FF" w:rsidRPr="00F426CF" w:rsidRDefault="009C05FF" w:rsidP="009C05F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4D773C4C" w14:textId="77777777" w:rsidR="009C05FF" w:rsidRPr="00F426CF" w:rsidRDefault="009C05FF" w:rsidP="009C05F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center"/>
            <w:hideMark/>
          </w:tcPr>
          <w:p w14:paraId="72512073" w14:textId="77777777" w:rsidR="009C05FF" w:rsidRPr="00F426CF" w:rsidRDefault="009C05FF" w:rsidP="009C05F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76" w:type="dxa"/>
            <w:vAlign w:val="center"/>
            <w:hideMark/>
          </w:tcPr>
          <w:p w14:paraId="2D56CABF" w14:textId="77777777" w:rsidR="009C05FF" w:rsidRPr="00F426CF" w:rsidRDefault="009C05FF" w:rsidP="009C05F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9C05FF" w:rsidRPr="00F426CF" w14:paraId="02231CB5" w14:textId="77777777" w:rsidTr="003D14A7">
        <w:trPr>
          <w:gridAfter w:val="1"/>
          <w:wAfter w:w="8" w:type="dxa"/>
          <w:trHeight w:val="300"/>
        </w:trPr>
        <w:tc>
          <w:tcPr>
            <w:tcW w:w="1050" w:type="dxa"/>
            <w:vAlign w:val="center"/>
            <w:hideMark/>
          </w:tcPr>
          <w:p w14:paraId="61A803AF" w14:textId="77777777" w:rsidR="009C05FF" w:rsidRPr="00F426CF" w:rsidRDefault="009C05FF" w:rsidP="009C05F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18.10</w:t>
            </w:r>
          </w:p>
        </w:tc>
        <w:tc>
          <w:tcPr>
            <w:tcW w:w="4111" w:type="dxa"/>
            <w:gridSpan w:val="3"/>
            <w:vAlign w:val="center"/>
            <w:hideMark/>
          </w:tcPr>
          <w:p w14:paraId="2052FAC2" w14:textId="77777777" w:rsidR="009C05FF" w:rsidRPr="00F426CF" w:rsidRDefault="009C05FF" w:rsidP="009C05FF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čestné vyhlásenie o finančných zdrojoch odpisovaného majetku?</w:t>
            </w:r>
          </w:p>
        </w:tc>
        <w:tc>
          <w:tcPr>
            <w:tcW w:w="567" w:type="dxa"/>
            <w:vAlign w:val="center"/>
            <w:hideMark/>
          </w:tcPr>
          <w:p w14:paraId="2A6AB4F4" w14:textId="77777777" w:rsidR="009C05FF" w:rsidRPr="00F426CF" w:rsidRDefault="009C05FF" w:rsidP="009C05F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5AACAB43" w14:textId="77777777" w:rsidR="009C05FF" w:rsidRPr="00F426CF" w:rsidRDefault="009C05FF" w:rsidP="009C05F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center"/>
            <w:hideMark/>
          </w:tcPr>
          <w:p w14:paraId="2D331324" w14:textId="77777777" w:rsidR="009C05FF" w:rsidRPr="00F426CF" w:rsidRDefault="009C05FF" w:rsidP="009C05F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76" w:type="dxa"/>
            <w:vAlign w:val="center"/>
            <w:hideMark/>
          </w:tcPr>
          <w:p w14:paraId="1B7211D7" w14:textId="77777777" w:rsidR="009C05FF" w:rsidRPr="00F426CF" w:rsidRDefault="009C05FF" w:rsidP="009C05F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9C05FF" w:rsidRPr="00F426CF" w14:paraId="162799C2" w14:textId="77777777" w:rsidTr="003D14A7">
        <w:trPr>
          <w:gridAfter w:val="1"/>
          <w:wAfter w:w="8" w:type="dxa"/>
          <w:trHeight w:val="510"/>
        </w:trPr>
        <w:tc>
          <w:tcPr>
            <w:tcW w:w="1050" w:type="dxa"/>
            <w:vAlign w:val="center"/>
            <w:hideMark/>
          </w:tcPr>
          <w:p w14:paraId="5A9065AE" w14:textId="77777777" w:rsidR="009C05FF" w:rsidRPr="00F426CF" w:rsidRDefault="009C05FF" w:rsidP="009C05F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18.11</w:t>
            </w:r>
          </w:p>
        </w:tc>
        <w:tc>
          <w:tcPr>
            <w:tcW w:w="4111" w:type="dxa"/>
            <w:gridSpan w:val="3"/>
            <w:vAlign w:val="center"/>
            <w:hideMark/>
          </w:tcPr>
          <w:p w14:paraId="5DD49AD9" w14:textId="77777777" w:rsidR="009C05FF" w:rsidRPr="00F426CF" w:rsidRDefault="009C05FF" w:rsidP="009C05FF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spôsob výpočtu oprávnenej výšky výdavku (nájomné, elektrická energia, voda, plyn, teplo a iné)?</w:t>
            </w:r>
          </w:p>
        </w:tc>
        <w:tc>
          <w:tcPr>
            <w:tcW w:w="567" w:type="dxa"/>
            <w:vAlign w:val="center"/>
            <w:hideMark/>
          </w:tcPr>
          <w:p w14:paraId="404570AA" w14:textId="77777777" w:rsidR="009C05FF" w:rsidRPr="00F426CF" w:rsidRDefault="009C05FF" w:rsidP="009C05F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430010EF" w14:textId="77777777" w:rsidR="009C05FF" w:rsidRPr="00F426CF" w:rsidRDefault="009C05FF" w:rsidP="009C05F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center"/>
            <w:hideMark/>
          </w:tcPr>
          <w:p w14:paraId="74967F3B" w14:textId="77777777" w:rsidR="009C05FF" w:rsidRPr="00F426CF" w:rsidRDefault="009C05FF" w:rsidP="009C05F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76" w:type="dxa"/>
            <w:vAlign w:val="center"/>
            <w:hideMark/>
          </w:tcPr>
          <w:p w14:paraId="4C9BF58A" w14:textId="77777777" w:rsidR="009C05FF" w:rsidRPr="00F426CF" w:rsidRDefault="009C05FF" w:rsidP="009C05F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9C05FF" w:rsidRPr="00F426CF" w14:paraId="69AA8F9B" w14:textId="77777777" w:rsidTr="003D14A7">
        <w:trPr>
          <w:gridAfter w:val="1"/>
          <w:wAfter w:w="8" w:type="dxa"/>
          <w:trHeight w:val="765"/>
        </w:trPr>
        <w:tc>
          <w:tcPr>
            <w:tcW w:w="1050" w:type="dxa"/>
            <w:vAlign w:val="center"/>
            <w:hideMark/>
          </w:tcPr>
          <w:p w14:paraId="59703889" w14:textId="77777777" w:rsidR="009C05FF" w:rsidRPr="00F426CF" w:rsidRDefault="009C05FF" w:rsidP="009C05F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18.12</w:t>
            </w:r>
          </w:p>
        </w:tc>
        <w:tc>
          <w:tcPr>
            <w:tcW w:w="4111" w:type="dxa"/>
            <w:gridSpan w:val="3"/>
            <w:vAlign w:val="center"/>
            <w:hideMark/>
          </w:tcPr>
          <w:p w14:paraId="776294E2" w14:textId="77777777" w:rsidR="009C05FF" w:rsidRPr="00F426CF" w:rsidRDefault="009C05FF" w:rsidP="009C05FF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dodací list, resp. preberací protokol vrátane podpisu osoby prijímateľa potvrdzujúci prevzatie a dátum prevzatia (v prípade režijných výdavkov - spotrebný tovar, prevádzkový materiál a nájomné (stroje, prístroje))?</w:t>
            </w:r>
          </w:p>
        </w:tc>
        <w:tc>
          <w:tcPr>
            <w:tcW w:w="567" w:type="dxa"/>
            <w:vAlign w:val="center"/>
            <w:hideMark/>
          </w:tcPr>
          <w:p w14:paraId="1BF69DE3" w14:textId="77777777" w:rsidR="009C05FF" w:rsidRPr="00F426CF" w:rsidRDefault="009C05FF" w:rsidP="009C05F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5F13C3A3" w14:textId="77777777" w:rsidR="009C05FF" w:rsidRPr="00F426CF" w:rsidRDefault="009C05FF" w:rsidP="009C05F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center"/>
            <w:hideMark/>
          </w:tcPr>
          <w:p w14:paraId="14452A92" w14:textId="77777777" w:rsidR="009C05FF" w:rsidRPr="00F426CF" w:rsidRDefault="009C05FF" w:rsidP="009C05F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76" w:type="dxa"/>
            <w:vAlign w:val="center"/>
            <w:hideMark/>
          </w:tcPr>
          <w:p w14:paraId="3C7EDB29" w14:textId="77777777" w:rsidR="009C05FF" w:rsidRPr="00F426CF" w:rsidRDefault="009C05FF" w:rsidP="009C05F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9C05FF" w:rsidRPr="00F426CF" w14:paraId="7532B4E7" w14:textId="77777777" w:rsidTr="003D14A7">
        <w:trPr>
          <w:gridAfter w:val="1"/>
          <w:wAfter w:w="8" w:type="dxa"/>
          <w:trHeight w:val="510"/>
        </w:trPr>
        <w:tc>
          <w:tcPr>
            <w:tcW w:w="1050" w:type="dxa"/>
            <w:vAlign w:val="center"/>
            <w:hideMark/>
          </w:tcPr>
          <w:p w14:paraId="17D4415E" w14:textId="77777777" w:rsidR="009C05FF" w:rsidRPr="00F426CF" w:rsidRDefault="009C05FF" w:rsidP="009C05F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18.13</w:t>
            </w:r>
          </w:p>
        </w:tc>
        <w:tc>
          <w:tcPr>
            <w:tcW w:w="4111" w:type="dxa"/>
            <w:gridSpan w:val="3"/>
            <w:vAlign w:val="center"/>
            <w:hideMark/>
          </w:tcPr>
          <w:p w14:paraId="6785F8BF" w14:textId="77777777" w:rsidR="009C05FF" w:rsidRPr="00F426CF" w:rsidRDefault="009C05FF" w:rsidP="009C05FF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podací lístok alebo výpis z podacieho hárku s adresami (napr. pri poštových poplatkoch)?</w:t>
            </w:r>
          </w:p>
        </w:tc>
        <w:tc>
          <w:tcPr>
            <w:tcW w:w="567" w:type="dxa"/>
            <w:vAlign w:val="center"/>
            <w:hideMark/>
          </w:tcPr>
          <w:p w14:paraId="19A4B558" w14:textId="77777777" w:rsidR="009C05FF" w:rsidRPr="00F426CF" w:rsidRDefault="009C05FF" w:rsidP="009C05F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5ECDB168" w14:textId="77777777" w:rsidR="009C05FF" w:rsidRPr="00F426CF" w:rsidRDefault="009C05FF" w:rsidP="009C05F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center"/>
            <w:hideMark/>
          </w:tcPr>
          <w:p w14:paraId="141BC4B7" w14:textId="77777777" w:rsidR="009C05FF" w:rsidRPr="00F426CF" w:rsidRDefault="009C05FF" w:rsidP="009C05F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76" w:type="dxa"/>
            <w:noWrap/>
            <w:vAlign w:val="center"/>
            <w:hideMark/>
          </w:tcPr>
          <w:p w14:paraId="08566378" w14:textId="77777777" w:rsidR="009C05FF" w:rsidRPr="00F426CF" w:rsidRDefault="009C05FF" w:rsidP="009C05FF">
            <w:pPr>
              <w:rPr>
                <w:color w:val="000000"/>
                <w:sz w:val="22"/>
                <w:szCs w:val="22"/>
              </w:rPr>
            </w:pPr>
            <w:r w:rsidRPr="00F426C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9C05FF" w:rsidRPr="00F426CF" w14:paraId="7FBD838C" w14:textId="77777777" w:rsidTr="003D14A7">
        <w:trPr>
          <w:gridAfter w:val="1"/>
          <w:wAfter w:w="8" w:type="dxa"/>
          <w:trHeight w:val="510"/>
        </w:trPr>
        <w:tc>
          <w:tcPr>
            <w:tcW w:w="1050" w:type="dxa"/>
            <w:vAlign w:val="center"/>
            <w:hideMark/>
          </w:tcPr>
          <w:p w14:paraId="6D105892" w14:textId="77777777" w:rsidR="009C05FF" w:rsidRPr="00F426CF" w:rsidRDefault="009C05FF" w:rsidP="009C05F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18.14</w:t>
            </w:r>
          </w:p>
        </w:tc>
        <w:tc>
          <w:tcPr>
            <w:tcW w:w="4111" w:type="dxa"/>
            <w:gridSpan w:val="3"/>
            <w:vAlign w:val="center"/>
            <w:hideMark/>
          </w:tcPr>
          <w:p w14:paraId="4B18215C" w14:textId="771F3AAD" w:rsidR="009C05FF" w:rsidRPr="00F426CF" w:rsidRDefault="009C05FF" w:rsidP="009C05FF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Overil RO</w:t>
            </w:r>
            <w:r w:rsidRPr="00F426CF">
              <w:rPr>
                <w:color w:val="000000"/>
                <w:sz w:val="20"/>
                <w:szCs w:val="20"/>
              </w:rPr>
              <w:t xml:space="preserve"> vlastnícky vzťah</w:t>
            </w:r>
            <w:r>
              <w:rPr>
                <w:color w:val="000000"/>
                <w:sz w:val="20"/>
                <w:szCs w:val="20"/>
              </w:rPr>
              <w:t xml:space="preserve"> prijímateľa</w:t>
            </w:r>
            <w:r w:rsidRPr="00F426CF">
              <w:rPr>
                <w:color w:val="000000"/>
                <w:sz w:val="20"/>
                <w:szCs w:val="20"/>
              </w:rPr>
              <w:t xml:space="preserve"> k nehnuteľnosti </w:t>
            </w:r>
            <w:r>
              <w:rPr>
                <w:color w:val="000000"/>
                <w:sz w:val="20"/>
                <w:szCs w:val="20"/>
              </w:rPr>
              <w:t xml:space="preserve">v katastri nehnuteľnosti </w:t>
            </w:r>
            <w:r w:rsidRPr="00F426CF">
              <w:rPr>
                <w:color w:val="000000"/>
                <w:sz w:val="20"/>
                <w:szCs w:val="20"/>
              </w:rPr>
              <w:t xml:space="preserve"> (týka sa vecných príspevkov)?</w:t>
            </w:r>
          </w:p>
        </w:tc>
        <w:tc>
          <w:tcPr>
            <w:tcW w:w="567" w:type="dxa"/>
            <w:vAlign w:val="center"/>
            <w:hideMark/>
          </w:tcPr>
          <w:p w14:paraId="77C49219" w14:textId="77777777" w:rsidR="009C05FF" w:rsidRPr="00F426CF" w:rsidRDefault="009C05FF" w:rsidP="009C05F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4B25B474" w14:textId="77777777" w:rsidR="009C05FF" w:rsidRPr="00F426CF" w:rsidRDefault="009C05FF" w:rsidP="009C05F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center"/>
            <w:hideMark/>
          </w:tcPr>
          <w:p w14:paraId="0088AB39" w14:textId="77777777" w:rsidR="009C05FF" w:rsidRPr="00F426CF" w:rsidRDefault="009C05FF" w:rsidP="009C05F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76" w:type="dxa"/>
            <w:noWrap/>
            <w:vAlign w:val="center"/>
            <w:hideMark/>
          </w:tcPr>
          <w:p w14:paraId="161D5E76" w14:textId="77777777" w:rsidR="009C05FF" w:rsidRPr="00F426CF" w:rsidRDefault="009C05FF" w:rsidP="009C05FF">
            <w:pPr>
              <w:rPr>
                <w:color w:val="000000"/>
                <w:sz w:val="22"/>
                <w:szCs w:val="22"/>
              </w:rPr>
            </w:pPr>
            <w:r w:rsidRPr="00F426C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9C05FF" w:rsidRPr="00F426CF" w14:paraId="42CE6286" w14:textId="77777777" w:rsidTr="003D14A7">
        <w:trPr>
          <w:gridAfter w:val="1"/>
          <w:wAfter w:w="8" w:type="dxa"/>
          <w:trHeight w:val="765"/>
        </w:trPr>
        <w:tc>
          <w:tcPr>
            <w:tcW w:w="1050" w:type="dxa"/>
            <w:vAlign w:val="center"/>
            <w:hideMark/>
          </w:tcPr>
          <w:p w14:paraId="0212534F" w14:textId="77777777" w:rsidR="009C05FF" w:rsidRPr="00F426CF" w:rsidRDefault="009C05FF" w:rsidP="009C05F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18.15</w:t>
            </w:r>
          </w:p>
        </w:tc>
        <w:tc>
          <w:tcPr>
            <w:tcW w:w="4111" w:type="dxa"/>
            <w:gridSpan w:val="3"/>
            <w:vAlign w:val="center"/>
            <w:hideMark/>
          </w:tcPr>
          <w:p w14:paraId="71145526" w14:textId="77777777" w:rsidR="009C05FF" w:rsidRPr="00F426CF" w:rsidRDefault="009C05FF" w:rsidP="009C05FF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Doložil prijímateľ ocenenie nehnuteľnosti prostredníctvom znaleckého posudku vyhotoveného znalcom podľa zákona o znalcoch, tlmočníkoch a prekladateľoch (týka sa vecných príspevkov)?</w:t>
            </w:r>
          </w:p>
        </w:tc>
        <w:tc>
          <w:tcPr>
            <w:tcW w:w="567" w:type="dxa"/>
            <w:vAlign w:val="center"/>
            <w:hideMark/>
          </w:tcPr>
          <w:p w14:paraId="3413867F" w14:textId="77777777" w:rsidR="009C05FF" w:rsidRPr="00F426CF" w:rsidRDefault="009C05FF" w:rsidP="009C05F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6C1B7AFE" w14:textId="77777777" w:rsidR="009C05FF" w:rsidRPr="00F426CF" w:rsidRDefault="009C05FF" w:rsidP="009C05F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center"/>
            <w:hideMark/>
          </w:tcPr>
          <w:p w14:paraId="754A5FB3" w14:textId="77777777" w:rsidR="009C05FF" w:rsidRPr="00F426CF" w:rsidRDefault="009C05FF" w:rsidP="009C05F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76" w:type="dxa"/>
            <w:noWrap/>
            <w:vAlign w:val="center"/>
            <w:hideMark/>
          </w:tcPr>
          <w:p w14:paraId="414658ED" w14:textId="77777777" w:rsidR="009C05FF" w:rsidRPr="00F426CF" w:rsidRDefault="009C05FF" w:rsidP="009C05FF">
            <w:pPr>
              <w:rPr>
                <w:color w:val="000000"/>
                <w:sz w:val="22"/>
                <w:szCs w:val="22"/>
              </w:rPr>
            </w:pPr>
            <w:r w:rsidRPr="00F426C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9C05FF" w:rsidRPr="00F426CF" w14:paraId="202FF36D" w14:textId="77777777" w:rsidTr="003D14A7">
        <w:trPr>
          <w:gridAfter w:val="1"/>
          <w:wAfter w:w="8" w:type="dxa"/>
          <w:trHeight w:val="510"/>
        </w:trPr>
        <w:tc>
          <w:tcPr>
            <w:tcW w:w="1050" w:type="dxa"/>
            <w:vAlign w:val="center"/>
            <w:hideMark/>
          </w:tcPr>
          <w:p w14:paraId="7EA3E1F6" w14:textId="77777777" w:rsidR="009C05FF" w:rsidRPr="00F426CF" w:rsidRDefault="009C05FF" w:rsidP="009C05F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18.16</w:t>
            </w:r>
          </w:p>
        </w:tc>
        <w:tc>
          <w:tcPr>
            <w:tcW w:w="4111" w:type="dxa"/>
            <w:gridSpan w:val="3"/>
            <w:vAlign w:val="center"/>
            <w:hideMark/>
          </w:tcPr>
          <w:p w14:paraId="4B8DB3F1" w14:textId="77777777" w:rsidR="009C05FF" w:rsidRPr="00F426CF" w:rsidRDefault="009C05FF" w:rsidP="009C05FF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Doložil prijímateľ vlastníctvo iného majetku (ako nehnuteľností, ktoré sa evidujú v katastri nehnuteľností) napr. inventárnou/skladovou kartou majetku (týka sa vecných príspevkov)?</w:t>
            </w:r>
          </w:p>
        </w:tc>
        <w:tc>
          <w:tcPr>
            <w:tcW w:w="567" w:type="dxa"/>
            <w:vAlign w:val="center"/>
            <w:hideMark/>
          </w:tcPr>
          <w:p w14:paraId="163D0B5C" w14:textId="77777777" w:rsidR="009C05FF" w:rsidRPr="00F426CF" w:rsidRDefault="009C05FF" w:rsidP="009C05F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3EE974A1" w14:textId="77777777" w:rsidR="009C05FF" w:rsidRPr="00F426CF" w:rsidRDefault="009C05FF" w:rsidP="009C05F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center"/>
            <w:hideMark/>
          </w:tcPr>
          <w:p w14:paraId="1D2C24C6" w14:textId="77777777" w:rsidR="009C05FF" w:rsidRPr="00F426CF" w:rsidRDefault="009C05FF" w:rsidP="009C05F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76" w:type="dxa"/>
            <w:noWrap/>
            <w:vAlign w:val="center"/>
            <w:hideMark/>
          </w:tcPr>
          <w:p w14:paraId="418B8311" w14:textId="77777777" w:rsidR="009C05FF" w:rsidRPr="00F426CF" w:rsidRDefault="009C05FF" w:rsidP="009C05FF">
            <w:pPr>
              <w:rPr>
                <w:color w:val="000000"/>
                <w:sz w:val="22"/>
                <w:szCs w:val="22"/>
              </w:rPr>
            </w:pPr>
            <w:r w:rsidRPr="00F426C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9C05FF" w:rsidRPr="00F426CF" w14:paraId="6B1DB493" w14:textId="77777777" w:rsidTr="003D14A7">
        <w:trPr>
          <w:gridAfter w:val="1"/>
          <w:wAfter w:w="8" w:type="dxa"/>
          <w:trHeight w:val="440"/>
        </w:trPr>
        <w:tc>
          <w:tcPr>
            <w:tcW w:w="1050" w:type="dxa"/>
            <w:vAlign w:val="center"/>
            <w:hideMark/>
          </w:tcPr>
          <w:p w14:paraId="5D967D36" w14:textId="77777777" w:rsidR="009C05FF" w:rsidRPr="00F426CF" w:rsidRDefault="009C05FF" w:rsidP="009C05F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18.17</w:t>
            </w:r>
          </w:p>
        </w:tc>
        <w:tc>
          <w:tcPr>
            <w:tcW w:w="4111" w:type="dxa"/>
            <w:gridSpan w:val="3"/>
            <w:vAlign w:val="center"/>
            <w:hideMark/>
          </w:tcPr>
          <w:p w14:paraId="40153703" w14:textId="77777777" w:rsidR="009C05FF" w:rsidRPr="00F426CF" w:rsidRDefault="009C05FF" w:rsidP="009C05FF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kópiu písomného dokladu (čestné vyhlásenie, zmluva), ktorý preukáže vykonanie dobrovoľnej práce/výskumnej činnosti/odbornej činnosti vloženej do projektu (týka sa vecných príspevkov)?</w:t>
            </w:r>
          </w:p>
        </w:tc>
        <w:tc>
          <w:tcPr>
            <w:tcW w:w="567" w:type="dxa"/>
            <w:vAlign w:val="center"/>
            <w:hideMark/>
          </w:tcPr>
          <w:p w14:paraId="08EC32BA" w14:textId="77777777" w:rsidR="009C05FF" w:rsidRPr="00F426CF" w:rsidRDefault="009C05FF" w:rsidP="009C05F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6862CBBB" w14:textId="77777777" w:rsidR="009C05FF" w:rsidRPr="00F426CF" w:rsidRDefault="009C05FF" w:rsidP="009C05F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center"/>
            <w:hideMark/>
          </w:tcPr>
          <w:p w14:paraId="312EADAF" w14:textId="77777777" w:rsidR="009C05FF" w:rsidRPr="00F426CF" w:rsidRDefault="009C05FF" w:rsidP="009C05F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76" w:type="dxa"/>
            <w:noWrap/>
            <w:vAlign w:val="center"/>
            <w:hideMark/>
          </w:tcPr>
          <w:p w14:paraId="66C9E9DD" w14:textId="77777777" w:rsidR="009C05FF" w:rsidRPr="00F426CF" w:rsidRDefault="009C05FF" w:rsidP="009C05FF">
            <w:pPr>
              <w:rPr>
                <w:color w:val="000000"/>
                <w:sz w:val="22"/>
                <w:szCs w:val="22"/>
              </w:rPr>
            </w:pPr>
            <w:r w:rsidRPr="00F426C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9C05FF" w:rsidRPr="00F426CF" w14:paraId="0F58C872" w14:textId="77777777" w:rsidTr="003D14A7">
        <w:trPr>
          <w:gridAfter w:val="1"/>
          <w:wAfter w:w="8" w:type="dxa"/>
          <w:trHeight w:val="765"/>
        </w:trPr>
        <w:tc>
          <w:tcPr>
            <w:tcW w:w="1050" w:type="dxa"/>
            <w:vAlign w:val="center"/>
            <w:hideMark/>
          </w:tcPr>
          <w:p w14:paraId="09E2418D" w14:textId="77777777" w:rsidR="009C05FF" w:rsidRPr="00F426CF" w:rsidRDefault="009C05FF" w:rsidP="009C05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18.18</w:t>
            </w:r>
          </w:p>
        </w:tc>
        <w:tc>
          <w:tcPr>
            <w:tcW w:w="4111" w:type="dxa"/>
            <w:gridSpan w:val="3"/>
            <w:vAlign w:val="center"/>
            <w:hideMark/>
          </w:tcPr>
          <w:p w14:paraId="7C0D02D9" w14:textId="77777777" w:rsidR="009C05FF" w:rsidRPr="00F426CF" w:rsidRDefault="009C05FF" w:rsidP="009C05FF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pracovný výkaz projektového pracovníka preukazujúci počet hodín skutočne strávených realizáciou projektu a relevantné výstupy z činnosti (týka sa vecných príspevkov - poskytnutie neplatenej dobrovoľnej práce alebo výskumnej a odbornej činnosti)?</w:t>
            </w:r>
          </w:p>
        </w:tc>
        <w:tc>
          <w:tcPr>
            <w:tcW w:w="567" w:type="dxa"/>
            <w:vAlign w:val="center"/>
            <w:hideMark/>
          </w:tcPr>
          <w:p w14:paraId="1A333CA4" w14:textId="77777777" w:rsidR="009C05FF" w:rsidRPr="00F426CF" w:rsidRDefault="009C05FF" w:rsidP="009C05F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3AAA1228" w14:textId="77777777" w:rsidR="009C05FF" w:rsidRPr="00F426CF" w:rsidRDefault="009C05FF" w:rsidP="009C05F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center"/>
            <w:hideMark/>
          </w:tcPr>
          <w:p w14:paraId="29875350" w14:textId="77777777" w:rsidR="009C05FF" w:rsidRPr="00F426CF" w:rsidRDefault="009C05FF" w:rsidP="009C05F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76" w:type="dxa"/>
            <w:noWrap/>
            <w:vAlign w:val="center"/>
            <w:hideMark/>
          </w:tcPr>
          <w:p w14:paraId="4793E22E" w14:textId="77777777" w:rsidR="009C05FF" w:rsidRPr="00F426CF" w:rsidRDefault="009C05FF" w:rsidP="009C05FF">
            <w:pPr>
              <w:rPr>
                <w:color w:val="000000"/>
                <w:sz w:val="22"/>
                <w:szCs w:val="22"/>
              </w:rPr>
            </w:pPr>
            <w:r w:rsidRPr="00F426C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9C05FF" w:rsidRPr="00F426CF" w14:paraId="58633981" w14:textId="77777777" w:rsidTr="003D14A7">
        <w:trPr>
          <w:gridAfter w:val="1"/>
          <w:wAfter w:w="8" w:type="dxa"/>
          <w:trHeight w:val="765"/>
        </w:trPr>
        <w:tc>
          <w:tcPr>
            <w:tcW w:w="1050" w:type="dxa"/>
            <w:vAlign w:val="center"/>
          </w:tcPr>
          <w:p w14:paraId="3E04A6C1" w14:textId="77777777" w:rsidR="009C05FF" w:rsidRDefault="009C05FF" w:rsidP="009C05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18.19</w:t>
            </w:r>
          </w:p>
        </w:tc>
        <w:tc>
          <w:tcPr>
            <w:tcW w:w="4111" w:type="dxa"/>
            <w:gridSpan w:val="3"/>
            <w:vAlign w:val="center"/>
          </w:tcPr>
          <w:p w14:paraId="2F86BE17" w14:textId="041B05CC" w:rsidR="009C05FF" w:rsidRPr="00F426CF" w:rsidRDefault="009C05FF" w:rsidP="009C05FF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Predložil prijímateľ vnútropodnikovú faktúru ako doklad o hodnote vloženej vlastnej čin-nosti/vlastného výkonu do projektu (ak je to relevantné)?</w:t>
            </w:r>
          </w:p>
        </w:tc>
        <w:tc>
          <w:tcPr>
            <w:tcW w:w="567" w:type="dxa"/>
            <w:vAlign w:val="center"/>
          </w:tcPr>
          <w:p w14:paraId="5F3742C2" w14:textId="77777777" w:rsidR="009C05FF" w:rsidRPr="00F426CF" w:rsidRDefault="009C05FF" w:rsidP="009C05F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6608F47A" w14:textId="77777777" w:rsidR="009C05FF" w:rsidRPr="00F426CF" w:rsidRDefault="009C05FF" w:rsidP="009C05F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14:paraId="0097CAA9" w14:textId="77777777" w:rsidR="009C05FF" w:rsidRPr="00F426CF" w:rsidRDefault="009C05FF" w:rsidP="009C05F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76" w:type="dxa"/>
            <w:noWrap/>
            <w:vAlign w:val="center"/>
          </w:tcPr>
          <w:p w14:paraId="5A465CCE" w14:textId="77777777" w:rsidR="009C05FF" w:rsidRPr="00F426CF" w:rsidRDefault="009C05FF" w:rsidP="009C05FF">
            <w:pPr>
              <w:rPr>
                <w:color w:val="000000"/>
                <w:sz w:val="22"/>
                <w:szCs w:val="22"/>
              </w:rPr>
            </w:pPr>
          </w:p>
        </w:tc>
      </w:tr>
      <w:tr w:rsidR="008400CF" w:rsidRPr="00F426CF" w14:paraId="6E01DB85" w14:textId="77777777" w:rsidTr="003D14A7">
        <w:trPr>
          <w:gridAfter w:val="1"/>
          <w:wAfter w:w="8" w:type="dxa"/>
          <w:trHeight w:val="300"/>
        </w:trPr>
        <w:tc>
          <w:tcPr>
            <w:tcW w:w="8779" w:type="dxa"/>
            <w:gridSpan w:val="8"/>
            <w:shd w:val="clear" w:color="auto" w:fill="60497A"/>
            <w:vAlign w:val="center"/>
            <w:hideMark/>
          </w:tcPr>
          <w:p w14:paraId="71A1FA07" w14:textId="77777777" w:rsidR="008400CF" w:rsidRPr="00F426CF" w:rsidRDefault="008400CF" w:rsidP="008400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19 - Opatrenia prijaté na základe vykonaných kontrol</w:t>
            </w:r>
          </w:p>
        </w:tc>
      </w:tr>
      <w:tr w:rsidR="00795E2B" w:rsidRPr="00F426CF" w14:paraId="0BF7A596" w14:textId="77777777" w:rsidTr="00795E2B">
        <w:trPr>
          <w:gridAfter w:val="1"/>
          <w:wAfter w:w="8" w:type="dxa"/>
          <w:trHeight w:val="330"/>
        </w:trPr>
        <w:tc>
          <w:tcPr>
            <w:tcW w:w="1050" w:type="dxa"/>
            <w:shd w:val="clear" w:color="auto" w:fill="60497A"/>
            <w:vAlign w:val="center"/>
            <w:hideMark/>
          </w:tcPr>
          <w:p w14:paraId="584F7C9E" w14:textId="77777777" w:rsidR="008400CF" w:rsidRPr="003D14A7" w:rsidRDefault="008400CF" w:rsidP="008400CF">
            <w:pPr>
              <w:jc w:val="center"/>
              <w:rPr>
                <w:b/>
                <w:color w:val="FFFFFF"/>
                <w:sz w:val="20"/>
              </w:rPr>
            </w:pPr>
            <w:r w:rsidRPr="003D14A7">
              <w:rPr>
                <w:b/>
                <w:color w:val="FFFFFF"/>
                <w:sz w:val="20"/>
              </w:rPr>
              <w:lastRenderedPageBreak/>
              <w:t>P. č.</w:t>
            </w:r>
          </w:p>
        </w:tc>
        <w:tc>
          <w:tcPr>
            <w:tcW w:w="4111" w:type="dxa"/>
            <w:gridSpan w:val="3"/>
            <w:shd w:val="clear" w:color="auto" w:fill="60497A"/>
            <w:vAlign w:val="center"/>
            <w:hideMark/>
          </w:tcPr>
          <w:p w14:paraId="7C6CAA9D" w14:textId="77777777" w:rsidR="008400CF" w:rsidRPr="003D14A7" w:rsidRDefault="008400CF" w:rsidP="008400CF">
            <w:pPr>
              <w:rPr>
                <w:b/>
                <w:color w:val="FFFFFF"/>
                <w:sz w:val="20"/>
              </w:rPr>
            </w:pPr>
            <w:r w:rsidRPr="003D14A7">
              <w:rPr>
                <w:b/>
                <w:color w:val="FFFFFF"/>
                <w:sz w:val="20"/>
              </w:rPr>
              <w:t>Kontrolné otázky</w:t>
            </w:r>
          </w:p>
        </w:tc>
        <w:tc>
          <w:tcPr>
            <w:tcW w:w="567" w:type="dxa"/>
            <w:shd w:val="clear" w:color="auto" w:fill="60497A"/>
            <w:vAlign w:val="center"/>
            <w:hideMark/>
          </w:tcPr>
          <w:p w14:paraId="6FDA347B" w14:textId="77777777" w:rsidR="008400CF" w:rsidRPr="003D14A7" w:rsidRDefault="008400CF" w:rsidP="008400CF">
            <w:pPr>
              <w:jc w:val="center"/>
              <w:rPr>
                <w:rFonts w:ascii="Arial Narrow" w:hAnsi="Arial Narrow"/>
                <w:b/>
                <w:color w:val="FFFFFF"/>
                <w:sz w:val="20"/>
              </w:rPr>
            </w:pPr>
            <w:r w:rsidRPr="003D14A7">
              <w:rPr>
                <w:rFonts w:ascii="Arial Narrow" w:hAnsi="Arial Narrow"/>
                <w:b/>
                <w:color w:val="FFFFFF"/>
                <w:sz w:val="20"/>
              </w:rPr>
              <w:t>áno</w:t>
            </w:r>
          </w:p>
        </w:tc>
        <w:tc>
          <w:tcPr>
            <w:tcW w:w="567" w:type="dxa"/>
            <w:shd w:val="clear" w:color="auto" w:fill="60497A"/>
            <w:vAlign w:val="center"/>
            <w:hideMark/>
          </w:tcPr>
          <w:p w14:paraId="211C3ECF" w14:textId="77777777" w:rsidR="008400CF" w:rsidRPr="003D14A7" w:rsidRDefault="008400CF" w:rsidP="008400CF">
            <w:pPr>
              <w:jc w:val="center"/>
              <w:rPr>
                <w:rFonts w:ascii="Arial Narrow" w:hAnsi="Arial Narrow"/>
                <w:b/>
                <w:color w:val="FFFFFF"/>
                <w:sz w:val="20"/>
              </w:rPr>
            </w:pPr>
            <w:r w:rsidRPr="003D14A7">
              <w:rPr>
                <w:rFonts w:ascii="Arial Narrow" w:hAnsi="Arial Narrow"/>
                <w:b/>
                <w:color w:val="FFFFFF"/>
                <w:sz w:val="20"/>
              </w:rPr>
              <w:t>nie</w:t>
            </w:r>
          </w:p>
        </w:tc>
        <w:tc>
          <w:tcPr>
            <w:tcW w:w="708" w:type="dxa"/>
            <w:shd w:val="clear" w:color="auto" w:fill="60497A"/>
            <w:vAlign w:val="center"/>
            <w:hideMark/>
          </w:tcPr>
          <w:p w14:paraId="53A242DF" w14:textId="77777777" w:rsidR="008400CF" w:rsidRPr="003D14A7" w:rsidRDefault="008400CF" w:rsidP="008400CF">
            <w:pPr>
              <w:jc w:val="center"/>
              <w:rPr>
                <w:rFonts w:ascii="Arial Narrow" w:hAnsi="Arial Narrow"/>
                <w:b/>
                <w:color w:val="FFFFFF"/>
                <w:sz w:val="20"/>
              </w:rPr>
            </w:pPr>
            <w:r w:rsidRPr="003D14A7">
              <w:rPr>
                <w:rFonts w:ascii="Arial Narrow" w:hAnsi="Arial Narrow"/>
                <w:b/>
                <w:color w:val="FFFFFF"/>
                <w:sz w:val="20"/>
              </w:rPr>
              <w:t>netýka sa</w:t>
            </w:r>
          </w:p>
        </w:tc>
        <w:tc>
          <w:tcPr>
            <w:tcW w:w="1776" w:type="dxa"/>
            <w:shd w:val="clear" w:color="auto" w:fill="60497A"/>
            <w:vAlign w:val="center"/>
            <w:hideMark/>
          </w:tcPr>
          <w:p w14:paraId="12EC3D48" w14:textId="64AE52C2" w:rsidR="008400CF" w:rsidRPr="00F426CF" w:rsidRDefault="008400CF" w:rsidP="00F67F37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Poznámka</w:t>
            </w:r>
            <w:r w:rsidR="006D7D48" w:rsidRP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fldChar w:fldCharType="begin"/>
            </w:r>
            <w:r w:rsidR="006D7D48" w:rsidRP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instrText xml:space="preserve"> NOTEREF _Ref65827975 \h </w:instrText>
            </w:r>
            <w:r w:rsid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instrText xml:space="preserve"> \* MERGEFORMAT </w:instrText>
            </w:r>
            <w:r w:rsidR="006D7D48" w:rsidRP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</w:r>
            <w:r w:rsidR="006D7D48" w:rsidRP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fldChar w:fldCharType="separate"/>
            </w:r>
            <w:r w:rsidR="005F1B2F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t>7</w:t>
            </w:r>
            <w:r w:rsidR="006D7D48" w:rsidRP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fldChar w:fldCharType="end"/>
            </w:r>
          </w:p>
        </w:tc>
      </w:tr>
      <w:tr w:rsidR="004B08F9" w:rsidRPr="00F426CF" w14:paraId="08ECF29D" w14:textId="77777777" w:rsidTr="003D14A7">
        <w:trPr>
          <w:gridAfter w:val="1"/>
          <w:wAfter w:w="8" w:type="dxa"/>
          <w:trHeight w:val="440"/>
        </w:trPr>
        <w:tc>
          <w:tcPr>
            <w:tcW w:w="1050" w:type="dxa"/>
            <w:vAlign w:val="center"/>
          </w:tcPr>
          <w:p w14:paraId="4297CEA9" w14:textId="77777777" w:rsidR="004B08F9" w:rsidRPr="00F426CF" w:rsidRDefault="004B08F9" w:rsidP="008400C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19.1</w:t>
            </w:r>
          </w:p>
        </w:tc>
        <w:tc>
          <w:tcPr>
            <w:tcW w:w="4111" w:type="dxa"/>
            <w:gridSpan w:val="3"/>
            <w:vAlign w:val="center"/>
          </w:tcPr>
          <w:p w14:paraId="21539CE2" w14:textId="77777777" w:rsidR="004B08F9" w:rsidRDefault="004B08F9" w:rsidP="008400CF">
            <w:pPr>
              <w:jc w:val="both"/>
              <w:rPr>
                <w:ins w:id="79" w:author="Autor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Predložil prijímateľ, písomný zoznam opatrení prijatých na nápravu nedostatkov a odstránenie príčin  ich vzniku (ďalej len „písomný zoznam  prijatých opatrení“), ktorý mu vyplynul ako povinnosť zo správy z kontroly, resp. čiastkovej správy z kontroly administratívnej finančnej kontroly,  finančnej kontroly na mieste, resp. spoločnej administratívnej finančnej kontroly a finančnej kontroly na mieste vykonanej RO? </w:t>
            </w:r>
          </w:p>
          <w:p w14:paraId="15F3CCDC" w14:textId="3D7240DB" w:rsidR="00505CB5" w:rsidRPr="00F426CF" w:rsidRDefault="00505CB5" w:rsidP="00054799">
            <w:pPr>
              <w:jc w:val="both"/>
              <w:rPr>
                <w:color w:val="000000"/>
                <w:sz w:val="20"/>
                <w:szCs w:val="20"/>
              </w:rPr>
            </w:pPr>
            <w:moveToRangeStart w:id="80" w:author="Autor" w:name="move115774449"/>
            <w:moveTo w:id="81" w:author="Autor">
              <w:r w:rsidRPr="002243C7">
                <w:rPr>
                  <w:color w:val="000000"/>
                  <w:sz w:val="16"/>
                </w:rPr>
                <w:t>(</w:t>
              </w:r>
              <w:r w:rsidR="00503754">
                <w:rPr>
                  <w:color w:val="000000"/>
                  <w:sz w:val="16"/>
                </w:rPr>
                <w:t>V</w:t>
              </w:r>
              <w:r w:rsidR="002716AC">
                <w:rPr>
                  <w:color w:val="000000"/>
                  <w:sz w:val="16"/>
                </w:rPr>
                <w:t xml:space="preserve"> </w:t>
              </w:r>
              <w:r w:rsidRPr="002243C7">
                <w:rPr>
                  <w:color w:val="000000"/>
                  <w:sz w:val="16"/>
                </w:rPr>
                <w:t>prípade overovania plnenia povinností vyplývajúcich prijímateľovi z viacerých kontrol uviesť označenie kontrol, podľa ITMS2014</w:t>
              </w:r>
              <w:r w:rsidRPr="00DC6714">
                <w:rPr>
                  <w:color w:val="000000"/>
                  <w:sz w:val="16"/>
                  <w:szCs w:val="16"/>
                </w:rPr>
                <w:t>+)</w:t>
              </w:r>
            </w:moveTo>
            <w:moveToRangeEnd w:id="80"/>
          </w:p>
        </w:tc>
        <w:tc>
          <w:tcPr>
            <w:tcW w:w="567" w:type="dxa"/>
            <w:vAlign w:val="center"/>
          </w:tcPr>
          <w:p w14:paraId="4506CF0A" w14:textId="4FB115CD" w:rsidR="004B08F9" w:rsidRPr="00F426CF" w:rsidRDefault="004B08F9" w:rsidP="008400C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31419889" w14:textId="579E2AEB" w:rsidR="004B08F9" w:rsidRPr="00F426CF" w:rsidRDefault="004B08F9" w:rsidP="008400C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14:paraId="3C859ACF" w14:textId="69E16437" w:rsidR="004B08F9" w:rsidRPr="00F426CF" w:rsidRDefault="004B08F9" w:rsidP="008400C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76" w:type="dxa"/>
            <w:vAlign w:val="center"/>
          </w:tcPr>
          <w:p w14:paraId="6C90C546" w14:textId="716F81C9" w:rsidR="004B08F9" w:rsidRPr="002243C7" w:rsidRDefault="004B08F9" w:rsidP="008400CF">
            <w:pPr>
              <w:jc w:val="both"/>
              <w:rPr>
                <w:color w:val="000000"/>
                <w:sz w:val="16"/>
              </w:rPr>
            </w:pPr>
            <w:ins w:id="82" w:author="Autor">
              <w:r w:rsidRPr="002243C7">
                <w:rPr>
                  <w:color w:val="000000"/>
                  <w:sz w:val="16"/>
                </w:rPr>
                <w:t xml:space="preserve"> </w:t>
              </w:r>
            </w:ins>
            <w:moveFromRangeStart w:id="83" w:author="Autor" w:name="move115774449"/>
            <w:moveFrom w:id="84" w:author="Autor">
              <w:r w:rsidR="00505CB5" w:rsidRPr="002243C7">
                <w:rPr>
                  <w:color w:val="000000"/>
                  <w:sz w:val="16"/>
                </w:rPr>
                <w:t>(</w:t>
              </w:r>
              <w:r w:rsidR="00503754">
                <w:rPr>
                  <w:color w:val="000000"/>
                  <w:sz w:val="16"/>
                </w:rPr>
                <w:t>V</w:t>
              </w:r>
              <w:r w:rsidR="002716AC">
                <w:rPr>
                  <w:color w:val="000000"/>
                  <w:sz w:val="16"/>
                </w:rPr>
                <w:t xml:space="preserve"> </w:t>
              </w:r>
              <w:r w:rsidR="00505CB5" w:rsidRPr="002243C7">
                <w:rPr>
                  <w:color w:val="000000"/>
                  <w:sz w:val="16"/>
                </w:rPr>
                <w:t>prípade overovania plnenia povinností vyplývajúcich prijímateľovi z viacerých kontrol uviesť označenie kontrol, podľa ITMS2014</w:t>
              </w:r>
              <w:r w:rsidR="00505CB5" w:rsidRPr="00DC6714">
                <w:rPr>
                  <w:color w:val="000000"/>
                  <w:sz w:val="16"/>
                  <w:szCs w:val="16"/>
                </w:rPr>
                <w:t>+)</w:t>
              </w:r>
            </w:moveFrom>
            <w:moveFromRangeEnd w:id="83"/>
            <w:del w:id="85" w:author="Autor">
              <w:r w:rsidR="008400CF" w:rsidRPr="002243C7">
                <w:rPr>
                  <w:color w:val="000000"/>
                  <w:sz w:val="16"/>
                </w:rPr>
                <w:delText xml:space="preserve"> </w:delText>
              </w:r>
            </w:del>
          </w:p>
        </w:tc>
      </w:tr>
      <w:tr w:rsidR="004B08F9" w:rsidRPr="00F426CF" w14:paraId="0E2A7CCC" w14:textId="77777777" w:rsidTr="003D14A7">
        <w:trPr>
          <w:gridAfter w:val="1"/>
          <w:wAfter w:w="8" w:type="dxa"/>
          <w:trHeight w:val="775"/>
        </w:trPr>
        <w:tc>
          <w:tcPr>
            <w:tcW w:w="1050" w:type="dxa"/>
            <w:vAlign w:val="center"/>
          </w:tcPr>
          <w:p w14:paraId="37B55423" w14:textId="77777777" w:rsidR="004B08F9" w:rsidRDefault="004B08F9" w:rsidP="008400C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19.2</w:t>
            </w:r>
          </w:p>
        </w:tc>
        <w:tc>
          <w:tcPr>
            <w:tcW w:w="4111" w:type="dxa"/>
            <w:gridSpan w:val="3"/>
            <w:vAlign w:val="center"/>
          </w:tcPr>
          <w:p w14:paraId="3EFD4FF1" w14:textId="4ADE33A0" w:rsidR="004B08F9" w:rsidRDefault="004B08F9" w:rsidP="008400CF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Prijímateľ vypracoval písomný zoznam  prijatých opatrení v lehote uvedenej v správe z kontroly/čiastkovej správe z kontroly?</w:t>
            </w:r>
          </w:p>
        </w:tc>
        <w:tc>
          <w:tcPr>
            <w:tcW w:w="567" w:type="dxa"/>
            <w:vAlign w:val="center"/>
          </w:tcPr>
          <w:p w14:paraId="16F09796" w14:textId="77777777" w:rsidR="004B08F9" w:rsidRPr="00F426CF" w:rsidRDefault="004B08F9" w:rsidP="008400C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26F41076" w14:textId="77777777" w:rsidR="004B08F9" w:rsidRPr="00F426CF" w:rsidRDefault="004B08F9" w:rsidP="008400C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14:paraId="7C2856D4" w14:textId="77777777" w:rsidR="004B08F9" w:rsidRPr="00F426CF" w:rsidRDefault="004B08F9" w:rsidP="008400C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76" w:type="dxa"/>
            <w:vAlign w:val="center"/>
          </w:tcPr>
          <w:p w14:paraId="32980CA9" w14:textId="77777777" w:rsidR="004B08F9" w:rsidRDefault="004B08F9" w:rsidP="008400CF">
            <w:pPr>
              <w:jc w:val="both"/>
              <w:rPr>
                <w:bCs/>
                <w:color w:val="000000"/>
              </w:rPr>
            </w:pPr>
          </w:p>
        </w:tc>
      </w:tr>
      <w:tr w:rsidR="004B08F9" w:rsidRPr="00F426CF" w14:paraId="2DC6746F" w14:textId="77777777" w:rsidTr="003D14A7">
        <w:trPr>
          <w:gridAfter w:val="1"/>
          <w:wAfter w:w="8" w:type="dxa"/>
          <w:trHeight w:val="510"/>
        </w:trPr>
        <w:tc>
          <w:tcPr>
            <w:tcW w:w="1050" w:type="dxa"/>
            <w:vAlign w:val="center"/>
            <w:hideMark/>
          </w:tcPr>
          <w:p w14:paraId="5EAB0A21" w14:textId="77777777" w:rsidR="004B08F9" w:rsidRPr="00F426CF" w:rsidRDefault="004B08F9" w:rsidP="008400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19.</w:t>
            </w: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4111" w:type="dxa"/>
            <w:gridSpan w:val="3"/>
            <w:vAlign w:val="center"/>
            <w:hideMark/>
          </w:tcPr>
          <w:p w14:paraId="0DDF8F6E" w14:textId="1F0EC335" w:rsidR="004B08F9" w:rsidRPr="00F426CF" w:rsidRDefault="004B08F9" w:rsidP="008400CF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Splnil prijímateľ opatrenia, ktoré  prija</w:t>
            </w:r>
            <w:r>
              <w:rPr>
                <w:color w:val="000000"/>
                <w:sz w:val="20"/>
                <w:szCs w:val="20"/>
              </w:rPr>
              <w:t>l</w:t>
            </w:r>
            <w:r w:rsidRPr="00F426CF">
              <w:rPr>
                <w:color w:val="000000"/>
                <w:sz w:val="20"/>
                <w:szCs w:val="20"/>
              </w:rPr>
              <w:t xml:space="preserve"> v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zmysle</w:t>
            </w:r>
            <w:r>
              <w:rPr>
                <w:color w:val="000000"/>
                <w:sz w:val="20"/>
                <w:szCs w:val="20"/>
              </w:rPr>
              <w:t xml:space="preserve"> povinnosti vyplývajúcej mu z </w:t>
            </w:r>
            <w:r w:rsidRPr="00F426CF">
              <w:rPr>
                <w:color w:val="000000"/>
                <w:sz w:val="20"/>
                <w:szCs w:val="20"/>
              </w:rPr>
              <w:t>vykonan</w:t>
            </w:r>
            <w:r>
              <w:rPr>
                <w:color w:val="000000"/>
                <w:sz w:val="20"/>
                <w:szCs w:val="20"/>
              </w:rPr>
              <w:t>ej/ vykonaných</w:t>
            </w:r>
            <w:r w:rsidRPr="00F426CF">
              <w:rPr>
                <w:color w:val="000000"/>
                <w:sz w:val="20"/>
                <w:szCs w:val="20"/>
              </w:rPr>
              <w:t xml:space="preserve"> kontrol?</w:t>
            </w:r>
          </w:p>
        </w:tc>
        <w:tc>
          <w:tcPr>
            <w:tcW w:w="567" w:type="dxa"/>
            <w:vAlign w:val="center"/>
            <w:hideMark/>
          </w:tcPr>
          <w:p w14:paraId="548E2356" w14:textId="77777777" w:rsidR="004B08F9" w:rsidRPr="00F426CF" w:rsidRDefault="004B08F9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6BEE72CE" w14:textId="77777777" w:rsidR="004B08F9" w:rsidRPr="00F426CF" w:rsidRDefault="004B08F9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center"/>
            <w:hideMark/>
          </w:tcPr>
          <w:p w14:paraId="35B73D80" w14:textId="77777777" w:rsidR="004B08F9" w:rsidRPr="00F426CF" w:rsidRDefault="004B08F9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76" w:type="dxa"/>
            <w:vAlign w:val="center"/>
            <w:hideMark/>
          </w:tcPr>
          <w:p w14:paraId="51BF2A4C" w14:textId="77777777" w:rsidR="004B08F9" w:rsidRPr="00F426CF" w:rsidRDefault="004B08F9" w:rsidP="008400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4B08F9" w:rsidRPr="00F426CF" w14:paraId="47B9F663" w14:textId="77777777" w:rsidTr="003D14A7">
        <w:trPr>
          <w:gridAfter w:val="1"/>
          <w:wAfter w:w="8" w:type="dxa"/>
          <w:trHeight w:val="510"/>
        </w:trPr>
        <w:tc>
          <w:tcPr>
            <w:tcW w:w="1050" w:type="dxa"/>
            <w:vAlign w:val="center"/>
          </w:tcPr>
          <w:p w14:paraId="4567F6E0" w14:textId="77777777" w:rsidR="004B08F9" w:rsidRPr="00F426CF" w:rsidRDefault="004B08F9" w:rsidP="008400C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19.4</w:t>
            </w:r>
          </w:p>
        </w:tc>
        <w:tc>
          <w:tcPr>
            <w:tcW w:w="4111" w:type="dxa"/>
            <w:gridSpan w:val="3"/>
            <w:vAlign w:val="center"/>
          </w:tcPr>
          <w:p w14:paraId="070499A2" w14:textId="038C04C1" w:rsidR="004B08F9" w:rsidRPr="00F426CF" w:rsidRDefault="004B08F9" w:rsidP="008400CF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Splnil prijímateľ prijaté opatrenia v lehote určenej RO?</w:t>
            </w:r>
          </w:p>
        </w:tc>
        <w:tc>
          <w:tcPr>
            <w:tcW w:w="567" w:type="dxa"/>
            <w:vAlign w:val="center"/>
          </w:tcPr>
          <w:p w14:paraId="56869D90" w14:textId="77777777" w:rsidR="004B08F9" w:rsidRPr="00F426CF" w:rsidRDefault="004B08F9" w:rsidP="008400C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0557829F" w14:textId="77777777" w:rsidR="004B08F9" w:rsidRPr="00F426CF" w:rsidRDefault="004B08F9" w:rsidP="008400C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14:paraId="093AB10E" w14:textId="77777777" w:rsidR="004B08F9" w:rsidRPr="00F426CF" w:rsidRDefault="004B08F9" w:rsidP="008400C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76" w:type="dxa"/>
            <w:vAlign w:val="center"/>
          </w:tcPr>
          <w:p w14:paraId="2BA72EC5" w14:textId="77777777" w:rsidR="004B08F9" w:rsidRPr="00F426CF" w:rsidRDefault="004B08F9" w:rsidP="008400CF">
            <w:pPr>
              <w:jc w:val="both"/>
              <w:rPr>
                <w:b/>
                <w:bCs/>
                <w:color w:val="000000"/>
              </w:rPr>
            </w:pPr>
          </w:p>
        </w:tc>
      </w:tr>
      <w:tr w:rsidR="008400CF" w:rsidRPr="00F426CF" w14:paraId="5624B73D" w14:textId="77777777" w:rsidTr="003D14A7">
        <w:trPr>
          <w:gridAfter w:val="1"/>
          <w:wAfter w:w="8" w:type="dxa"/>
          <w:trHeight w:val="300"/>
        </w:trPr>
        <w:tc>
          <w:tcPr>
            <w:tcW w:w="8779" w:type="dxa"/>
            <w:gridSpan w:val="8"/>
            <w:shd w:val="clear" w:color="auto" w:fill="60497A"/>
            <w:vAlign w:val="center"/>
            <w:hideMark/>
          </w:tcPr>
          <w:p w14:paraId="316DA376" w14:textId="77777777" w:rsidR="008400CF" w:rsidRPr="00F426CF" w:rsidRDefault="008400CF" w:rsidP="008400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20 - Osobné výdavky</w:t>
            </w:r>
          </w:p>
        </w:tc>
      </w:tr>
      <w:tr w:rsidR="00795E2B" w:rsidRPr="00F426CF" w14:paraId="7AFDBE24" w14:textId="77777777" w:rsidTr="00795E2B">
        <w:trPr>
          <w:gridAfter w:val="1"/>
          <w:wAfter w:w="8" w:type="dxa"/>
          <w:trHeight w:val="330"/>
        </w:trPr>
        <w:tc>
          <w:tcPr>
            <w:tcW w:w="1050" w:type="dxa"/>
            <w:shd w:val="clear" w:color="auto" w:fill="60497A"/>
            <w:vAlign w:val="center"/>
            <w:hideMark/>
          </w:tcPr>
          <w:p w14:paraId="5996830A" w14:textId="77777777" w:rsidR="008400CF" w:rsidRPr="003D14A7" w:rsidRDefault="008400CF" w:rsidP="008400CF">
            <w:pPr>
              <w:jc w:val="center"/>
              <w:rPr>
                <w:b/>
                <w:color w:val="FFFFFF"/>
                <w:sz w:val="20"/>
              </w:rPr>
            </w:pPr>
            <w:r w:rsidRPr="003D14A7">
              <w:rPr>
                <w:b/>
                <w:color w:val="FFFFFF"/>
                <w:sz w:val="20"/>
              </w:rPr>
              <w:t>P. č.</w:t>
            </w:r>
          </w:p>
        </w:tc>
        <w:tc>
          <w:tcPr>
            <w:tcW w:w="4111" w:type="dxa"/>
            <w:gridSpan w:val="3"/>
            <w:shd w:val="clear" w:color="auto" w:fill="60497A"/>
            <w:vAlign w:val="center"/>
            <w:hideMark/>
          </w:tcPr>
          <w:p w14:paraId="7E2DF557" w14:textId="77777777" w:rsidR="008400CF" w:rsidRPr="003D14A7" w:rsidRDefault="008400CF" w:rsidP="008400CF">
            <w:pPr>
              <w:rPr>
                <w:b/>
                <w:color w:val="FFFFFF"/>
                <w:sz w:val="20"/>
              </w:rPr>
            </w:pPr>
            <w:r w:rsidRPr="003D14A7">
              <w:rPr>
                <w:b/>
                <w:color w:val="FFFFFF"/>
                <w:sz w:val="20"/>
              </w:rPr>
              <w:t>Kontrolné otázky</w:t>
            </w:r>
          </w:p>
        </w:tc>
        <w:tc>
          <w:tcPr>
            <w:tcW w:w="567" w:type="dxa"/>
            <w:shd w:val="clear" w:color="auto" w:fill="60497A"/>
            <w:vAlign w:val="center"/>
            <w:hideMark/>
          </w:tcPr>
          <w:p w14:paraId="4429FB39" w14:textId="77777777" w:rsidR="008400CF" w:rsidRPr="003D14A7" w:rsidRDefault="008400CF" w:rsidP="008400CF">
            <w:pPr>
              <w:jc w:val="center"/>
              <w:rPr>
                <w:rFonts w:ascii="Arial Narrow" w:hAnsi="Arial Narrow"/>
                <w:b/>
                <w:color w:val="FFFFFF"/>
                <w:sz w:val="20"/>
              </w:rPr>
            </w:pPr>
            <w:r w:rsidRPr="003D14A7">
              <w:rPr>
                <w:rFonts w:ascii="Arial Narrow" w:hAnsi="Arial Narrow"/>
                <w:b/>
                <w:color w:val="FFFFFF"/>
                <w:sz w:val="20"/>
              </w:rPr>
              <w:t>áno</w:t>
            </w:r>
          </w:p>
        </w:tc>
        <w:tc>
          <w:tcPr>
            <w:tcW w:w="567" w:type="dxa"/>
            <w:shd w:val="clear" w:color="auto" w:fill="60497A"/>
            <w:vAlign w:val="center"/>
            <w:hideMark/>
          </w:tcPr>
          <w:p w14:paraId="199793D9" w14:textId="77777777" w:rsidR="008400CF" w:rsidRPr="003D14A7" w:rsidRDefault="008400CF" w:rsidP="008400CF">
            <w:pPr>
              <w:jc w:val="center"/>
              <w:rPr>
                <w:rFonts w:ascii="Arial Narrow" w:hAnsi="Arial Narrow"/>
                <w:b/>
                <w:color w:val="FFFFFF"/>
                <w:sz w:val="20"/>
              </w:rPr>
            </w:pPr>
            <w:r w:rsidRPr="003D14A7">
              <w:rPr>
                <w:rFonts w:ascii="Arial Narrow" w:hAnsi="Arial Narrow"/>
                <w:b/>
                <w:color w:val="FFFFFF"/>
                <w:sz w:val="20"/>
              </w:rPr>
              <w:t>nie</w:t>
            </w:r>
          </w:p>
        </w:tc>
        <w:tc>
          <w:tcPr>
            <w:tcW w:w="708" w:type="dxa"/>
            <w:shd w:val="clear" w:color="auto" w:fill="60497A"/>
            <w:vAlign w:val="center"/>
            <w:hideMark/>
          </w:tcPr>
          <w:p w14:paraId="670FB303" w14:textId="77777777" w:rsidR="008400CF" w:rsidRPr="003D14A7" w:rsidRDefault="008400CF" w:rsidP="008400CF">
            <w:pPr>
              <w:jc w:val="center"/>
              <w:rPr>
                <w:rFonts w:ascii="Arial Narrow" w:hAnsi="Arial Narrow"/>
                <w:b/>
                <w:color w:val="FFFFFF"/>
                <w:sz w:val="20"/>
              </w:rPr>
            </w:pPr>
            <w:r w:rsidRPr="003D14A7">
              <w:rPr>
                <w:rFonts w:ascii="Arial Narrow" w:hAnsi="Arial Narrow"/>
                <w:b/>
                <w:color w:val="FFFFFF"/>
                <w:sz w:val="20"/>
              </w:rPr>
              <w:t>netýka sa</w:t>
            </w:r>
          </w:p>
        </w:tc>
        <w:tc>
          <w:tcPr>
            <w:tcW w:w="1776" w:type="dxa"/>
            <w:shd w:val="clear" w:color="auto" w:fill="60497A"/>
            <w:vAlign w:val="center"/>
            <w:hideMark/>
          </w:tcPr>
          <w:p w14:paraId="6053695B" w14:textId="6CAC2BA0" w:rsidR="008400CF" w:rsidRPr="00F426CF" w:rsidRDefault="008400CF" w:rsidP="00F67F37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Poznámka</w:t>
            </w:r>
            <w:r w:rsidR="006D7D48" w:rsidRP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fldChar w:fldCharType="begin"/>
            </w:r>
            <w:r w:rsidR="006D7D48" w:rsidRP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instrText xml:space="preserve"> NOTEREF _Ref65827975 \h </w:instrText>
            </w:r>
            <w:r w:rsid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instrText xml:space="preserve"> \* MERGEFORMAT </w:instrText>
            </w:r>
            <w:r w:rsidR="006D7D48" w:rsidRP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</w:r>
            <w:r w:rsidR="006D7D48" w:rsidRP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fldChar w:fldCharType="separate"/>
            </w:r>
            <w:r w:rsidR="005F1B2F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t>7</w:t>
            </w:r>
            <w:r w:rsidR="006D7D48" w:rsidRP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fldChar w:fldCharType="end"/>
            </w:r>
          </w:p>
        </w:tc>
      </w:tr>
      <w:tr w:rsidR="007D15C5" w:rsidRPr="00F426CF" w14:paraId="345E057E" w14:textId="77777777" w:rsidTr="003D14A7">
        <w:trPr>
          <w:gridAfter w:val="1"/>
          <w:wAfter w:w="8" w:type="dxa"/>
          <w:trHeight w:val="765"/>
        </w:trPr>
        <w:tc>
          <w:tcPr>
            <w:tcW w:w="1050" w:type="dxa"/>
            <w:vAlign w:val="center"/>
            <w:hideMark/>
          </w:tcPr>
          <w:p w14:paraId="29B974D6" w14:textId="77777777" w:rsidR="007D15C5" w:rsidRPr="00F426CF" w:rsidRDefault="007D15C5" w:rsidP="008400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20.1</w:t>
            </w:r>
          </w:p>
        </w:tc>
        <w:tc>
          <w:tcPr>
            <w:tcW w:w="4111" w:type="dxa"/>
            <w:gridSpan w:val="3"/>
            <w:vAlign w:val="center"/>
            <w:hideMark/>
          </w:tcPr>
          <w:p w14:paraId="55CB6950" w14:textId="2F56937A" w:rsidR="007D15C5" w:rsidRPr="00F426CF" w:rsidRDefault="007D15C5" w:rsidP="002243C7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Je pracovná zmluva/dohoda o práci vykonávanej mimo pracovného pomeru uzatvorená v súlade so zákonníkom práce a obsahuje všetky náležitosti pracovnej zmluvy/dohody o práci vykonávanej mimo pracovného pomeru podľa tohto zákona (vrátane štátnej služby)?</w:t>
            </w:r>
          </w:p>
        </w:tc>
        <w:tc>
          <w:tcPr>
            <w:tcW w:w="567" w:type="dxa"/>
            <w:vAlign w:val="center"/>
            <w:hideMark/>
          </w:tcPr>
          <w:p w14:paraId="7794117A" w14:textId="77777777" w:rsidR="007D15C5" w:rsidRPr="00F426CF" w:rsidRDefault="007D15C5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066F7959" w14:textId="77777777" w:rsidR="007D15C5" w:rsidRPr="00F426CF" w:rsidRDefault="007D15C5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center"/>
            <w:hideMark/>
          </w:tcPr>
          <w:p w14:paraId="7D8F00E7" w14:textId="77777777" w:rsidR="007D15C5" w:rsidRPr="00F426CF" w:rsidRDefault="007D15C5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76" w:type="dxa"/>
            <w:vAlign w:val="center"/>
            <w:hideMark/>
          </w:tcPr>
          <w:p w14:paraId="7222993F" w14:textId="77777777" w:rsidR="007D15C5" w:rsidRPr="00F426CF" w:rsidRDefault="007D15C5" w:rsidP="008400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7D15C5" w:rsidRPr="00F426CF" w14:paraId="06A1FEF0" w14:textId="77777777" w:rsidTr="003D14A7">
        <w:trPr>
          <w:gridAfter w:val="1"/>
          <w:wAfter w:w="8" w:type="dxa"/>
          <w:trHeight w:val="510"/>
        </w:trPr>
        <w:tc>
          <w:tcPr>
            <w:tcW w:w="1050" w:type="dxa"/>
            <w:vAlign w:val="center"/>
            <w:hideMark/>
          </w:tcPr>
          <w:p w14:paraId="1BCED508" w14:textId="77777777" w:rsidR="007D15C5" w:rsidRPr="00F426CF" w:rsidRDefault="007D15C5" w:rsidP="008400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20.2</w:t>
            </w:r>
          </w:p>
        </w:tc>
        <w:tc>
          <w:tcPr>
            <w:tcW w:w="4111" w:type="dxa"/>
            <w:gridSpan w:val="3"/>
            <w:vAlign w:val="center"/>
            <w:hideMark/>
          </w:tcPr>
          <w:p w14:paraId="6A1EE0AD" w14:textId="6B0E3ACE" w:rsidR="007D15C5" w:rsidRPr="00F426CF" w:rsidRDefault="007D15C5" w:rsidP="002243C7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Obsahuje pracovná zmluva/dohoda alebo jej prílohy opis pracovnej činnosti (t.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F426CF">
              <w:rPr>
                <w:color w:val="000000"/>
                <w:sz w:val="20"/>
                <w:szCs w:val="20"/>
              </w:rPr>
              <w:t>j. náplň práce) (vrátane štátnej služby)?</w:t>
            </w:r>
          </w:p>
        </w:tc>
        <w:tc>
          <w:tcPr>
            <w:tcW w:w="567" w:type="dxa"/>
            <w:vAlign w:val="center"/>
            <w:hideMark/>
          </w:tcPr>
          <w:p w14:paraId="3D9E3A52" w14:textId="77777777" w:rsidR="007D15C5" w:rsidRPr="00F426CF" w:rsidRDefault="007D15C5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7A301DB9" w14:textId="77777777" w:rsidR="007D15C5" w:rsidRPr="00F426CF" w:rsidRDefault="007D15C5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center"/>
            <w:hideMark/>
          </w:tcPr>
          <w:p w14:paraId="22F13C6B" w14:textId="77777777" w:rsidR="007D15C5" w:rsidRPr="00F426CF" w:rsidRDefault="007D15C5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76" w:type="dxa"/>
            <w:vAlign w:val="center"/>
            <w:hideMark/>
          </w:tcPr>
          <w:p w14:paraId="1BA7923D" w14:textId="77777777" w:rsidR="007D15C5" w:rsidRPr="00F426CF" w:rsidRDefault="007D15C5" w:rsidP="008400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7D15C5" w:rsidRPr="00F426CF" w14:paraId="6B4A19B5" w14:textId="77777777" w:rsidTr="003D14A7">
        <w:trPr>
          <w:gridAfter w:val="1"/>
          <w:wAfter w:w="8" w:type="dxa"/>
          <w:trHeight w:val="510"/>
        </w:trPr>
        <w:tc>
          <w:tcPr>
            <w:tcW w:w="1050" w:type="dxa"/>
            <w:vAlign w:val="center"/>
            <w:hideMark/>
          </w:tcPr>
          <w:p w14:paraId="486A9534" w14:textId="77777777" w:rsidR="007D15C5" w:rsidRPr="00F426CF" w:rsidRDefault="007D15C5" w:rsidP="008400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20.3</w:t>
            </w:r>
          </w:p>
        </w:tc>
        <w:tc>
          <w:tcPr>
            <w:tcW w:w="4111" w:type="dxa"/>
            <w:gridSpan w:val="3"/>
            <w:vAlign w:val="center"/>
            <w:hideMark/>
          </w:tcPr>
          <w:p w14:paraId="03ACC81C" w14:textId="77777777" w:rsidR="007D15C5" w:rsidRPr="00F426CF" w:rsidRDefault="007D15C5" w:rsidP="002243C7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Obsahuje pracovná zmluva/dohoda alebo jej prílohy údaj o mzde alebo plate (spravidla platový výmer)? (vrátane štátnej služby)</w:t>
            </w:r>
          </w:p>
        </w:tc>
        <w:tc>
          <w:tcPr>
            <w:tcW w:w="567" w:type="dxa"/>
            <w:vAlign w:val="center"/>
            <w:hideMark/>
          </w:tcPr>
          <w:p w14:paraId="16857B11" w14:textId="77777777" w:rsidR="007D15C5" w:rsidRPr="00F426CF" w:rsidRDefault="007D15C5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19CF0B0D" w14:textId="77777777" w:rsidR="007D15C5" w:rsidRPr="00F426CF" w:rsidRDefault="007D15C5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center"/>
            <w:hideMark/>
          </w:tcPr>
          <w:p w14:paraId="36E7BD54" w14:textId="77777777" w:rsidR="007D15C5" w:rsidRPr="00F426CF" w:rsidRDefault="007D15C5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76" w:type="dxa"/>
            <w:vAlign w:val="center"/>
            <w:hideMark/>
          </w:tcPr>
          <w:p w14:paraId="7356FD8E" w14:textId="77777777" w:rsidR="007D15C5" w:rsidRPr="00F426CF" w:rsidRDefault="007D15C5" w:rsidP="008400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7D15C5" w:rsidRPr="00F426CF" w14:paraId="3FB37AB9" w14:textId="77777777" w:rsidTr="003D14A7">
        <w:trPr>
          <w:gridAfter w:val="1"/>
          <w:wAfter w:w="8" w:type="dxa"/>
          <w:trHeight w:val="315"/>
        </w:trPr>
        <w:tc>
          <w:tcPr>
            <w:tcW w:w="1050" w:type="dxa"/>
            <w:vAlign w:val="center"/>
            <w:hideMark/>
          </w:tcPr>
          <w:p w14:paraId="42DC23FC" w14:textId="77777777" w:rsidR="007D15C5" w:rsidRPr="00F426CF" w:rsidRDefault="007D15C5" w:rsidP="008400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20.4</w:t>
            </w:r>
          </w:p>
        </w:tc>
        <w:tc>
          <w:tcPr>
            <w:tcW w:w="4111" w:type="dxa"/>
            <w:gridSpan w:val="3"/>
            <w:vAlign w:val="center"/>
            <w:hideMark/>
          </w:tcPr>
          <w:p w14:paraId="051B771A" w14:textId="1BF2ED38" w:rsidR="007D15C5" w:rsidRPr="00F426CF" w:rsidRDefault="007D15C5" w:rsidP="002243C7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pracovný výkaz zamestnan</w:t>
            </w:r>
            <w:r>
              <w:rPr>
                <w:color w:val="000000"/>
                <w:sz w:val="20"/>
                <w:szCs w:val="20"/>
              </w:rPr>
              <w:t>-</w:t>
            </w:r>
            <w:r w:rsidRPr="00F426CF">
              <w:rPr>
                <w:color w:val="000000"/>
                <w:sz w:val="20"/>
                <w:szCs w:val="20"/>
              </w:rPr>
              <w:t>ca/zamestnancov?</w:t>
            </w:r>
          </w:p>
        </w:tc>
        <w:tc>
          <w:tcPr>
            <w:tcW w:w="567" w:type="dxa"/>
            <w:vAlign w:val="center"/>
            <w:hideMark/>
          </w:tcPr>
          <w:p w14:paraId="09B4CADC" w14:textId="77777777" w:rsidR="007D15C5" w:rsidRPr="00F426CF" w:rsidRDefault="007D15C5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77D7060D" w14:textId="77777777" w:rsidR="007D15C5" w:rsidRPr="00F426CF" w:rsidRDefault="007D15C5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center"/>
            <w:hideMark/>
          </w:tcPr>
          <w:p w14:paraId="0F102067" w14:textId="77777777" w:rsidR="007D15C5" w:rsidRPr="00F426CF" w:rsidRDefault="007D15C5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76" w:type="dxa"/>
            <w:vAlign w:val="center"/>
            <w:hideMark/>
          </w:tcPr>
          <w:p w14:paraId="78B7D6AC" w14:textId="77777777" w:rsidR="007D15C5" w:rsidRPr="00F426CF" w:rsidRDefault="007D15C5" w:rsidP="008400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7D15C5" w:rsidRPr="00F426CF" w14:paraId="2CD0C7A5" w14:textId="77777777" w:rsidTr="003D14A7">
        <w:trPr>
          <w:gridAfter w:val="1"/>
          <w:wAfter w:w="8" w:type="dxa"/>
          <w:trHeight w:val="315"/>
        </w:trPr>
        <w:tc>
          <w:tcPr>
            <w:tcW w:w="1050" w:type="dxa"/>
            <w:vAlign w:val="center"/>
            <w:hideMark/>
          </w:tcPr>
          <w:p w14:paraId="5E252F4F" w14:textId="77777777" w:rsidR="007D15C5" w:rsidRPr="00F426CF" w:rsidRDefault="007D15C5" w:rsidP="008400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20.</w:t>
            </w: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4111" w:type="dxa"/>
            <w:gridSpan w:val="3"/>
            <w:vAlign w:val="center"/>
            <w:hideMark/>
          </w:tcPr>
          <w:p w14:paraId="333402E9" w14:textId="33F7174D" w:rsidR="007D15C5" w:rsidRPr="00F426CF" w:rsidRDefault="007D15C5" w:rsidP="002243C7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mzdový list, resp. výplatnú pásku alebo iný relevantný doklad?</w:t>
            </w:r>
          </w:p>
        </w:tc>
        <w:tc>
          <w:tcPr>
            <w:tcW w:w="567" w:type="dxa"/>
            <w:vAlign w:val="center"/>
            <w:hideMark/>
          </w:tcPr>
          <w:p w14:paraId="6D60824D" w14:textId="77777777" w:rsidR="007D15C5" w:rsidRPr="00F426CF" w:rsidRDefault="007D15C5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2A73C620" w14:textId="77777777" w:rsidR="007D15C5" w:rsidRPr="00F426CF" w:rsidRDefault="007D15C5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center"/>
            <w:hideMark/>
          </w:tcPr>
          <w:p w14:paraId="368480BC" w14:textId="77777777" w:rsidR="007D15C5" w:rsidRPr="00F426CF" w:rsidRDefault="007D15C5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76" w:type="dxa"/>
            <w:vAlign w:val="center"/>
            <w:hideMark/>
          </w:tcPr>
          <w:p w14:paraId="144B6E3D" w14:textId="77777777" w:rsidR="007D15C5" w:rsidRPr="00F426CF" w:rsidRDefault="007D15C5" w:rsidP="008400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7D15C5" w:rsidRPr="00F426CF" w14:paraId="5C6998B0" w14:textId="77777777" w:rsidTr="003D14A7">
        <w:trPr>
          <w:gridAfter w:val="1"/>
          <w:wAfter w:w="8" w:type="dxa"/>
          <w:trHeight w:val="315"/>
        </w:trPr>
        <w:tc>
          <w:tcPr>
            <w:tcW w:w="1050" w:type="dxa"/>
            <w:vAlign w:val="center"/>
            <w:hideMark/>
          </w:tcPr>
          <w:p w14:paraId="18CFDDBC" w14:textId="77777777" w:rsidR="007D15C5" w:rsidRPr="00F426CF" w:rsidRDefault="007D15C5" w:rsidP="008400C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20.6</w:t>
            </w:r>
          </w:p>
        </w:tc>
        <w:tc>
          <w:tcPr>
            <w:tcW w:w="4111" w:type="dxa"/>
            <w:gridSpan w:val="3"/>
            <w:vAlign w:val="center"/>
            <w:hideMark/>
          </w:tcPr>
          <w:p w14:paraId="5333419A" w14:textId="2945C675" w:rsidR="007D15C5" w:rsidRPr="00954D48" w:rsidRDefault="007D15C5" w:rsidP="002243C7">
            <w:pPr>
              <w:jc w:val="both"/>
              <w:rPr>
                <w:color w:val="000000"/>
                <w:sz w:val="20"/>
                <w:szCs w:val="20"/>
              </w:rPr>
            </w:pPr>
            <w:r w:rsidRPr="00954D48">
              <w:rPr>
                <w:color w:val="000000"/>
                <w:sz w:val="20"/>
                <w:szCs w:val="20"/>
              </w:rPr>
              <w:t>Predložil prijímateľ výpočet oprávnenej mzdy a odvodov? (ak je to relevantné)</w:t>
            </w:r>
          </w:p>
        </w:tc>
        <w:tc>
          <w:tcPr>
            <w:tcW w:w="567" w:type="dxa"/>
            <w:vAlign w:val="center"/>
            <w:hideMark/>
          </w:tcPr>
          <w:p w14:paraId="7068878F" w14:textId="77777777" w:rsidR="007D15C5" w:rsidRPr="00F426CF" w:rsidRDefault="007D15C5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75257840" w14:textId="77777777" w:rsidR="007D15C5" w:rsidRPr="00F426CF" w:rsidRDefault="007D15C5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center"/>
            <w:hideMark/>
          </w:tcPr>
          <w:p w14:paraId="39832078" w14:textId="77777777" w:rsidR="007D15C5" w:rsidRPr="00F426CF" w:rsidRDefault="007D15C5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76" w:type="dxa"/>
            <w:vAlign w:val="center"/>
            <w:hideMark/>
          </w:tcPr>
          <w:p w14:paraId="768160C0" w14:textId="77777777" w:rsidR="007D15C5" w:rsidRPr="00F426CF" w:rsidRDefault="007D15C5" w:rsidP="008400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7D15C5" w:rsidRPr="00F426CF" w14:paraId="27240758" w14:textId="77777777" w:rsidTr="003D14A7">
        <w:trPr>
          <w:gridAfter w:val="1"/>
          <w:wAfter w:w="8" w:type="dxa"/>
          <w:trHeight w:val="440"/>
        </w:trPr>
        <w:tc>
          <w:tcPr>
            <w:tcW w:w="1050" w:type="dxa"/>
            <w:vAlign w:val="center"/>
            <w:hideMark/>
          </w:tcPr>
          <w:p w14:paraId="17F4B786" w14:textId="77777777" w:rsidR="007D15C5" w:rsidRPr="00F426CF" w:rsidRDefault="007D15C5" w:rsidP="008400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20.</w:t>
            </w:r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4111" w:type="dxa"/>
            <w:gridSpan w:val="3"/>
            <w:vAlign w:val="center"/>
            <w:hideMark/>
          </w:tcPr>
          <w:p w14:paraId="3AAF868C" w14:textId="18B51F09" w:rsidR="007D15C5" w:rsidRPr="00954D48" w:rsidRDefault="007D15C5" w:rsidP="002243C7">
            <w:pPr>
              <w:jc w:val="both"/>
              <w:rPr>
                <w:color w:val="000000"/>
                <w:sz w:val="20"/>
                <w:szCs w:val="20"/>
              </w:rPr>
            </w:pPr>
            <w:r w:rsidRPr="00954D48">
              <w:rPr>
                <w:color w:val="000000"/>
                <w:sz w:val="20"/>
                <w:szCs w:val="20"/>
              </w:rPr>
              <w:t>Predložil prijímateľ k osobným výdavkom identifikáciu bankového účtu zamestnanca, resp. oprávnenej osoby, ak bankový účet nie je identifikovaný v zmluvnom vzťahu (napr. v pracovnej zmluve)?</w:t>
            </w:r>
          </w:p>
        </w:tc>
        <w:tc>
          <w:tcPr>
            <w:tcW w:w="567" w:type="dxa"/>
            <w:vAlign w:val="center"/>
            <w:hideMark/>
          </w:tcPr>
          <w:p w14:paraId="7AC97941" w14:textId="77777777" w:rsidR="007D15C5" w:rsidRPr="00F426CF" w:rsidRDefault="007D15C5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1E3DAEFF" w14:textId="77777777" w:rsidR="007D15C5" w:rsidRPr="00F426CF" w:rsidRDefault="007D15C5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center"/>
            <w:hideMark/>
          </w:tcPr>
          <w:p w14:paraId="3F6F3432" w14:textId="77777777" w:rsidR="007D15C5" w:rsidRPr="00F426CF" w:rsidRDefault="007D15C5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76" w:type="dxa"/>
            <w:vAlign w:val="center"/>
            <w:hideMark/>
          </w:tcPr>
          <w:p w14:paraId="2832278D" w14:textId="77777777" w:rsidR="007D15C5" w:rsidRPr="002243C7" w:rsidRDefault="007D15C5" w:rsidP="008400CF">
            <w:pPr>
              <w:jc w:val="both"/>
              <w:rPr>
                <w:b/>
                <w:color w:val="000000"/>
                <w:sz w:val="20"/>
              </w:rPr>
            </w:pPr>
            <w:r w:rsidRPr="002243C7">
              <w:rPr>
                <w:b/>
                <w:color w:val="000000"/>
                <w:sz w:val="20"/>
              </w:rPr>
              <w:t> </w:t>
            </w:r>
          </w:p>
        </w:tc>
      </w:tr>
      <w:tr w:rsidR="007D15C5" w:rsidRPr="00F426CF" w14:paraId="188B4A40" w14:textId="77777777" w:rsidTr="003D14A7">
        <w:trPr>
          <w:gridAfter w:val="1"/>
          <w:wAfter w:w="8" w:type="dxa"/>
          <w:trHeight w:val="765"/>
        </w:trPr>
        <w:tc>
          <w:tcPr>
            <w:tcW w:w="1050" w:type="dxa"/>
            <w:vAlign w:val="center"/>
            <w:hideMark/>
          </w:tcPr>
          <w:p w14:paraId="1555FA27" w14:textId="7C695DE9" w:rsidR="007D15C5" w:rsidRPr="003D14A7" w:rsidRDefault="007D15C5" w:rsidP="277050EB">
            <w:pPr>
              <w:jc w:val="center"/>
              <w:rPr>
                <w:color w:val="000000"/>
                <w:vertAlign w:val="superscript"/>
              </w:rPr>
            </w:pPr>
            <w:r w:rsidRPr="003D14A7">
              <w:rPr>
                <w:color w:val="000000" w:themeColor="text1"/>
                <w:sz w:val="20"/>
              </w:rPr>
              <w:t>20.8</w:t>
            </w:r>
            <w:ins w:id="86" w:author="Autor">
              <w:r w:rsidR="0010370D">
                <w:rPr>
                  <w:color w:val="000000" w:themeColor="text1"/>
                  <w:sz w:val="20"/>
                  <w:szCs w:val="20"/>
                </w:rPr>
                <w:t>*</w:t>
              </w:r>
            </w:ins>
          </w:p>
        </w:tc>
        <w:tc>
          <w:tcPr>
            <w:tcW w:w="4111" w:type="dxa"/>
            <w:gridSpan w:val="3"/>
            <w:vAlign w:val="center"/>
            <w:hideMark/>
          </w:tcPr>
          <w:p w14:paraId="5A7AA843" w14:textId="13736E11" w:rsidR="007D15C5" w:rsidRPr="00F426CF" w:rsidRDefault="007D15C5" w:rsidP="002243C7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Bol dodržaný stanovený limit pre maximálnu dĺžku pracovného úväzku (vrátane všetkých pracovných úväzkov voči zamestnávateľovi resp. zamestnávateľom vrátane prípadných dohôd mimo pracovného pomeru)?</w:t>
            </w:r>
          </w:p>
        </w:tc>
        <w:tc>
          <w:tcPr>
            <w:tcW w:w="567" w:type="dxa"/>
            <w:vAlign w:val="center"/>
            <w:hideMark/>
          </w:tcPr>
          <w:p w14:paraId="2E9606C8" w14:textId="77777777" w:rsidR="007D15C5" w:rsidRPr="00F426CF" w:rsidRDefault="007D15C5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4C8EE479" w14:textId="77777777" w:rsidR="007D15C5" w:rsidRPr="00F426CF" w:rsidRDefault="007D15C5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center"/>
            <w:hideMark/>
          </w:tcPr>
          <w:p w14:paraId="20DFCA2E" w14:textId="77777777" w:rsidR="007D15C5" w:rsidRPr="00F426CF" w:rsidRDefault="007D15C5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76" w:type="dxa"/>
            <w:vAlign w:val="center"/>
            <w:hideMark/>
          </w:tcPr>
          <w:p w14:paraId="445C007B" w14:textId="77777777" w:rsidR="007D15C5" w:rsidRPr="00F426CF" w:rsidRDefault="007D15C5" w:rsidP="008400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7D15C5" w:rsidRPr="00F426CF" w14:paraId="2CB3D76A" w14:textId="77777777" w:rsidTr="003D14A7">
        <w:trPr>
          <w:gridAfter w:val="1"/>
          <w:wAfter w:w="8" w:type="dxa"/>
          <w:trHeight w:val="765"/>
        </w:trPr>
        <w:tc>
          <w:tcPr>
            <w:tcW w:w="1050" w:type="dxa"/>
            <w:vAlign w:val="center"/>
            <w:hideMark/>
          </w:tcPr>
          <w:p w14:paraId="645CCBF0" w14:textId="77777777" w:rsidR="007D15C5" w:rsidRPr="00F426CF" w:rsidRDefault="007D15C5" w:rsidP="008400C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20.9</w:t>
            </w:r>
          </w:p>
        </w:tc>
        <w:tc>
          <w:tcPr>
            <w:tcW w:w="4111" w:type="dxa"/>
            <w:gridSpan w:val="3"/>
            <w:vAlign w:val="center"/>
            <w:hideMark/>
          </w:tcPr>
          <w:p w14:paraId="1208EF93" w14:textId="77746A6B" w:rsidR="007D15C5" w:rsidRPr="00F426CF" w:rsidRDefault="007D15C5" w:rsidP="002243C7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 vzdelávacích aktivitách (napr. prednáška, lektorovanie) k osobným výdavkom prezenčnú listinu podpísanú lektorom, učiteľom, resp. osobou vykonávajúcou vzdelávaciu aktivitu?</w:t>
            </w:r>
          </w:p>
        </w:tc>
        <w:tc>
          <w:tcPr>
            <w:tcW w:w="567" w:type="dxa"/>
            <w:vAlign w:val="center"/>
            <w:hideMark/>
          </w:tcPr>
          <w:p w14:paraId="7BDB8AE1" w14:textId="77777777" w:rsidR="007D15C5" w:rsidRPr="00F426CF" w:rsidRDefault="007D15C5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306BC796" w14:textId="77777777" w:rsidR="007D15C5" w:rsidRPr="00F426CF" w:rsidRDefault="007D15C5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center"/>
            <w:hideMark/>
          </w:tcPr>
          <w:p w14:paraId="31D4840F" w14:textId="77777777" w:rsidR="007D15C5" w:rsidRPr="00F426CF" w:rsidRDefault="007D15C5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76" w:type="dxa"/>
            <w:vAlign w:val="center"/>
            <w:hideMark/>
          </w:tcPr>
          <w:p w14:paraId="40DB00A0" w14:textId="77777777" w:rsidR="007D15C5" w:rsidRPr="00F426CF" w:rsidRDefault="007D15C5" w:rsidP="008400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7D15C5" w:rsidRPr="00F426CF" w14:paraId="11037C8A" w14:textId="77777777" w:rsidTr="003D14A7">
        <w:trPr>
          <w:gridAfter w:val="1"/>
          <w:wAfter w:w="8" w:type="dxa"/>
          <w:trHeight w:val="510"/>
        </w:trPr>
        <w:tc>
          <w:tcPr>
            <w:tcW w:w="1050" w:type="dxa"/>
            <w:vAlign w:val="center"/>
            <w:hideMark/>
          </w:tcPr>
          <w:p w14:paraId="1CE782A5" w14:textId="77777777" w:rsidR="007D15C5" w:rsidRPr="00F426CF" w:rsidRDefault="007D15C5" w:rsidP="008400C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20.10</w:t>
            </w:r>
          </w:p>
        </w:tc>
        <w:tc>
          <w:tcPr>
            <w:tcW w:w="4111" w:type="dxa"/>
            <w:gridSpan w:val="3"/>
            <w:vAlign w:val="center"/>
            <w:hideMark/>
          </w:tcPr>
          <w:p w14:paraId="7B735BC6" w14:textId="1BD0700B" w:rsidR="007D15C5" w:rsidRPr="00F426CF" w:rsidRDefault="007D15C5" w:rsidP="002243C7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 vzdelávacích aktivitách (napr. prednáška, lektorovanie) k osobným výdavkom časový harmonogram uskutočnenia jednotlivých aktivít (napr. prednášok, cvičení)?</w:t>
            </w:r>
          </w:p>
        </w:tc>
        <w:tc>
          <w:tcPr>
            <w:tcW w:w="567" w:type="dxa"/>
            <w:vAlign w:val="center"/>
            <w:hideMark/>
          </w:tcPr>
          <w:p w14:paraId="1394C0C1" w14:textId="77777777" w:rsidR="007D15C5" w:rsidRPr="00F426CF" w:rsidRDefault="007D15C5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4CB36F79" w14:textId="77777777" w:rsidR="007D15C5" w:rsidRPr="00F426CF" w:rsidRDefault="007D15C5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center"/>
            <w:hideMark/>
          </w:tcPr>
          <w:p w14:paraId="1AC85A1D" w14:textId="77777777" w:rsidR="007D15C5" w:rsidRPr="00F426CF" w:rsidRDefault="007D15C5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76" w:type="dxa"/>
            <w:noWrap/>
            <w:vAlign w:val="center"/>
            <w:hideMark/>
          </w:tcPr>
          <w:p w14:paraId="1335C642" w14:textId="77777777" w:rsidR="007D15C5" w:rsidRPr="002243C7" w:rsidRDefault="007D15C5" w:rsidP="002243C7">
            <w:pPr>
              <w:rPr>
                <w:color w:val="000000"/>
                <w:sz w:val="22"/>
              </w:rPr>
            </w:pPr>
            <w:r w:rsidRPr="002243C7">
              <w:rPr>
                <w:color w:val="000000"/>
                <w:sz w:val="22"/>
              </w:rPr>
              <w:t> </w:t>
            </w:r>
          </w:p>
        </w:tc>
      </w:tr>
      <w:tr w:rsidR="007D15C5" w:rsidRPr="00F426CF" w14:paraId="3F1F8A13" w14:textId="77777777" w:rsidTr="003D14A7">
        <w:trPr>
          <w:gridAfter w:val="1"/>
          <w:wAfter w:w="8" w:type="dxa"/>
          <w:trHeight w:val="765"/>
        </w:trPr>
        <w:tc>
          <w:tcPr>
            <w:tcW w:w="1050" w:type="dxa"/>
            <w:vAlign w:val="center"/>
            <w:hideMark/>
          </w:tcPr>
          <w:p w14:paraId="1C0F7304" w14:textId="77777777" w:rsidR="007D15C5" w:rsidRPr="00F426CF" w:rsidRDefault="007D15C5" w:rsidP="008400C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20.11</w:t>
            </w:r>
          </w:p>
        </w:tc>
        <w:tc>
          <w:tcPr>
            <w:tcW w:w="4111" w:type="dxa"/>
            <w:gridSpan w:val="3"/>
            <w:vAlign w:val="center"/>
            <w:hideMark/>
          </w:tcPr>
          <w:p w14:paraId="5DEFBFF6" w14:textId="26671B88" w:rsidR="007D15C5" w:rsidRPr="00F426CF" w:rsidRDefault="007D15C5" w:rsidP="002243C7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Obsahuje pracovný výkaz jednoznačnú identifikáciu zamestnanca a vykonávané pozície (odkaz na položku rozpočtu, z ktorej sú osobné náklady hradené); časové vymedzenie (mesiac a rok, v ktorom bola činnosť realizovaná)?</w:t>
            </w:r>
          </w:p>
        </w:tc>
        <w:tc>
          <w:tcPr>
            <w:tcW w:w="567" w:type="dxa"/>
            <w:vAlign w:val="center"/>
            <w:hideMark/>
          </w:tcPr>
          <w:p w14:paraId="51A42EBC" w14:textId="77777777" w:rsidR="007D15C5" w:rsidRPr="00F426CF" w:rsidRDefault="007D15C5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22A1D17E" w14:textId="77777777" w:rsidR="007D15C5" w:rsidRPr="00F426CF" w:rsidRDefault="007D15C5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center"/>
            <w:hideMark/>
          </w:tcPr>
          <w:p w14:paraId="34EE9788" w14:textId="77777777" w:rsidR="007D15C5" w:rsidRPr="00F426CF" w:rsidRDefault="007D15C5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76" w:type="dxa"/>
            <w:noWrap/>
            <w:vAlign w:val="center"/>
            <w:hideMark/>
          </w:tcPr>
          <w:p w14:paraId="4037FE32" w14:textId="77777777" w:rsidR="007D15C5" w:rsidRPr="00F426CF" w:rsidRDefault="007D15C5" w:rsidP="008400CF">
            <w:pPr>
              <w:rPr>
                <w:color w:val="000000"/>
                <w:sz w:val="22"/>
                <w:szCs w:val="22"/>
              </w:rPr>
            </w:pPr>
            <w:r w:rsidRPr="00F426C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7D15C5" w:rsidRPr="00F426CF" w14:paraId="7480C504" w14:textId="77777777" w:rsidTr="003D14A7">
        <w:trPr>
          <w:gridAfter w:val="1"/>
          <w:wAfter w:w="8" w:type="dxa"/>
          <w:trHeight w:val="510"/>
        </w:trPr>
        <w:tc>
          <w:tcPr>
            <w:tcW w:w="1050" w:type="dxa"/>
            <w:vAlign w:val="center"/>
            <w:hideMark/>
          </w:tcPr>
          <w:p w14:paraId="5C77A757" w14:textId="77777777" w:rsidR="007D15C5" w:rsidRPr="00F426CF" w:rsidRDefault="007D15C5" w:rsidP="008400C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20.12</w:t>
            </w:r>
          </w:p>
        </w:tc>
        <w:tc>
          <w:tcPr>
            <w:tcW w:w="4111" w:type="dxa"/>
            <w:gridSpan w:val="3"/>
            <w:vAlign w:val="center"/>
            <w:hideMark/>
          </w:tcPr>
          <w:p w14:paraId="0FE351BF" w14:textId="2B2973D5" w:rsidR="007D15C5" w:rsidRPr="00F426CF" w:rsidRDefault="007D15C5" w:rsidP="002243C7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Obsahuje pracovný výkaz časový rozsah prác podľa zmluvy a popis činností, ktoré sú vykonávané v rámci projektu v jednotlivých dňoch?</w:t>
            </w:r>
          </w:p>
        </w:tc>
        <w:tc>
          <w:tcPr>
            <w:tcW w:w="567" w:type="dxa"/>
            <w:vAlign w:val="center"/>
            <w:hideMark/>
          </w:tcPr>
          <w:p w14:paraId="1EC3C3B0" w14:textId="77777777" w:rsidR="007D15C5" w:rsidRPr="00F426CF" w:rsidRDefault="007D15C5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5736EC5C" w14:textId="77777777" w:rsidR="007D15C5" w:rsidRPr="00F426CF" w:rsidRDefault="007D15C5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center"/>
            <w:hideMark/>
          </w:tcPr>
          <w:p w14:paraId="711672D1" w14:textId="77777777" w:rsidR="007D15C5" w:rsidRPr="00F426CF" w:rsidRDefault="007D15C5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76" w:type="dxa"/>
            <w:noWrap/>
            <w:vAlign w:val="center"/>
            <w:hideMark/>
          </w:tcPr>
          <w:p w14:paraId="053F9D43" w14:textId="77777777" w:rsidR="007D15C5" w:rsidRPr="00F426CF" w:rsidRDefault="007D15C5" w:rsidP="008400CF">
            <w:pPr>
              <w:rPr>
                <w:color w:val="000000"/>
                <w:sz w:val="22"/>
                <w:szCs w:val="22"/>
              </w:rPr>
            </w:pPr>
            <w:r w:rsidRPr="00F426C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7D15C5" w:rsidRPr="00F426CF" w14:paraId="1547EB9E" w14:textId="77777777" w:rsidTr="003D14A7">
        <w:trPr>
          <w:gridAfter w:val="1"/>
          <w:wAfter w:w="8" w:type="dxa"/>
          <w:trHeight w:val="510"/>
        </w:trPr>
        <w:tc>
          <w:tcPr>
            <w:tcW w:w="1050" w:type="dxa"/>
            <w:vAlign w:val="center"/>
            <w:hideMark/>
          </w:tcPr>
          <w:p w14:paraId="2C448931" w14:textId="77777777" w:rsidR="007D15C5" w:rsidRPr="00F426CF" w:rsidRDefault="007D15C5" w:rsidP="008400C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20.13</w:t>
            </w:r>
          </w:p>
        </w:tc>
        <w:tc>
          <w:tcPr>
            <w:tcW w:w="4111" w:type="dxa"/>
            <w:gridSpan w:val="3"/>
            <w:vAlign w:val="center"/>
            <w:hideMark/>
          </w:tcPr>
          <w:p w14:paraId="760E06BE" w14:textId="67379279" w:rsidR="007D15C5" w:rsidRPr="00F426CF" w:rsidRDefault="007D15C5" w:rsidP="002243C7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Obsahuje pracovný výkaz identifikáciu projektov, na ktorých sa konkrétna osoba podieľala a identifikáciu inej činnosti mimo EŠIF?</w:t>
            </w:r>
          </w:p>
        </w:tc>
        <w:tc>
          <w:tcPr>
            <w:tcW w:w="567" w:type="dxa"/>
            <w:vAlign w:val="center"/>
            <w:hideMark/>
          </w:tcPr>
          <w:p w14:paraId="1325A08F" w14:textId="77777777" w:rsidR="007D15C5" w:rsidRPr="00F426CF" w:rsidRDefault="007D15C5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258D5967" w14:textId="77777777" w:rsidR="007D15C5" w:rsidRPr="00F426CF" w:rsidRDefault="007D15C5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center"/>
            <w:hideMark/>
          </w:tcPr>
          <w:p w14:paraId="3AAB9AE3" w14:textId="77777777" w:rsidR="007D15C5" w:rsidRPr="00F426CF" w:rsidRDefault="007D15C5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76" w:type="dxa"/>
            <w:noWrap/>
            <w:vAlign w:val="center"/>
            <w:hideMark/>
          </w:tcPr>
          <w:p w14:paraId="6461C177" w14:textId="77777777" w:rsidR="007D15C5" w:rsidRPr="00F426CF" w:rsidRDefault="007D15C5" w:rsidP="008400CF">
            <w:pPr>
              <w:rPr>
                <w:color w:val="000000"/>
                <w:sz w:val="22"/>
                <w:szCs w:val="22"/>
              </w:rPr>
            </w:pPr>
            <w:r w:rsidRPr="00F426C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7D15C5" w:rsidRPr="00F426CF" w14:paraId="14370EE5" w14:textId="77777777" w:rsidTr="003D14A7">
        <w:trPr>
          <w:gridAfter w:val="1"/>
          <w:wAfter w:w="8" w:type="dxa"/>
          <w:trHeight w:val="510"/>
        </w:trPr>
        <w:tc>
          <w:tcPr>
            <w:tcW w:w="1050" w:type="dxa"/>
            <w:vAlign w:val="center"/>
            <w:hideMark/>
          </w:tcPr>
          <w:p w14:paraId="1DFB187E" w14:textId="77777777" w:rsidR="007D15C5" w:rsidRPr="00F426CF" w:rsidRDefault="007D15C5" w:rsidP="008400C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20.14</w:t>
            </w:r>
          </w:p>
        </w:tc>
        <w:tc>
          <w:tcPr>
            <w:tcW w:w="4111" w:type="dxa"/>
            <w:gridSpan w:val="3"/>
            <w:vAlign w:val="center"/>
            <w:hideMark/>
          </w:tcPr>
          <w:p w14:paraId="021734FB" w14:textId="54A190B0" w:rsidR="007D15C5" w:rsidRPr="00F426CF" w:rsidRDefault="007D15C5" w:rsidP="002243C7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Obsahuje pracovný výkaz údaje o type úväzku v rámci projektu, prípadne o zapojení do ďalších projektov a ďalších činností pre prijímateľa?</w:t>
            </w:r>
          </w:p>
        </w:tc>
        <w:tc>
          <w:tcPr>
            <w:tcW w:w="567" w:type="dxa"/>
            <w:vAlign w:val="center"/>
            <w:hideMark/>
          </w:tcPr>
          <w:p w14:paraId="4F582D51" w14:textId="77777777" w:rsidR="007D15C5" w:rsidRPr="00F426CF" w:rsidRDefault="007D15C5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04CF6CBE" w14:textId="77777777" w:rsidR="007D15C5" w:rsidRPr="00F426CF" w:rsidRDefault="007D15C5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center"/>
            <w:hideMark/>
          </w:tcPr>
          <w:p w14:paraId="248B6B93" w14:textId="77777777" w:rsidR="007D15C5" w:rsidRPr="00F426CF" w:rsidRDefault="007D15C5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76" w:type="dxa"/>
            <w:noWrap/>
            <w:vAlign w:val="center"/>
            <w:hideMark/>
          </w:tcPr>
          <w:p w14:paraId="13AAA2DF" w14:textId="77777777" w:rsidR="007D15C5" w:rsidRPr="00F426CF" w:rsidRDefault="007D15C5" w:rsidP="008400CF">
            <w:pPr>
              <w:rPr>
                <w:color w:val="000000"/>
                <w:sz w:val="22"/>
                <w:szCs w:val="22"/>
              </w:rPr>
            </w:pPr>
            <w:r w:rsidRPr="00F426C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7D15C5" w:rsidRPr="00F426CF" w14:paraId="6B3C81DF" w14:textId="77777777" w:rsidTr="003D14A7">
        <w:trPr>
          <w:gridAfter w:val="1"/>
          <w:wAfter w:w="8" w:type="dxa"/>
          <w:trHeight w:val="765"/>
        </w:trPr>
        <w:tc>
          <w:tcPr>
            <w:tcW w:w="1050" w:type="dxa"/>
            <w:vAlign w:val="center"/>
            <w:hideMark/>
          </w:tcPr>
          <w:p w14:paraId="7FA81247" w14:textId="77777777" w:rsidR="007D15C5" w:rsidRPr="00F426CF" w:rsidRDefault="007D15C5" w:rsidP="008400C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20.15</w:t>
            </w:r>
          </w:p>
        </w:tc>
        <w:tc>
          <w:tcPr>
            <w:tcW w:w="4111" w:type="dxa"/>
            <w:gridSpan w:val="3"/>
            <w:vAlign w:val="center"/>
            <w:hideMark/>
          </w:tcPr>
          <w:p w14:paraId="6CF29D53" w14:textId="4299AD35" w:rsidR="007D15C5" w:rsidRPr="00F426CF" w:rsidRDefault="007D15C5" w:rsidP="002243C7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Obsahuje pracovný výkaz prehľad odpracovaných hodín v rámci jednotlivých dní v členení podľa jednotlivých projektov a ďalších činností mimo EŠIF vrátane zaznačenia všetkých prekážok v práci?</w:t>
            </w:r>
          </w:p>
        </w:tc>
        <w:tc>
          <w:tcPr>
            <w:tcW w:w="567" w:type="dxa"/>
            <w:vAlign w:val="center"/>
            <w:hideMark/>
          </w:tcPr>
          <w:p w14:paraId="328A6AAB" w14:textId="77777777" w:rsidR="007D15C5" w:rsidRPr="00F426CF" w:rsidRDefault="007D15C5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032B0328" w14:textId="77777777" w:rsidR="007D15C5" w:rsidRPr="00F426CF" w:rsidRDefault="007D15C5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center"/>
            <w:hideMark/>
          </w:tcPr>
          <w:p w14:paraId="2424D1A0" w14:textId="77777777" w:rsidR="007D15C5" w:rsidRPr="00F426CF" w:rsidRDefault="007D15C5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76" w:type="dxa"/>
            <w:noWrap/>
            <w:vAlign w:val="center"/>
            <w:hideMark/>
          </w:tcPr>
          <w:p w14:paraId="338AB488" w14:textId="77777777" w:rsidR="007D15C5" w:rsidRPr="00F426CF" w:rsidRDefault="007D15C5" w:rsidP="008400CF">
            <w:pPr>
              <w:rPr>
                <w:color w:val="000000"/>
                <w:sz w:val="22"/>
                <w:szCs w:val="22"/>
              </w:rPr>
            </w:pPr>
            <w:r w:rsidRPr="00F426C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7D15C5" w:rsidRPr="00F426CF" w14:paraId="0109B22E" w14:textId="77777777" w:rsidTr="003D14A7">
        <w:trPr>
          <w:gridAfter w:val="1"/>
          <w:wAfter w:w="8" w:type="dxa"/>
          <w:trHeight w:val="765"/>
        </w:trPr>
        <w:tc>
          <w:tcPr>
            <w:tcW w:w="1050" w:type="dxa"/>
            <w:vAlign w:val="center"/>
          </w:tcPr>
          <w:p w14:paraId="376AA001" w14:textId="77777777" w:rsidR="007D15C5" w:rsidRPr="00F426CF" w:rsidRDefault="007D15C5" w:rsidP="008400C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20.16</w:t>
            </w:r>
          </w:p>
        </w:tc>
        <w:tc>
          <w:tcPr>
            <w:tcW w:w="4111" w:type="dxa"/>
            <w:gridSpan w:val="3"/>
            <w:vAlign w:val="center"/>
          </w:tcPr>
          <w:p w14:paraId="78C26911" w14:textId="1C96A4B2" w:rsidR="007D15C5" w:rsidRPr="00F426CF" w:rsidRDefault="007D15C5" w:rsidP="002243C7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Uplatňoval si prijímateľ aj osobné výdavky, </w:t>
            </w:r>
            <w:r w:rsidRPr="00FA6892">
              <w:rPr>
                <w:color w:val="000000"/>
                <w:sz w:val="20"/>
                <w:szCs w:val="20"/>
              </w:rPr>
              <w:t>ktoré n</w:t>
            </w:r>
            <w:r>
              <w:rPr>
                <w:color w:val="000000"/>
                <w:sz w:val="20"/>
                <w:szCs w:val="20"/>
              </w:rPr>
              <w:t>esúviseli s vykonanými prácami na projekte?</w:t>
            </w:r>
          </w:p>
        </w:tc>
        <w:tc>
          <w:tcPr>
            <w:tcW w:w="567" w:type="dxa"/>
            <w:vAlign w:val="center"/>
          </w:tcPr>
          <w:p w14:paraId="5545A0BE" w14:textId="5A38FD5B" w:rsidR="007D15C5" w:rsidRPr="00F426CF" w:rsidRDefault="007D15C5" w:rsidP="008400C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6B3484B1" w14:textId="575C6AD7" w:rsidR="007D15C5" w:rsidRPr="00F426CF" w:rsidRDefault="007D15C5" w:rsidP="008400C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14:paraId="58D37B2D" w14:textId="0F7BB1B2" w:rsidR="007D15C5" w:rsidRPr="00F426CF" w:rsidRDefault="007D15C5" w:rsidP="008400C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76" w:type="dxa"/>
            <w:noWrap/>
            <w:vAlign w:val="center"/>
          </w:tcPr>
          <w:p w14:paraId="4429575F" w14:textId="175CA93F" w:rsidR="007D15C5" w:rsidRPr="00F426CF" w:rsidRDefault="007D15C5" w:rsidP="008400CF">
            <w:pPr>
              <w:rPr>
                <w:color w:val="000000"/>
                <w:sz w:val="22"/>
                <w:szCs w:val="22"/>
              </w:rPr>
            </w:pPr>
          </w:p>
        </w:tc>
      </w:tr>
      <w:tr w:rsidR="008400CF" w:rsidRPr="00F426CF" w14:paraId="792DF358" w14:textId="77777777" w:rsidTr="003D14A7">
        <w:trPr>
          <w:gridAfter w:val="1"/>
          <w:wAfter w:w="8" w:type="dxa"/>
          <w:trHeight w:val="300"/>
        </w:trPr>
        <w:tc>
          <w:tcPr>
            <w:tcW w:w="8779" w:type="dxa"/>
            <w:gridSpan w:val="8"/>
            <w:shd w:val="clear" w:color="auto" w:fill="60497A"/>
            <w:vAlign w:val="center"/>
            <w:hideMark/>
          </w:tcPr>
          <w:p w14:paraId="0B4F3842" w14:textId="77777777" w:rsidR="008400CF" w:rsidRPr="00F426CF" w:rsidRDefault="008400CF" w:rsidP="008400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21 - Štátna pomoc a pomoc de minimis</w:t>
            </w:r>
          </w:p>
        </w:tc>
      </w:tr>
      <w:tr w:rsidR="00795E2B" w:rsidRPr="00F426CF" w14:paraId="1C361B1B" w14:textId="77777777" w:rsidTr="00795E2B">
        <w:trPr>
          <w:gridAfter w:val="1"/>
          <w:wAfter w:w="8" w:type="dxa"/>
          <w:trHeight w:val="330"/>
        </w:trPr>
        <w:tc>
          <w:tcPr>
            <w:tcW w:w="1050" w:type="dxa"/>
            <w:shd w:val="clear" w:color="auto" w:fill="60497A"/>
            <w:vAlign w:val="center"/>
            <w:hideMark/>
          </w:tcPr>
          <w:p w14:paraId="72DD8016" w14:textId="77777777" w:rsidR="008400CF" w:rsidRPr="003D14A7" w:rsidRDefault="008400CF" w:rsidP="008400CF">
            <w:pPr>
              <w:jc w:val="center"/>
              <w:rPr>
                <w:b/>
                <w:color w:val="FFFFFF"/>
                <w:sz w:val="20"/>
              </w:rPr>
            </w:pPr>
            <w:r w:rsidRPr="003D14A7">
              <w:rPr>
                <w:b/>
                <w:color w:val="FFFFFF"/>
                <w:sz w:val="20"/>
              </w:rPr>
              <w:t>P. č.</w:t>
            </w:r>
          </w:p>
        </w:tc>
        <w:tc>
          <w:tcPr>
            <w:tcW w:w="4111" w:type="dxa"/>
            <w:gridSpan w:val="3"/>
            <w:shd w:val="clear" w:color="auto" w:fill="60497A"/>
            <w:vAlign w:val="center"/>
            <w:hideMark/>
          </w:tcPr>
          <w:p w14:paraId="3687B56B" w14:textId="77777777" w:rsidR="008400CF" w:rsidRPr="003D14A7" w:rsidRDefault="008400CF" w:rsidP="008400CF">
            <w:pPr>
              <w:rPr>
                <w:b/>
                <w:color w:val="FFFFFF"/>
                <w:sz w:val="20"/>
              </w:rPr>
            </w:pPr>
            <w:r w:rsidRPr="003D14A7">
              <w:rPr>
                <w:b/>
                <w:color w:val="FFFFFF"/>
                <w:sz w:val="20"/>
              </w:rPr>
              <w:t>Kontrolné otázky</w:t>
            </w:r>
          </w:p>
        </w:tc>
        <w:tc>
          <w:tcPr>
            <w:tcW w:w="567" w:type="dxa"/>
            <w:shd w:val="clear" w:color="auto" w:fill="60497A"/>
            <w:vAlign w:val="center"/>
            <w:hideMark/>
          </w:tcPr>
          <w:p w14:paraId="0F47933B" w14:textId="77777777" w:rsidR="008400CF" w:rsidRPr="003D14A7" w:rsidRDefault="008400CF" w:rsidP="008400CF">
            <w:pPr>
              <w:jc w:val="center"/>
              <w:rPr>
                <w:rFonts w:ascii="Arial Narrow" w:hAnsi="Arial Narrow"/>
                <w:b/>
                <w:color w:val="FFFFFF"/>
                <w:sz w:val="20"/>
              </w:rPr>
            </w:pPr>
            <w:r w:rsidRPr="003D14A7">
              <w:rPr>
                <w:rFonts w:ascii="Arial Narrow" w:hAnsi="Arial Narrow"/>
                <w:b/>
                <w:color w:val="FFFFFF"/>
                <w:sz w:val="20"/>
              </w:rPr>
              <w:t>áno</w:t>
            </w:r>
          </w:p>
        </w:tc>
        <w:tc>
          <w:tcPr>
            <w:tcW w:w="567" w:type="dxa"/>
            <w:shd w:val="clear" w:color="auto" w:fill="60497A"/>
            <w:vAlign w:val="center"/>
            <w:hideMark/>
          </w:tcPr>
          <w:p w14:paraId="47E7EB3E" w14:textId="77777777" w:rsidR="008400CF" w:rsidRPr="003D14A7" w:rsidRDefault="008400CF" w:rsidP="008400CF">
            <w:pPr>
              <w:jc w:val="center"/>
              <w:rPr>
                <w:rFonts w:ascii="Arial Narrow" w:hAnsi="Arial Narrow"/>
                <w:b/>
                <w:color w:val="FFFFFF"/>
                <w:sz w:val="20"/>
              </w:rPr>
            </w:pPr>
            <w:r w:rsidRPr="003D14A7">
              <w:rPr>
                <w:rFonts w:ascii="Arial Narrow" w:hAnsi="Arial Narrow"/>
                <w:b/>
                <w:color w:val="FFFFFF"/>
                <w:sz w:val="20"/>
              </w:rPr>
              <w:t>nie</w:t>
            </w:r>
          </w:p>
        </w:tc>
        <w:tc>
          <w:tcPr>
            <w:tcW w:w="708" w:type="dxa"/>
            <w:shd w:val="clear" w:color="auto" w:fill="60497A"/>
            <w:vAlign w:val="center"/>
            <w:hideMark/>
          </w:tcPr>
          <w:p w14:paraId="273874D4" w14:textId="77777777" w:rsidR="008400CF" w:rsidRPr="003D14A7" w:rsidRDefault="008400CF" w:rsidP="008400CF">
            <w:pPr>
              <w:jc w:val="center"/>
              <w:rPr>
                <w:rFonts w:ascii="Arial Narrow" w:hAnsi="Arial Narrow"/>
                <w:b/>
                <w:color w:val="FFFFFF"/>
                <w:sz w:val="20"/>
              </w:rPr>
            </w:pPr>
            <w:r w:rsidRPr="003D14A7">
              <w:rPr>
                <w:rFonts w:ascii="Arial Narrow" w:hAnsi="Arial Narrow"/>
                <w:b/>
                <w:color w:val="FFFFFF"/>
                <w:sz w:val="20"/>
              </w:rPr>
              <w:t>netýka sa</w:t>
            </w:r>
          </w:p>
        </w:tc>
        <w:tc>
          <w:tcPr>
            <w:tcW w:w="1776" w:type="dxa"/>
            <w:shd w:val="clear" w:color="auto" w:fill="60497A"/>
            <w:vAlign w:val="center"/>
            <w:hideMark/>
          </w:tcPr>
          <w:p w14:paraId="3BE6B18C" w14:textId="0D727A5C" w:rsidR="008400CF" w:rsidRPr="00F426CF" w:rsidRDefault="008400CF" w:rsidP="00F67F37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Poznámka</w:t>
            </w:r>
            <w:r w:rsidR="006D7D48" w:rsidRP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fldChar w:fldCharType="begin"/>
            </w:r>
            <w:r w:rsidR="006D7D48" w:rsidRP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instrText xml:space="preserve"> NOTEREF _Ref65827975 \h </w:instrText>
            </w:r>
            <w:r w:rsid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instrText xml:space="preserve"> \* MERGEFORMAT </w:instrText>
            </w:r>
            <w:r w:rsidR="006D7D48" w:rsidRP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</w:r>
            <w:r w:rsidR="006D7D48" w:rsidRP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fldChar w:fldCharType="separate"/>
            </w:r>
            <w:r w:rsidR="005F1B2F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t>7</w:t>
            </w:r>
            <w:r w:rsidR="006D7D48" w:rsidRP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fldChar w:fldCharType="end"/>
            </w:r>
          </w:p>
        </w:tc>
      </w:tr>
      <w:tr w:rsidR="007D15C5" w:rsidRPr="00F426CF" w14:paraId="15E3C85C" w14:textId="77777777" w:rsidTr="003D14A7">
        <w:trPr>
          <w:gridAfter w:val="1"/>
          <w:wAfter w:w="8" w:type="dxa"/>
          <w:trHeight w:val="440"/>
        </w:trPr>
        <w:tc>
          <w:tcPr>
            <w:tcW w:w="1050" w:type="dxa"/>
            <w:vAlign w:val="center"/>
            <w:hideMark/>
          </w:tcPr>
          <w:p w14:paraId="0E030FBA" w14:textId="77777777" w:rsidR="007D15C5" w:rsidRPr="00F426CF" w:rsidRDefault="007D15C5" w:rsidP="008400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21.1</w:t>
            </w:r>
          </w:p>
        </w:tc>
        <w:tc>
          <w:tcPr>
            <w:tcW w:w="4111" w:type="dxa"/>
            <w:gridSpan w:val="3"/>
            <w:vAlign w:val="center"/>
            <w:hideMark/>
          </w:tcPr>
          <w:p w14:paraId="2E8EC30A" w14:textId="77777777" w:rsidR="007D15C5" w:rsidRPr="00F426CF" w:rsidRDefault="007D15C5" w:rsidP="002243C7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Boli dodržané pravidlá stanovené schémou štátnej pomoci, schémou pomoci de minimis, resp. ak nebola vypracovaná príslušná schéma, pravidlá služieb vo verejnom záujme v zmysle čl. 106 ods. 2 zmluvy o fungovaní EÚ alebo v predpisoch spoločenstva vzťahujúcich sa k právu hospodárskej súťaže, definovaných vo výzve/vyzvaní?</w:t>
            </w:r>
          </w:p>
        </w:tc>
        <w:tc>
          <w:tcPr>
            <w:tcW w:w="567" w:type="dxa"/>
            <w:vAlign w:val="center"/>
            <w:hideMark/>
          </w:tcPr>
          <w:p w14:paraId="35DD2A41" w14:textId="77777777" w:rsidR="007D15C5" w:rsidRPr="00F426CF" w:rsidRDefault="007D15C5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00AACE5E" w14:textId="77777777" w:rsidR="007D15C5" w:rsidRPr="00F426CF" w:rsidRDefault="007D15C5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center"/>
            <w:hideMark/>
          </w:tcPr>
          <w:p w14:paraId="33BB9BF4" w14:textId="77777777" w:rsidR="007D15C5" w:rsidRPr="00F426CF" w:rsidRDefault="007D15C5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76" w:type="dxa"/>
            <w:vAlign w:val="center"/>
            <w:hideMark/>
          </w:tcPr>
          <w:p w14:paraId="3F5AB523" w14:textId="77777777" w:rsidR="007D15C5" w:rsidRPr="00F426CF" w:rsidRDefault="007D15C5" w:rsidP="008400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7D15C5" w:rsidRPr="00F426CF" w14:paraId="32ABF233" w14:textId="77777777" w:rsidTr="003D14A7">
        <w:trPr>
          <w:gridAfter w:val="1"/>
          <w:wAfter w:w="8" w:type="dxa"/>
          <w:trHeight w:val="582"/>
        </w:trPr>
        <w:tc>
          <w:tcPr>
            <w:tcW w:w="1050" w:type="dxa"/>
            <w:vAlign w:val="center"/>
            <w:hideMark/>
          </w:tcPr>
          <w:p w14:paraId="50C9E09A" w14:textId="77777777" w:rsidR="007D15C5" w:rsidRPr="00F426CF" w:rsidRDefault="007D15C5" w:rsidP="008400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21.2</w:t>
            </w:r>
          </w:p>
        </w:tc>
        <w:tc>
          <w:tcPr>
            <w:tcW w:w="4111" w:type="dxa"/>
            <w:gridSpan w:val="3"/>
            <w:vAlign w:val="center"/>
            <w:hideMark/>
          </w:tcPr>
          <w:p w14:paraId="7828D585" w14:textId="77777777" w:rsidR="007D15C5" w:rsidRPr="00F426CF" w:rsidRDefault="007D15C5" w:rsidP="002243C7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Boli dodržané pravidlá stanovené schémou štátnej pomoci, schémou pomoci de minimis, resp. ak nebola vypracovaná príslušná schéma, pravidlá služieb vo verejnom záujme v zmysle čl. 106 ods. 2 zmluvy o fungovaní EÚ alebo v predpisoch spoločenstva vzťahujúcich sa k právu hospodárskej súťaže počas realizácie projektu, v prípade, ak neboli príslušné pravidlá stanovené vo výzve/vyzvaní (minimálne v rozsahu testu štátnej pomoci, ktorý je povinne vykonávaný v rámci výzvy)?</w:t>
            </w:r>
          </w:p>
        </w:tc>
        <w:tc>
          <w:tcPr>
            <w:tcW w:w="567" w:type="dxa"/>
            <w:vAlign w:val="center"/>
            <w:hideMark/>
          </w:tcPr>
          <w:p w14:paraId="51944FE5" w14:textId="77777777" w:rsidR="007D15C5" w:rsidRPr="00F426CF" w:rsidRDefault="007D15C5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41C9D258" w14:textId="77777777" w:rsidR="007D15C5" w:rsidRPr="00F426CF" w:rsidRDefault="007D15C5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center"/>
            <w:hideMark/>
          </w:tcPr>
          <w:p w14:paraId="76973EC0" w14:textId="77777777" w:rsidR="007D15C5" w:rsidRPr="00F426CF" w:rsidRDefault="007D15C5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76" w:type="dxa"/>
            <w:vAlign w:val="center"/>
            <w:hideMark/>
          </w:tcPr>
          <w:p w14:paraId="234F4237" w14:textId="77777777" w:rsidR="007D15C5" w:rsidRPr="00F426CF" w:rsidRDefault="007D15C5" w:rsidP="008400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8400CF" w:rsidRPr="00F426CF" w14:paraId="45B206E6" w14:textId="77777777" w:rsidTr="003D14A7">
        <w:trPr>
          <w:gridAfter w:val="1"/>
          <w:wAfter w:w="8" w:type="dxa"/>
          <w:trHeight w:val="300"/>
        </w:trPr>
        <w:tc>
          <w:tcPr>
            <w:tcW w:w="8779" w:type="dxa"/>
            <w:gridSpan w:val="8"/>
            <w:shd w:val="clear" w:color="auto" w:fill="60497A"/>
            <w:vAlign w:val="center"/>
            <w:hideMark/>
          </w:tcPr>
          <w:p w14:paraId="09776D8A" w14:textId="77777777" w:rsidR="008400CF" w:rsidRPr="00F426CF" w:rsidRDefault="008400CF" w:rsidP="008400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22 - Vecná, časová a územná oprávnenosť výdavkov</w:t>
            </w:r>
          </w:p>
        </w:tc>
      </w:tr>
      <w:tr w:rsidR="00795E2B" w:rsidRPr="00F426CF" w14:paraId="5DEAA797" w14:textId="77777777" w:rsidTr="00795E2B">
        <w:trPr>
          <w:gridAfter w:val="1"/>
          <w:wAfter w:w="8" w:type="dxa"/>
          <w:trHeight w:val="330"/>
        </w:trPr>
        <w:tc>
          <w:tcPr>
            <w:tcW w:w="1050" w:type="dxa"/>
            <w:shd w:val="clear" w:color="auto" w:fill="60497A"/>
            <w:vAlign w:val="center"/>
            <w:hideMark/>
          </w:tcPr>
          <w:p w14:paraId="59BF6F22" w14:textId="77777777" w:rsidR="008400CF" w:rsidRPr="00106A4D" w:rsidRDefault="008400CF" w:rsidP="008400CF">
            <w:pPr>
              <w:jc w:val="center"/>
              <w:rPr>
                <w:b/>
                <w:color w:val="FFFFFF"/>
                <w:sz w:val="20"/>
              </w:rPr>
            </w:pPr>
            <w:r w:rsidRPr="00106A4D">
              <w:rPr>
                <w:b/>
                <w:color w:val="FFFFFF"/>
                <w:sz w:val="20"/>
              </w:rPr>
              <w:t>P. č.</w:t>
            </w:r>
          </w:p>
        </w:tc>
        <w:tc>
          <w:tcPr>
            <w:tcW w:w="4111" w:type="dxa"/>
            <w:gridSpan w:val="3"/>
            <w:shd w:val="clear" w:color="auto" w:fill="60497A"/>
            <w:vAlign w:val="center"/>
            <w:hideMark/>
          </w:tcPr>
          <w:p w14:paraId="2017536E" w14:textId="77777777" w:rsidR="008400CF" w:rsidRPr="00106A4D" w:rsidRDefault="008400CF" w:rsidP="008400CF">
            <w:pPr>
              <w:rPr>
                <w:b/>
                <w:color w:val="FFFFFF"/>
                <w:sz w:val="20"/>
              </w:rPr>
            </w:pPr>
            <w:r w:rsidRPr="00106A4D">
              <w:rPr>
                <w:b/>
                <w:color w:val="FFFFFF"/>
                <w:sz w:val="20"/>
              </w:rPr>
              <w:t>Kontrolné otázky</w:t>
            </w:r>
          </w:p>
        </w:tc>
        <w:tc>
          <w:tcPr>
            <w:tcW w:w="567" w:type="dxa"/>
            <w:shd w:val="clear" w:color="auto" w:fill="60497A"/>
            <w:vAlign w:val="center"/>
            <w:hideMark/>
          </w:tcPr>
          <w:p w14:paraId="39E861E7" w14:textId="77777777" w:rsidR="008400CF" w:rsidRPr="00106A4D" w:rsidRDefault="008400CF" w:rsidP="008400CF">
            <w:pPr>
              <w:jc w:val="center"/>
              <w:rPr>
                <w:rFonts w:ascii="Arial Narrow" w:hAnsi="Arial Narrow"/>
                <w:b/>
                <w:color w:val="FFFFFF"/>
                <w:sz w:val="20"/>
              </w:rPr>
            </w:pPr>
            <w:r w:rsidRPr="00106A4D">
              <w:rPr>
                <w:rFonts w:ascii="Arial Narrow" w:hAnsi="Arial Narrow"/>
                <w:b/>
                <w:color w:val="FFFFFF"/>
                <w:sz w:val="20"/>
              </w:rPr>
              <w:t>áno</w:t>
            </w:r>
          </w:p>
        </w:tc>
        <w:tc>
          <w:tcPr>
            <w:tcW w:w="567" w:type="dxa"/>
            <w:shd w:val="clear" w:color="auto" w:fill="60497A"/>
            <w:vAlign w:val="center"/>
            <w:hideMark/>
          </w:tcPr>
          <w:p w14:paraId="2300A493" w14:textId="77777777" w:rsidR="008400CF" w:rsidRPr="00106A4D" w:rsidRDefault="008400CF" w:rsidP="008400CF">
            <w:pPr>
              <w:jc w:val="center"/>
              <w:rPr>
                <w:rFonts w:ascii="Arial Narrow" w:hAnsi="Arial Narrow"/>
                <w:b/>
                <w:color w:val="FFFFFF"/>
                <w:sz w:val="20"/>
              </w:rPr>
            </w:pPr>
            <w:r w:rsidRPr="00106A4D">
              <w:rPr>
                <w:rFonts w:ascii="Arial Narrow" w:hAnsi="Arial Narrow"/>
                <w:b/>
                <w:color w:val="FFFFFF"/>
                <w:sz w:val="20"/>
              </w:rPr>
              <w:t>nie</w:t>
            </w:r>
          </w:p>
        </w:tc>
        <w:tc>
          <w:tcPr>
            <w:tcW w:w="708" w:type="dxa"/>
            <w:shd w:val="clear" w:color="auto" w:fill="60497A"/>
            <w:vAlign w:val="center"/>
            <w:hideMark/>
          </w:tcPr>
          <w:p w14:paraId="6AB66415" w14:textId="77777777" w:rsidR="008400CF" w:rsidRPr="00106A4D" w:rsidRDefault="008400CF" w:rsidP="008400CF">
            <w:pPr>
              <w:jc w:val="center"/>
              <w:rPr>
                <w:rFonts w:ascii="Arial Narrow" w:hAnsi="Arial Narrow"/>
                <w:b/>
                <w:color w:val="FFFFFF"/>
                <w:sz w:val="20"/>
              </w:rPr>
            </w:pPr>
            <w:r w:rsidRPr="00106A4D">
              <w:rPr>
                <w:rFonts w:ascii="Arial Narrow" w:hAnsi="Arial Narrow"/>
                <w:b/>
                <w:color w:val="FFFFFF"/>
                <w:sz w:val="20"/>
              </w:rPr>
              <w:t>netýka sa</w:t>
            </w:r>
          </w:p>
        </w:tc>
        <w:tc>
          <w:tcPr>
            <w:tcW w:w="1776" w:type="dxa"/>
            <w:shd w:val="clear" w:color="auto" w:fill="60497A"/>
            <w:vAlign w:val="center"/>
            <w:hideMark/>
          </w:tcPr>
          <w:p w14:paraId="722A5ACF" w14:textId="4B14CF1D" w:rsidR="008400CF" w:rsidRPr="00F426CF" w:rsidRDefault="008400CF" w:rsidP="00F67F37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Poznámka</w:t>
            </w:r>
            <w:r w:rsidR="006D7D48" w:rsidRP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fldChar w:fldCharType="begin"/>
            </w:r>
            <w:r w:rsidR="006D7D48" w:rsidRP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instrText xml:space="preserve"> NOTEREF _Ref65827975 \h </w:instrText>
            </w:r>
            <w:r w:rsid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instrText xml:space="preserve"> \* MERGEFORMAT </w:instrText>
            </w:r>
            <w:r w:rsidR="006D7D48" w:rsidRP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</w:r>
            <w:r w:rsidR="006D7D48" w:rsidRP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fldChar w:fldCharType="separate"/>
            </w:r>
            <w:r w:rsidR="005F1B2F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t>7</w:t>
            </w:r>
            <w:r w:rsidR="006D7D48" w:rsidRP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fldChar w:fldCharType="end"/>
            </w:r>
          </w:p>
        </w:tc>
      </w:tr>
      <w:tr w:rsidR="00795E2B" w:rsidRPr="00F426CF" w14:paraId="515E7B14" w14:textId="77777777" w:rsidTr="00795E2B">
        <w:trPr>
          <w:gridAfter w:val="1"/>
          <w:wAfter w:w="8" w:type="dxa"/>
          <w:trHeight w:val="300"/>
        </w:trPr>
        <w:tc>
          <w:tcPr>
            <w:tcW w:w="1050" w:type="dxa"/>
            <w:shd w:val="clear" w:color="auto" w:fill="B1A0C7"/>
            <w:vAlign w:val="center"/>
            <w:hideMark/>
          </w:tcPr>
          <w:p w14:paraId="0E2C3762" w14:textId="77777777" w:rsidR="008400CF" w:rsidRPr="00F426CF" w:rsidRDefault="008400CF" w:rsidP="008400C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22.1</w:t>
            </w:r>
          </w:p>
        </w:tc>
        <w:tc>
          <w:tcPr>
            <w:tcW w:w="4111" w:type="dxa"/>
            <w:gridSpan w:val="3"/>
            <w:shd w:val="clear" w:color="auto" w:fill="B1A0C7"/>
            <w:vAlign w:val="center"/>
            <w:hideMark/>
          </w:tcPr>
          <w:p w14:paraId="515550D0" w14:textId="77777777" w:rsidR="008400CF" w:rsidRPr="00F426CF" w:rsidRDefault="008400CF" w:rsidP="008400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Vecná oprávnenosť výdavkov</w:t>
            </w:r>
          </w:p>
        </w:tc>
        <w:tc>
          <w:tcPr>
            <w:tcW w:w="567" w:type="dxa"/>
            <w:shd w:val="clear" w:color="auto" w:fill="B1A0C7"/>
            <w:vAlign w:val="center"/>
            <w:hideMark/>
          </w:tcPr>
          <w:p w14:paraId="510A2DD4" w14:textId="77777777" w:rsidR="008400CF" w:rsidRPr="00F426CF" w:rsidRDefault="008400CF" w:rsidP="008400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B1A0C7"/>
            <w:vAlign w:val="center"/>
            <w:hideMark/>
          </w:tcPr>
          <w:p w14:paraId="0E8CF7EF" w14:textId="77777777" w:rsidR="008400CF" w:rsidRPr="00F426CF" w:rsidRDefault="008400CF" w:rsidP="008400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shd w:val="clear" w:color="auto" w:fill="B1A0C7"/>
            <w:vAlign w:val="center"/>
            <w:hideMark/>
          </w:tcPr>
          <w:p w14:paraId="51103E1A" w14:textId="77777777" w:rsidR="008400CF" w:rsidRPr="00F426CF" w:rsidRDefault="008400CF" w:rsidP="008400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76" w:type="dxa"/>
            <w:shd w:val="clear" w:color="auto" w:fill="B1A0C7"/>
            <w:vAlign w:val="center"/>
            <w:hideMark/>
          </w:tcPr>
          <w:p w14:paraId="772B40B6" w14:textId="77777777" w:rsidR="008400CF" w:rsidRPr="00F426CF" w:rsidRDefault="008400CF" w:rsidP="008400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616A9B" w:rsidRPr="00F426CF" w14:paraId="7D09EDD1" w14:textId="77777777" w:rsidTr="003D14A7">
        <w:trPr>
          <w:gridAfter w:val="1"/>
          <w:wAfter w:w="8" w:type="dxa"/>
          <w:trHeight w:val="765"/>
        </w:trPr>
        <w:tc>
          <w:tcPr>
            <w:tcW w:w="1050" w:type="dxa"/>
            <w:vAlign w:val="center"/>
            <w:hideMark/>
          </w:tcPr>
          <w:p w14:paraId="4B37CB99" w14:textId="2B365F31" w:rsidR="00616A9B" w:rsidRPr="003D14A7" w:rsidRDefault="00616A9B" w:rsidP="00A459E7">
            <w:pPr>
              <w:jc w:val="center"/>
              <w:rPr>
                <w:color w:val="000000"/>
                <w:vertAlign w:val="superscript"/>
              </w:rPr>
            </w:pPr>
            <w:r w:rsidRPr="003D14A7">
              <w:rPr>
                <w:color w:val="000000" w:themeColor="text1"/>
                <w:sz w:val="20"/>
              </w:rPr>
              <w:t>22.1.1</w:t>
            </w:r>
          </w:p>
        </w:tc>
        <w:tc>
          <w:tcPr>
            <w:tcW w:w="4111" w:type="dxa"/>
            <w:gridSpan w:val="3"/>
            <w:vAlign w:val="center"/>
            <w:hideMark/>
          </w:tcPr>
          <w:p w14:paraId="36256187" w14:textId="032C8053" w:rsidR="00616A9B" w:rsidRPr="00F426CF" w:rsidRDefault="00616A9B" w:rsidP="002243C7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Sú údaje na účtovných dokladoch, resp. dokumentácii, ktorá ich nahradzuje, matematicky správne (vo vzťahu k množstvu a jednotkovej </w:t>
            </w:r>
            <w:r w:rsidRPr="00F426CF">
              <w:rPr>
                <w:color w:val="000000"/>
                <w:sz w:val="20"/>
                <w:szCs w:val="20"/>
              </w:rPr>
              <w:lastRenderedPageBreak/>
              <w:t>cene, k objemu a jednotkovej cene, súčtov jednotlivých položiek)?</w:t>
            </w:r>
            <w:bookmarkStart w:id="87" w:name="_Ref65827464"/>
            <w:r>
              <w:rPr>
                <w:rStyle w:val="Odkaznapoznmkupodiarou"/>
                <w:color w:val="000000"/>
                <w:sz w:val="20"/>
                <w:szCs w:val="20"/>
              </w:rPr>
              <w:footnoteReference w:id="16"/>
            </w:r>
            <w:bookmarkEnd w:id="87"/>
            <w:r w:rsidRPr="00F426CF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vAlign w:val="center"/>
            <w:hideMark/>
          </w:tcPr>
          <w:p w14:paraId="531B56AD" w14:textId="5D4397F0" w:rsidR="00616A9B" w:rsidRPr="00F426CF" w:rsidRDefault="00616A9B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567" w:type="dxa"/>
            <w:vAlign w:val="center"/>
            <w:hideMark/>
          </w:tcPr>
          <w:p w14:paraId="5AD9147F" w14:textId="77777777" w:rsidR="00616A9B" w:rsidRPr="00F426CF" w:rsidRDefault="00616A9B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center"/>
            <w:hideMark/>
          </w:tcPr>
          <w:p w14:paraId="54F42A52" w14:textId="77777777" w:rsidR="00616A9B" w:rsidRPr="00F426CF" w:rsidRDefault="00616A9B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76" w:type="dxa"/>
            <w:vAlign w:val="center"/>
            <w:hideMark/>
          </w:tcPr>
          <w:p w14:paraId="360871FE" w14:textId="77777777" w:rsidR="00616A9B" w:rsidRPr="00F426CF" w:rsidRDefault="00616A9B" w:rsidP="008400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616A9B" w:rsidRPr="00F426CF" w14:paraId="127BA351" w14:textId="77777777" w:rsidTr="003D14A7">
        <w:trPr>
          <w:gridAfter w:val="1"/>
          <w:wAfter w:w="8" w:type="dxa"/>
          <w:trHeight w:val="510"/>
        </w:trPr>
        <w:tc>
          <w:tcPr>
            <w:tcW w:w="1050" w:type="dxa"/>
            <w:vAlign w:val="center"/>
            <w:hideMark/>
          </w:tcPr>
          <w:p w14:paraId="3C8E1D2D" w14:textId="77777777" w:rsidR="00616A9B" w:rsidRPr="00106A4D" w:rsidRDefault="00616A9B" w:rsidP="008400CF">
            <w:pPr>
              <w:jc w:val="center"/>
              <w:rPr>
                <w:color w:val="000000"/>
                <w:sz w:val="20"/>
              </w:rPr>
            </w:pPr>
            <w:r w:rsidRPr="00106A4D">
              <w:rPr>
                <w:color w:val="000000"/>
                <w:sz w:val="20"/>
              </w:rPr>
              <w:t>22.1.2</w:t>
            </w:r>
          </w:p>
        </w:tc>
        <w:tc>
          <w:tcPr>
            <w:tcW w:w="4111" w:type="dxa"/>
            <w:gridSpan w:val="3"/>
            <w:vAlign w:val="center"/>
            <w:hideMark/>
          </w:tcPr>
          <w:p w14:paraId="639FB159" w14:textId="3EA352F7" w:rsidR="00616A9B" w:rsidRPr="00954D48" w:rsidRDefault="00616A9B" w:rsidP="002243C7">
            <w:pPr>
              <w:jc w:val="both"/>
              <w:rPr>
                <w:color w:val="000000"/>
                <w:sz w:val="20"/>
                <w:szCs w:val="20"/>
              </w:rPr>
            </w:pPr>
            <w:r w:rsidRPr="00954D48">
              <w:rPr>
                <w:color w:val="000000"/>
                <w:sz w:val="20"/>
                <w:szCs w:val="20"/>
              </w:rPr>
              <w:t>Zodpovedá nárokovaná čiastka v ŽoP údajom uvedeným v priložených účtovných dokladoch, resp. dokumentácii, ktorá ich nahradzuje?</w:t>
            </w:r>
            <w:r w:rsidRPr="00DC6714">
              <w:rPr>
                <w:color w:val="000000"/>
                <w:sz w:val="20"/>
                <w:szCs w:val="20"/>
                <w:vertAlign w:val="superscript"/>
              </w:rPr>
              <w:fldChar w:fldCharType="begin"/>
            </w:r>
            <w:r w:rsidRPr="00DC6714">
              <w:rPr>
                <w:color w:val="000000"/>
                <w:sz w:val="20"/>
                <w:szCs w:val="20"/>
                <w:vertAlign w:val="superscript"/>
              </w:rPr>
              <w:instrText xml:space="preserve"> NOTEREF _Ref65827464 \h </w:instrText>
            </w:r>
            <w:r>
              <w:rPr>
                <w:color w:val="000000"/>
                <w:sz w:val="20"/>
                <w:szCs w:val="20"/>
                <w:vertAlign w:val="superscript"/>
              </w:rPr>
              <w:instrText xml:space="preserve"> \* MERGEFORMAT </w:instrText>
            </w:r>
            <w:r w:rsidRPr="00DC6714">
              <w:rPr>
                <w:color w:val="000000"/>
                <w:sz w:val="20"/>
                <w:szCs w:val="20"/>
                <w:vertAlign w:val="superscript"/>
              </w:rPr>
            </w:r>
            <w:r w:rsidRPr="00DC6714">
              <w:rPr>
                <w:color w:val="000000"/>
                <w:sz w:val="20"/>
                <w:szCs w:val="20"/>
                <w:vertAlign w:val="superscript"/>
              </w:rPr>
              <w:fldChar w:fldCharType="separate"/>
            </w:r>
            <w:r w:rsidR="00925AF2">
              <w:rPr>
                <w:color w:val="000000"/>
                <w:sz w:val="20"/>
                <w:szCs w:val="20"/>
                <w:vertAlign w:val="superscript"/>
              </w:rPr>
              <w:t>15</w:t>
            </w:r>
            <w:r w:rsidRPr="00DC6714">
              <w:rPr>
                <w:color w:val="000000"/>
                <w:sz w:val="20"/>
                <w:szCs w:val="20"/>
                <w:vertAlign w:val="superscript"/>
              </w:rPr>
              <w:fldChar w:fldCharType="end"/>
            </w:r>
            <w:r w:rsidRPr="00DC6714">
              <w:rPr>
                <w:color w:val="000000"/>
                <w:sz w:val="20"/>
                <w:szCs w:val="20"/>
                <w:vertAlign w:val="superscript"/>
              </w:rPr>
              <w:t xml:space="preserve"> </w:t>
            </w:r>
          </w:p>
        </w:tc>
        <w:tc>
          <w:tcPr>
            <w:tcW w:w="567" w:type="dxa"/>
            <w:vAlign w:val="center"/>
            <w:hideMark/>
          </w:tcPr>
          <w:p w14:paraId="00639DC5" w14:textId="0528BD57" w:rsidR="00616A9B" w:rsidRPr="00F426CF" w:rsidRDefault="00616A9B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08A845DE" w14:textId="77777777" w:rsidR="00616A9B" w:rsidRPr="00F426CF" w:rsidRDefault="00616A9B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center"/>
            <w:hideMark/>
          </w:tcPr>
          <w:p w14:paraId="3A8D0B13" w14:textId="77777777" w:rsidR="00616A9B" w:rsidRPr="00F426CF" w:rsidRDefault="00616A9B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76" w:type="dxa"/>
            <w:vAlign w:val="center"/>
            <w:hideMark/>
          </w:tcPr>
          <w:p w14:paraId="4FEEAD50" w14:textId="77777777" w:rsidR="00616A9B" w:rsidRPr="00F426CF" w:rsidRDefault="00616A9B" w:rsidP="008400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616A9B" w:rsidRPr="00F426CF" w14:paraId="17728ACB" w14:textId="77777777" w:rsidTr="003D14A7">
        <w:trPr>
          <w:gridAfter w:val="1"/>
          <w:wAfter w:w="8" w:type="dxa"/>
          <w:trHeight w:val="510"/>
        </w:trPr>
        <w:tc>
          <w:tcPr>
            <w:tcW w:w="1050" w:type="dxa"/>
            <w:vAlign w:val="center"/>
          </w:tcPr>
          <w:p w14:paraId="2253033C" w14:textId="72DFA725" w:rsidR="00616A9B" w:rsidRPr="003D14A7" w:rsidRDefault="00616A9B" w:rsidP="277050EB">
            <w:pPr>
              <w:jc w:val="center"/>
              <w:rPr>
                <w:color w:val="000000"/>
                <w:vertAlign w:val="superscript"/>
              </w:rPr>
            </w:pPr>
            <w:r w:rsidRPr="003D14A7">
              <w:rPr>
                <w:color w:val="000000" w:themeColor="text1"/>
                <w:sz w:val="20"/>
              </w:rPr>
              <w:t>22.1.3</w:t>
            </w:r>
            <w:ins w:id="88" w:author="Autor">
              <w:r w:rsidR="0010370D" w:rsidRPr="00106A4D">
                <w:rPr>
                  <w:color w:val="000000" w:themeColor="text1"/>
                  <w:sz w:val="20"/>
                  <w:szCs w:val="20"/>
                </w:rPr>
                <w:t>*</w:t>
              </w:r>
            </w:ins>
          </w:p>
        </w:tc>
        <w:tc>
          <w:tcPr>
            <w:tcW w:w="4111" w:type="dxa"/>
            <w:gridSpan w:val="3"/>
            <w:vAlign w:val="center"/>
          </w:tcPr>
          <w:p w14:paraId="7696FC08" w14:textId="502A1C5C" w:rsidR="00616A9B" w:rsidRPr="00954D48" w:rsidRDefault="00616A9B" w:rsidP="002243C7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Sú vyn</w:t>
            </w:r>
            <w:r w:rsidRPr="00454540">
              <w:rPr>
                <w:color w:val="000000"/>
                <w:sz w:val="20"/>
                <w:szCs w:val="20"/>
              </w:rPr>
              <w:t>aložené výdavk</w:t>
            </w:r>
            <w:r>
              <w:rPr>
                <w:color w:val="000000"/>
                <w:sz w:val="20"/>
                <w:szCs w:val="20"/>
              </w:rPr>
              <w:t xml:space="preserve">y v súlade </w:t>
            </w:r>
            <w:r w:rsidRPr="00454540">
              <w:rPr>
                <w:color w:val="000000"/>
                <w:sz w:val="20"/>
                <w:szCs w:val="20"/>
              </w:rPr>
              <w:t>so zmluvou/objednávkou s dodávateľom tovarov/služieb/prác vrátane jej dodatkov?</w:t>
            </w:r>
            <w:r w:rsidRPr="00DC6714">
              <w:rPr>
                <w:color w:val="000000"/>
                <w:sz w:val="20"/>
                <w:szCs w:val="20"/>
                <w:vertAlign w:val="superscript"/>
              </w:rPr>
              <w:fldChar w:fldCharType="begin"/>
            </w:r>
            <w:r w:rsidRPr="00DC6714">
              <w:rPr>
                <w:color w:val="000000"/>
                <w:sz w:val="20"/>
                <w:szCs w:val="20"/>
                <w:vertAlign w:val="superscript"/>
              </w:rPr>
              <w:instrText xml:space="preserve"> NOTEREF _Ref65827464 \h </w:instrText>
            </w:r>
            <w:r>
              <w:rPr>
                <w:color w:val="000000"/>
                <w:sz w:val="20"/>
                <w:szCs w:val="20"/>
                <w:vertAlign w:val="superscript"/>
              </w:rPr>
              <w:instrText xml:space="preserve"> \* MERGEFORMAT </w:instrText>
            </w:r>
            <w:r w:rsidRPr="00DC6714">
              <w:rPr>
                <w:color w:val="000000"/>
                <w:sz w:val="20"/>
                <w:szCs w:val="20"/>
                <w:vertAlign w:val="superscript"/>
              </w:rPr>
            </w:r>
            <w:r w:rsidRPr="00DC6714">
              <w:rPr>
                <w:color w:val="000000"/>
                <w:sz w:val="20"/>
                <w:szCs w:val="20"/>
                <w:vertAlign w:val="superscript"/>
              </w:rPr>
              <w:fldChar w:fldCharType="separate"/>
            </w:r>
            <w:r w:rsidR="00925AF2">
              <w:rPr>
                <w:color w:val="000000"/>
                <w:sz w:val="20"/>
                <w:szCs w:val="20"/>
                <w:vertAlign w:val="superscript"/>
              </w:rPr>
              <w:t>15</w:t>
            </w:r>
            <w:r w:rsidRPr="00DC6714">
              <w:rPr>
                <w:color w:val="000000"/>
                <w:sz w:val="20"/>
                <w:szCs w:val="20"/>
                <w:vertAlign w:val="superscript"/>
              </w:rPr>
              <w:fldChar w:fldCharType="end"/>
            </w:r>
            <w:r w:rsidRPr="00954D48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vAlign w:val="center"/>
          </w:tcPr>
          <w:p w14:paraId="194FB55F" w14:textId="630FC73F" w:rsidR="00616A9B" w:rsidRPr="00F426CF" w:rsidRDefault="00616A9B" w:rsidP="008400C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21EDB7BC" w14:textId="6F5BAAC7" w:rsidR="00616A9B" w:rsidRPr="00F426CF" w:rsidRDefault="00616A9B" w:rsidP="008400C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14:paraId="37AE5FF2" w14:textId="2AB38DE7" w:rsidR="00616A9B" w:rsidRPr="00F426CF" w:rsidRDefault="00616A9B" w:rsidP="008400C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76" w:type="dxa"/>
            <w:vAlign w:val="center"/>
          </w:tcPr>
          <w:p w14:paraId="37A386AE" w14:textId="4557A944" w:rsidR="00616A9B" w:rsidRPr="00F426CF" w:rsidRDefault="00616A9B" w:rsidP="008400CF">
            <w:pPr>
              <w:jc w:val="both"/>
              <w:rPr>
                <w:b/>
                <w:bCs/>
                <w:color w:val="000000"/>
              </w:rPr>
            </w:pPr>
          </w:p>
        </w:tc>
      </w:tr>
      <w:tr w:rsidR="00616A9B" w:rsidRPr="00F426CF" w14:paraId="40C85BB1" w14:textId="77777777" w:rsidTr="003D14A7">
        <w:trPr>
          <w:gridAfter w:val="1"/>
          <w:wAfter w:w="8" w:type="dxa"/>
          <w:trHeight w:val="300"/>
        </w:trPr>
        <w:tc>
          <w:tcPr>
            <w:tcW w:w="1050" w:type="dxa"/>
            <w:vAlign w:val="center"/>
            <w:hideMark/>
          </w:tcPr>
          <w:p w14:paraId="4E97548A" w14:textId="77777777" w:rsidR="00616A9B" w:rsidRPr="00106A4D" w:rsidRDefault="00616A9B" w:rsidP="008400CF">
            <w:pPr>
              <w:jc w:val="center"/>
              <w:rPr>
                <w:color w:val="000000"/>
                <w:sz w:val="20"/>
              </w:rPr>
            </w:pPr>
            <w:r w:rsidRPr="00106A4D">
              <w:rPr>
                <w:color w:val="000000"/>
                <w:sz w:val="20"/>
              </w:rPr>
              <w:t>22.1.4</w:t>
            </w:r>
          </w:p>
        </w:tc>
        <w:tc>
          <w:tcPr>
            <w:tcW w:w="4111" w:type="dxa"/>
            <w:gridSpan w:val="3"/>
            <w:vAlign w:val="center"/>
            <w:hideMark/>
          </w:tcPr>
          <w:p w14:paraId="11F68045" w14:textId="56445165" w:rsidR="00616A9B" w:rsidRPr="00F426CF" w:rsidRDefault="00616A9B" w:rsidP="00DC6714">
            <w:pPr>
              <w:rPr>
                <w:color w:val="000000"/>
                <w:sz w:val="20"/>
                <w:szCs w:val="20"/>
              </w:rPr>
            </w:pPr>
            <w:r w:rsidRPr="00C644E8">
              <w:rPr>
                <w:color w:val="000000"/>
                <w:sz w:val="20"/>
                <w:szCs w:val="20"/>
              </w:rPr>
              <w:t>Je výdavok v</w:t>
            </w:r>
            <w:r w:rsidRPr="00F426CF">
              <w:rPr>
                <w:color w:val="000000"/>
                <w:sz w:val="20"/>
                <w:szCs w:val="20"/>
              </w:rPr>
              <w:t xml:space="preserve"> súlade s pravidlami a podmienkami stanovenými v</w:t>
            </w:r>
            <w:r>
              <w:rPr>
                <w:color w:val="000000"/>
                <w:sz w:val="20"/>
                <w:szCs w:val="20"/>
              </w:rPr>
              <w:t> Zmluv</w:t>
            </w:r>
            <w:r w:rsidRPr="00F426CF">
              <w:rPr>
                <w:color w:val="000000"/>
                <w:sz w:val="20"/>
                <w:szCs w:val="20"/>
              </w:rPr>
              <w:t>e</w:t>
            </w:r>
            <w:r>
              <w:rPr>
                <w:color w:val="000000"/>
                <w:sz w:val="20"/>
                <w:szCs w:val="20"/>
              </w:rPr>
              <w:t xml:space="preserve"> o NFP</w:t>
            </w:r>
            <w:r w:rsidRPr="00F426CF">
              <w:rPr>
                <w:color w:val="000000"/>
                <w:sz w:val="20"/>
                <w:szCs w:val="20"/>
              </w:rPr>
              <w:t>?</w:t>
            </w:r>
            <w:r w:rsidRPr="00DC6714">
              <w:rPr>
                <w:color w:val="000000"/>
                <w:sz w:val="20"/>
                <w:szCs w:val="20"/>
                <w:vertAlign w:val="superscript"/>
              </w:rPr>
              <w:fldChar w:fldCharType="begin"/>
            </w:r>
            <w:r w:rsidRPr="00DC6714">
              <w:rPr>
                <w:color w:val="000000"/>
                <w:sz w:val="20"/>
                <w:szCs w:val="20"/>
                <w:vertAlign w:val="superscript"/>
              </w:rPr>
              <w:instrText xml:space="preserve"> NOTEREF _Ref65827464 \h </w:instrText>
            </w:r>
            <w:r>
              <w:rPr>
                <w:color w:val="000000"/>
                <w:sz w:val="20"/>
                <w:szCs w:val="20"/>
                <w:vertAlign w:val="superscript"/>
              </w:rPr>
              <w:instrText xml:space="preserve"> \* MERGEFORMAT </w:instrText>
            </w:r>
            <w:r w:rsidRPr="00DC6714">
              <w:rPr>
                <w:color w:val="000000"/>
                <w:sz w:val="20"/>
                <w:szCs w:val="20"/>
                <w:vertAlign w:val="superscript"/>
              </w:rPr>
            </w:r>
            <w:r w:rsidRPr="00DC6714">
              <w:rPr>
                <w:color w:val="000000"/>
                <w:sz w:val="20"/>
                <w:szCs w:val="20"/>
                <w:vertAlign w:val="superscript"/>
              </w:rPr>
              <w:fldChar w:fldCharType="separate"/>
            </w:r>
            <w:r w:rsidR="00925AF2">
              <w:rPr>
                <w:color w:val="000000"/>
                <w:sz w:val="20"/>
                <w:szCs w:val="20"/>
                <w:vertAlign w:val="superscript"/>
              </w:rPr>
              <w:t>15</w:t>
            </w:r>
            <w:r w:rsidRPr="00DC6714">
              <w:rPr>
                <w:color w:val="000000"/>
                <w:sz w:val="20"/>
                <w:szCs w:val="20"/>
                <w:vertAlign w:val="superscript"/>
              </w:rPr>
              <w:fldChar w:fldCharType="end"/>
            </w:r>
          </w:p>
        </w:tc>
        <w:tc>
          <w:tcPr>
            <w:tcW w:w="567" w:type="dxa"/>
            <w:vAlign w:val="center"/>
            <w:hideMark/>
          </w:tcPr>
          <w:p w14:paraId="38A38BE4" w14:textId="4FC6160D" w:rsidR="00616A9B" w:rsidRPr="00F426CF" w:rsidRDefault="00616A9B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753A85D6" w14:textId="77777777" w:rsidR="00616A9B" w:rsidRPr="00F426CF" w:rsidRDefault="00616A9B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center"/>
            <w:hideMark/>
          </w:tcPr>
          <w:p w14:paraId="612D650A" w14:textId="77777777" w:rsidR="00616A9B" w:rsidRPr="00F426CF" w:rsidRDefault="00616A9B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76" w:type="dxa"/>
            <w:vAlign w:val="center"/>
            <w:hideMark/>
          </w:tcPr>
          <w:p w14:paraId="258A2C0B" w14:textId="77777777" w:rsidR="00616A9B" w:rsidRPr="00F426CF" w:rsidRDefault="00616A9B" w:rsidP="008400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616A9B" w:rsidRPr="00F426CF" w14:paraId="73A0E826" w14:textId="77777777" w:rsidTr="003D14A7">
        <w:trPr>
          <w:gridAfter w:val="1"/>
          <w:wAfter w:w="8" w:type="dxa"/>
          <w:trHeight w:val="300"/>
        </w:trPr>
        <w:tc>
          <w:tcPr>
            <w:tcW w:w="1050" w:type="dxa"/>
            <w:vAlign w:val="center"/>
            <w:hideMark/>
          </w:tcPr>
          <w:p w14:paraId="45E1D19E" w14:textId="77777777" w:rsidR="00616A9B" w:rsidRPr="00106A4D" w:rsidRDefault="00616A9B" w:rsidP="008400CF">
            <w:pPr>
              <w:jc w:val="center"/>
              <w:rPr>
                <w:color w:val="000000"/>
                <w:sz w:val="20"/>
              </w:rPr>
            </w:pPr>
            <w:r w:rsidRPr="00106A4D">
              <w:rPr>
                <w:color w:val="000000"/>
                <w:sz w:val="20"/>
              </w:rPr>
              <w:t>22.1.5</w:t>
            </w:r>
          </w:p>
        </w:tc>
        <w:tc>
          <w:tcPr>
            <w:tcW w:w="4111" w:type="dxa"/>
            <w:gridSpan w:val="3"/>
            <w:vAlign w:val="center"/>
            <w:hideMark/>
          </w:tcPr>
          <w:p w14:paraId="7D5552CD" w14:textId="38633E37" w:rsidR="00616A9B" w:rsidRPr="00F426CF" w:rsidRDefault="00616A9B" w:rsidP="002243C7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Je výdavok vynaložený na aktivitu/aktivity projektu?</w:t>
            </w:r>
            <w:r w:rsidRPr="00DC6714">
              <w:rPr>
                <w:color w:val="000000"/>
                <w:sz w:val="20"/>
                <w:szCs w:val="20"/>
                <w:vertAlign w:val="superscript"/>
              </w:rPr>
              <w:t xml:space="preserve"> </w:t>
            </w:r>
            <w:r w:rsidRPr="00DC6714">
              <w:rPr>
                <w:color w:val="000000"/>
                <w:sz w:val="20"/>
                <w:szCs w:val="20"/>
                <w:vertAlign w:val="superscript"/>
              </w:rPr>
              <w:fldChar w:fldCharType="begin"/>
            </w:r>
            <w:r w:rsidRPr="00DC6714">
              <w:rPr>
                <w:color w:val="000000"/>
                <w:sz w:val="20"/>
                <w:szCs w:val="20"/>
                <w:vertAlign w:val="superscript"/>
              </w:rPr>
              <w:instrText xml:space="preserve"> NOTEREF _Ref65827464 \h </w:instrText>
            </w:r>
            <w:r>
              <w:rPr>
                <w:color w:val="000000"/>
                <w:sz w:val="20"/>
                <w:szCs w:val="20"/>
                <w:vertAlign w:val="superscript"/>
              </w:rPr>
              <w:instrText xml:space="preserve"> \* MERGEFORMAT </w:instrText>
            </w:r>
            <w:r w:rsidRPr="00DC6714">
              <w:rPr>
                <w:color w:val="000000"/>
                <w:sz w:val="20"/>
                <w:szCs w:val="20"/>
                <w:vertAlign w:val="superscript"/>
              </w:rPr>
            </w:r>
            <w:r w:rsidRPr="00DC6714">
              <w:rPr>
                <w:color w:val="000000"/>
                <w:sz w:val="20"/>
                <w:szCs w:val="20"/>
                <w:vertAlign w:val="superscript"/>
              </w:rPr>
              <w:fldChar w:fldCharType="separate"/>
            </w:r>
            <w:r w:rsidR="00925AF2">
              <w:rPr>
                <w:color w:val="000000"/>
                <w:sz w:val="20"/>
                <w:szCs w:val="20"/>
                <w:vertAlign w:val="superscript"/>
              </w:rPr>
              <w:t>15</w:t>
            </w:r>
            <w:r w:rsidRPr="00DC6714">
              <w:rPr>
                <w:color w:val="000000"/>
                <w:sz w:val="20"/>
                <w:szCs w:val="20"/>
                <w:vertAlign w:val="superscript"/>
              </w:rPr>
              <w:fldChar w:fldCharType="end"/>
            </w:r>
          </w:p>
        </w:tc>
        <w:tc>
          <w:tcPr>
            <w:tcW w:w="567" w:type="dxa"/>
            <w:vAlign w:val="center"/>
            <w:hideMark/>
          </w:tcPr>
          <w:p w14:paraId="4D566FCB" w14:textId="7D48C0E4" w:rsidR="00616A9B" w:rsidRPr="00F426CF" w:rsidRDefault="00616A9B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080B9930" w14:textId="77777777" w:rsidR="00616A9B" w:rsidRPr="00F426CF" w:rsidRDefault="00616A9B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center"/>
            <w:hideMark/>
          </w:tcPr>
          <w:p w14:paraId="40008321" w14:textId="77777777" w:rsidR="00616A9B" w:rsidRPr="00F426CF" w:rsidRDefault="00616A9B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76" w:type="dxa"/>
            <w:vAlign w:val="center"/>
            <w:hideMark/>
          </w:tcPr>
          <w:p w14:paraId="6EB367C5" w14:textId="77777777" w:rsidR="00616A9B" w:rsidRPr="00F426CF" w:rsidRDefault="00616A9B" w:rsidP="008400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616A9B" w:rsidRPr="00F426CF" w14:paraId="03045499" w14:textId="77777777" w:rsidTr="003D14A7">
        <w:trPr>
          <w:gridAfter w:val="1"/>
          <w:wAfter w:w="8" w:type="dxa"/>
          <w:trHeight w:val="510"/>
        </w:trPr>
        <w:tc>
          <w:tcPr>
            <w:tcW w:w="1050" w:type="dxa"/>
            <w:vAlign w:val="center"/>
            <w:hideMark/>
          </w:tcPr>
          <w:p w14:paraId="4620EC27" w14:textId="77777777" w:rsidR="00616A9B" w:rsidRPr="00106A4D" w:rsidRDefault="00616A9B" w:rsidP="008400CF">
            <w:pPr>
              <w:jc w:val="center"/>
              <w:rPr>
                <w:color w:val="000000"/>
                <w:sz w:val="20"/>
              </w:rPr>
            </w:pPr>
            <w:r w:rsidRPr="00106A4D">
              <w:rPr>
                <w:color w:val="000000"/>
                <w:sz w:val="20"/>
              </w:rPr>
              <w:t>22.1.6</w:t>
            </w:r>
          </w:p>
        </w:tc>
        <w:tc>
          <w:tcPr>
            <w:tcW w:w="4111" w:type="dxa"/>
            <w:gridSpan w:val="3"/>
            <w:vAlign w:val="center"/>
            <w:hideMark/>
          </w:tcPr>
          <w:p w14:paraId="26476F46" w14:textId="2A9D9A40" w:rsidR="00616A9B" w:rsidRPr="00F426CF" w:rsidRDefault="00616A9B" w:rsidP="002243C7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Bolo preukázané neprekročenie celkovej sumy za príslušnú skupinu výdavkov a celkovej sumy NFP v zmysle </w:t>
            </w:r>
            <w:r>
              <w:rPr>
                <w:color w:val="000000"/>
                <w:sz w:val="20"/>
                <w:szCs w:val="20"/>
              </w:rPr>
              <w:t>Zmluv</w:t>
            </w:r>
            <w:r w:rsidRPr="00F426CF">
              <w:rPr>
                <w:color w:val="000000"/>
                <w:sz w:val="20"/>
                <w:szCs w:val="20"/>
              </w:rPr>
              <w:t>y</w:t>
            </w:r>
            <w:r>
              <w:rPr>
                <w:color w:val="000000"/>
                <w:sz w:val="20"/>
                <w:szCs w:val="20"/>
              </w:rPr>
              <w:t xml:space="preserve"> o NFP</w:t>
            </w:r>
            <w:r w:rsidRPr="00F426CF">
              <w:rPr>
                <w:color w:val="000000"/>
                <w:sz w:val="20"/>
                <w:szCs w:val="20"/>
              </w:rPr>
              <w:t>?</w:t>
            </w:r>
          </w:p>
        </w:tc>
        <w:tc>
          <w:tcPr>
            <w:tcW w:w="567" w:type="dxa"/>
            <w:vAlign w:val="center"/>
            <w:hideMark/>
          </w:tcPr>
          <w:p w14:paraId="1D84A1A8" w14:textId="77777777" w:rsidR="00616A9B" w:rsidRPr="00F426CF" w:rsidRDefault="00616A9B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043A599D" w14:textId="77777777" w:rsidR="00616A9B" w:rsidRPr="00F426CF" w:rsidRDefault="00616A9B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center"/>
            <w:hideMark/>
          </w:tcPr>
          <w:p w14:paraId="4D8C9C9F" w14:textId="77777777" w:rsidR="00616A9B" w:rsidRPr="00F426CF" w:rsidRDefault="00616A9B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76" w:type="dxa"/>
            <w:vAlign w:val="center"/>
            <w:hideMark/>
          </w:tcPr>
          <w:p w14:paraId="26616FA2" w14:textId="77777777" w:rsidR="00616A9B" w:rsidRPr="00F426CF" w:rsidRDefault="00616A9B" w:rsidP="008400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616A9B" w:rsidRPr="00F426CF" w14:paraId="6EFA3D1E" w14:textId="77777777" w:rsidTr="003D14A7">
        <w:trPr>
          <w:gridAfter w:val="1"/>
          <w:wAfter w:w="8" w:type="dxa"/>
          <w:trHeight w:val="510"/>
        </w:trPr>
        <w:tc>
          <w:tcPr>
            <w:tcW w:w="1050" w:type="dxa"/>
            <w:vAlign w:val="center"/>
            <w:hideMark/>
          </w:tcPr>
          <w:p w14:paraId="3D15002B" w14:textId="77777777" w:rsidR="00616A9B" w:rsidRPr="00106A4D" w:rsidRDefault="00616A9B" w:rsidP="008400CF">
            <w:pPr>
              <w:jc w:val="center"/>
              <w:rPr>
                <w:color w:val="000000"/>
                <w:sz w:val="20"/>
              </w:rPr>
            </w:pPr>
            <w:r w:rsidRPr="00106A4D">
              <w:rPr>
                <w:color w:val="000000"/>
                <w:sz w:val="20"/>
              </w:rPr>
              <w:t>22.1.7</w:t>
            </w:r>
          </w:p>
        </w:tc>
        <w:tc>
          <w:tcPr>
            <w:tcW w:w="4111" w:type="dxa"/>
            <w:gridSpan w:val="3"/>
            <w:vAlign w:val="center"/>
            <w:hideMark/>
          </w:tcPr>
          <w:p w14:paraId="7FA66738" w14:textId="5D1733CF" w:rsidR="00616A9B" w:rsidRPr="00C6143D" w:rsidRDefault="00616A9B" w:rsidP="002243C7">
            <w:pPr>
              <w:jc w:val="both"/>
              <w:rPr>
                <w:color w:val="000000"/>
                <w:sz w:val="20"/>
                <w:szCs w:val="20"/>
              </w:rPr>
            </w:pPr>
            <w:r w:rsidRPr="00C6143D">
              <w:rPr>
                <w:color w:val="000000"/>
                <w:sz w:val="20"/>
                <w:szCs w:val="20"/>
              </w:rPr>
              <w:t xml:space="preserve">Je DPH pri deklarovaných výdavkoch v ŽoP prijímateľa, ktorý je platiteľom DPH oprávneným výdavkom? (T. j. Prijímateľ si neuplatňuje nárok na DPH </w:t>
            </w:r>
            <w:r w:rsidRPr="00C6143D">
              <w:rPr>
                <w:sz w:val="20"/>
                <w:szCs w:val="20"/>
              </w:rPr>
              <w:t>prislúchajúci danému výdavku úplne alebo z časti voči daňovému úradu a výdavok sa nenachádza v </w:t>
            </w:r>
            <w:r w:rsidRPr="00C6143D">
              <w:rPr>
                <w:sz w:val="20"/>
                <w:szCs w:val="20"/>
                <w:shd w:val="clear" w:color="auto" w:fill="FFFFFF"/>
              </w:rPr>
              <w:t>záznamoch o  prijatých tovaroch a službách s možnos</w:t>
            </w:r>
            <w:r w:rsidRPr="00C6143D">
              <w:rPr>
                <w:rFonts w:hint="eastAsia"/>
                <w:sz w:val="20"/>
                <w:szCs w:val="20"/>
                <w:shd w:val="clear" w:color="auto" w:fill="FFFFFF"/>
              </w:rPr>
              <w:t>ť</w:t>
            </w:r>
            <w:r w:rsidRPr="00C6143D">
              <w:rPr>
                <w:sz w:val="20"/>
                <w:szCs w:val="20"/>
                <w:shd w:val="clear" w:color="auto" w:fill="FFFFFF"/>
              </w:rPr>
              <w:t>ou odpo</w:t>
            </w:r>
            <w:r w:rsidRPr="00C6143D">
              <w:rPr>
                <w:rFonts w:hint="eastAsia"/>
                <w:sz w:val="20"/>
                <w:szCs w:val="20"/>
                <w:shd w:val="clear" w:color="auto" w:fill="FFFFFF"/>
              </w:rPr>
              <w:t>čí</w:t>
            </w:r>
            <w:r w:rsidRPr="00C6143D">
              <w:rPr>
                <w:sz w:val="20"/>
                <w:szCs w:val="20"/>
                <w:shd w:val="clear" w:color="auto" w:fill="FFFFFF"/>
              </w:rPr>
              <w:t>tania dane alebo s možnos</w:t>
            </w:r>
            <w:r w:rsidRPr="00C6143D">
              <w:rPr>
                <w:rFonts w:hint="eastAsia"/>
                <w:sz w:val="20"/>
                <w:szCs w:val="20"/>
                <w:shd w:val="clear" w:color="auto" w:fill="FFFFFF"/>
              </w:rPr>
              <w:t>ť</w:t>
            </w:r>
            <w:r w:rsidRPr="00C6143D">
              <w:rPr>
                <w:sz w:val="20"/>
                <w:szCs w:val="20"/>
                <w:shd w:val="clear" w:color="auto" w:fill="FFFFFF"/>
              </w:rPr>
              <w:t>ou pomerného odpo</w:t>
            </w:r>
            <w:r w:rsidRPr="00C6143D">
              <w:rPr>
                <w:rFonts w:hint="eastAsia"/>
                <w:sz w:val="20"/>
                <w:szCs w:val="20"/>
                <w:shd w:val="clear" w:color="auto" w:fill="FFFFFF"/>
              </w:rPr>
              <w:t>čí</w:t>
            </w:r>
            <w:r w:rsidRPr="00C6143D">
              <w:rPr>
                <w:sz w:val="20"/>
                <w:szCs w:val="20"/>
                <w:shd w:val="clear" w:color="auto" w:fill="FFFFFF"/>
              </w:rPr>
              <w:t>tania dane, ktoré je povinný vies</w:t>
            </w:r>
            <w:r w:rsidRPr="00C6143D">
              <w:rPr>
                <w:rFonts w:hint="eastAsia"/>
                <w:sz w:val="20"/>
                <w:szCs w:val="20"/>
                <w:shd w:val="clear" w:color="auto" w:fill="FFFFFF"/>
              </w:rPr>
              <w:t>ť</w:t>
            </w:r>
            <w:r w:rsidRPr="00C6143D">
              <w:rPr>
                <w:sz w:val="20"/>
                <w:szCs w:val="20"/>
                <w:shd w:val="clear" w:color="auto" w:fill="FFFFFF"/>
              </w:rPr>
              <w:t xml:space="preserve"> pod</w:t>
            </w:r>
            <w:r w:rsidRPr="00C6143D">
              <w:rPr>
                <w:rFonts w:hint="eastAsia"/>
                <w:sz w:val="20"/>
                <w:szCs w:val="20"/>
                <w:shd w:val="clear" w:color="auto" w:fill="FFFFFF"/>
              </w:rPr>
              <w:t>ľ</w:t>
            </w:r>
            <w:r w:rsidRPr="00C6143D">
              <w:rPr>
                <w:sz w:val="20"/>
                <w:szCs w:val="20"/>
                <w:shd w:val="clear" w:color="auto" w:fill="FFFFFF"/>
              </w:rPr>
              <w:t xml:space="preserve">a </w:t>
            </w:r>
            <w:r w:rsidRPr="00C6143D">
              <w:rPr>
                <w:rFonts w:hint="eastAsia"/>
                <w:sz w:val="20"/>
                <w:szCs w:val="20"/>
                <w:shd w:val="clear" w:color="auto" w:fill="FFFFFF"/>
              </w:rPr>
              <w:t>§</w:t>
            </w:r>
            <w:r w:rsidRPr="00C6143D">
              <w:rPr>
                <w:sz w:val="20"/>
                <w:szCs w:val="20"/>
                <w:shd w:val="clear" w:color="auto" w:fill="FFFFFF"/>
              </w:rPr>
              <w:t xml:space="preserve"> 70 ods. 1 zákona o DPH.</w:t>
            </w:r>
            <w:r w:rsidRPr="00C6143D">
              <w:rPr>
                <w:sz w:val="20"/>
                <w:szCs w:val="20"/>
              </w:rPr>
              <w:t>)</w:t>
            </w:r>
            <w:r w:rsidRPr="00C6143D">
              <w:rPr>
                <w:color w:val="000000"/>
                <w:sz w:val="20"/>
                <w:szCs w:val="20"/>
                <w:vertAlign w:val="superscript"/>
              </w:rPr>
              <w:fldChar w:fldCharType="begin"/>
            </w:r>
            <w:r w:rsidRPr="00C6143D">
              <w:rPr>
                <w:color w:val="000000"/>
                <w:sz w:val="20"/>
                <w:szCs w:val="20"/>
                <w:vertAlign w:val="superscript"/>
              </w:rPr>
              <w:instrText xml:space="preserve"> NOTEREF _Ref65827464 \h  \* MERGEFORMAT </w:instrText>
            </w:r>
            <w:r w:rsidRPr="00C6143D">
              <w:rPr>
                <w:color w:val="000000"/>
                <w:sz w:val="20"/>
                <w:szCs w:val="20"/>
                <w:vertAlign w:val="superscript"/>
              </w:rPr>
            </w:r>
            <w:r w:rsidRPr="00C6143D">
              <w:rPr>
                <w:color w:val="000000"/>
                <w:sz w:val="20"/>
                <w:szCs w:val="20"/>
                <w:vertAlign w:val="superscript"/>
              </w:rPr>
              <w:fldChar w:fldCharType="separate"/>
            </w:r>
            <w:r w:rsidR="00925AF2">
              <w:rPr>
                <w:color w:val="000000"/>
                <w:sz w:val="20"/>
                <w:szCs w:val="20"/>
                <w:vertAlign w:val="superscript"/>
              </w:rPr>
              <w:t>15</w:t>
            </w:r>
            <w:r w:rsidRPr="00C6143D">
              <w:rPr>
                <w:color w:val="000000"/>
                <w:sz w:val="20"/>
                <w:szCs w:val="20"/>
                <w:vertAlign w:val="superscript"/>
              </w:rPr>
              <w:fldChar w:fldCharType="end"/>
            </w:r>
          </w:p>
        </w:tc>
        <w:tc>
          <w:tcPr>
            <w:tcW w:w="567" w:type="dxa"/>
            <w:vAlign w:val="center"/>
            <w:hideMark/>
          </w:tcPr>
          <w:p w14:paraId="2DD2D8EA" w14:textId="32182634" w:rsidR="00616A9B" w:rsidRPr="00C6143D" w:rsidRDefault="00616A9B" w:rsidP="008400CF">
            <w:pPr>
              <w:rPr>
                <w:color w:val="000000"/>
                <w:sz w:val="20"/>
                <w:szCs w:val="20"/>
              </w:rPr>
            </w:pPr>
            <w:r w:rsidRPr="00C6143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0CD84F5E" w14:textId="77777777" w:rsidR="00616A9B" w:rsidRPr="00F426CF" w:rsidRDefault="00616A9B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center"/>
            <w:hideMark/>
          </w:tcPr>
          <w:p w14:paraId="61699220" w14:textId="77777777" w:rsidR="00616A9B" w:rsidRPr="00F426CF" w:rsidRDefault="00616A9B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76" w:type="dxa"/>
            <w:vAlign w:val="center"/>
            <w:hideMark/>
          </w:tcPr>
          <w:p w14:paraId="2A17D2AF" w14:textId="77777777" w:rsidR="00616A9B" w:rsidRPr="00F426CF" w:rsidRDefault="00616A9B" w:rsidP="008400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616A9B" w:rsidRPr="00F426CF" w14:paraId="595AC6DA" w14:textId="77777777" w:rsidTr="003D14A7">
        <w:trPr>
          <w:gridAfter w:val="1"/>
          <w:wAfter w:w="8" w:type="dxa"/>
          <w:trHeight w:val="765"/>
        </w:trPr>
        <w:tc>
          <w:tcPr>
            <w:tcW w:w="1050" w:type="dxa"/>
            <w:vAlign w:val="center"/>
            <w:hideMark/>
          </w:tcPr>
          <w:p w14:paraId="1F7F0F97" w14:textId="77777777" w:rsidR="00616A9B" w:rsidRPr="00F426CF" w:rsidRDefault="00616A9B" w:rsidP="008400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22.1.</w:t>
            </w:r>
            <w:r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4111" w:type="dxa"/>
            <w:gridSpan w:val="3"/>
            <w:vAlign w:val="center"/>
            <w:hideMark/>
          </w:tcPr>
          <w:p w14:paraId="6AE8E04C" w14:textId="293DCDE3" w:rsidR="00616A9B" w:rsidRPr="00F426CF" w:rsidRDefault="00616A9B" w:rsidP="002243C7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Boli počas realizácie, resp. vrátane obdobia udržateľnosti projektu vytvorené zdaniteľné príjmy generované z majetku financovaného prostredníctvom NFP, ktoré majú vplyv na výdavky týkajúce sa uplatnenej DPH (t. j. posúdenie uplatnenia odpočtu DPH)?</w:t>
            </w:r>
          </w:p>
        </w:tc>
        <w:tc>
          <w:tcPr>
            <w:tcW w:w="567" w:type="dxa"/>
            <w:vAlign w:val="center"/>
            <w:hideMark/>
          </w:tcPr>
          <w:p w14:paraId="02F1B727" w14:textId="77777777" w:rsidR="00616A9B" w:rsidRPr="00F426CF" w:rsidRDefault="00616A9B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0E0C0A3E" w14:textId="77777777" w:rsidR="00616A9B" w:rsidRPr="00F426CF" w:rsidRDefault="00616A9B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center"/>
            <w:hideMark/>
          </w:tcPr>
          <w:p w14:paraId="7EF1B368" w14:textId="77777777" w:rsidR="00616A9B" w:rsidRPr="00F426CF" w:rsidRDefault="00616A9B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76" w:type="dxa"/>
            <w:vAlign w:val="center"/>
            <w:hideMark/>
          </w:tcPr>
          <w:p w14:paraId="197C872F" w14:textId="77777777" w:rsidR="00616A9B" w:rsidRPr="00F426CF" w:rsidRDefault="00616A9B" w:rsidP="008400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616A9B" w:rsidRPr="00F426CF" w14:paraId="7CEE9B1E" w14:textId="77777777" w:rsidTr="003D14A7">
        <w:trPr>
          <w:gridAfter w:val="1"/>
          <w:wAfter w:w="8" w:type="dxa"/>
          <w:trHeight w:val="440"/>
        </w:trPr>
        <w:tc>
          <w:tcPr>
            <w:tcW w:w="1050" w:type="dxa"/>
            <w:vAlign w:val="center"/>
            <w:hideMark/>
          </w:tcPr>
          <w:p w14:paraId="38CFB19F" w14:textId="77777777" w:rsidR="00616A9B" w:rsidRPr="00106A4D" w:rsidRDefault="00616A9B" w:rsidP="008400CF">
            <w:pPr>
              <w:jc w:val="center"/>
              <w:rPr>
                <w:color w:val="000000"/>
                <w:sz w:val="20"/>
              </w:rPr>
            </w:pPr>
            <w:r w:rsidRPr="00106A4D">
              <w:rPr>
                <w:color w:val="000000"/>
                <w:sz w:val="20"/>
              </w:rPr>
              <w:t>22.1.9</w:t>
            </w:r>
          </w:p>
        </w:tc>
        <w:tc>
          <w:tcPr>
            <w:tcW w:w="4111" w:type="dxa"/>
            <w:gridSpan w:val="3"/>
            <w:vAlign w:val="center"/>
            <w:hideMark/>
          </w:tcPr>
          <w:p w14:paraId="6404B57B" w14:textId="3A8DFF03" w:rsidR="00616A9B" w:rsidRPr="00F426CF" w:rsidRDefault="00616A9B" w:rsidP="002243C7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Bolo skontrolované neprekrývanie sa nároko</w:t>
            </w:r>
            <w:r>
              <w:rPr>
                <w:color w:val="000000"/>
                <w:sz w:val="20"/>
                <w:szCs w:val="20"/>
              </w:rPr>
              <w:t>-</w:t>
            </w:r>
            <w:r w:rsidRPr="00F426CF">
              <w:rPr>
                <w:color w:val="000000"/>
                <w:sz w:val="20"/>
                <w:szCs w:val="20"/>
              </w:rPr>
              <w:t>vaných finančných prostriedkov/deklarovaných výdavkov v rámci predloženej ŽoP, ako aj s inými ŽoP predloženými v rámci daného projektu, resp. s inými  projektmi daného prijímateľa?</w:t>
            </w:r>
          </w:p>
        </w:tc>
        <w:tc>
          <w:tcPr>
            <w:tcW w:w="567" w:type="dxa"/>
            <w:vAlign w:val="center"/>
            <w:hideMark/>
          </w:tcPr>
          <w:p w14:paraId="23B32865" w14:textId="77777777" w:rsidR="00616A9B" w:rsidRPr="00F426CF" w:rsidRDefault="00616A9B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2B217612" w14:textId="77777777" w:rsidR="00616A9B" w:rsidRPr="00F426CF" w:rsidRDefault="00616A9B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center"/>
            <w:hideMark/>
          </w:tcPr>
          <w:p w14:paraId="3DBB600A" w14:textId="77777777" w:rsidR="00616A9B" w:rsidRPr="00F426CF" w:rsidRDefault="00616A9B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76" w:type="dxa"/>
            <w:vAlign w:val="center"/>
            <w:hideMark/>
          </w:tcPr>
          <w:p w14:paraId="58602EC2" w14:textId="77777777" w:rsidR="00616A9B" w:rsidRPr="00F426CF" w:rsidRDefault="00616A9B" w:rsidP="008400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795E2B" w:rsidRPr="00F426CF" w14:paraId="509ECAA6" w14:textId="77777777" w:rsidTr="00795E2B">
        <w:trPr>
          <w:gridAfter w:val="1"/>
          <w:wAfter w:w="8" w:type="dxa"/>
          <w:trHeight w:val="300"/>
        </w:trPr>
        <w:tc>
          <w:tcPr>
            <w:tcW w:w="1050" w:type="dxa"/>
            <w:shd w:val="clear" w:color="auto" w:fill="B1A0C7"/>
            <w:vAlign w:val="center"/>
            <w:hideMark/>
          </w:tcPr>
          <w:p w14:paraId="68C1DB83" w14:textId="77777777" w:rsidR="008400CF" w:rsidRPr="00F426CF" w:rsidRDefault="008400CF" w:rsidP="008400C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22.2</w:t>
            </w:r>
          </w:p>
        </w:tc>
        <w:tc>
          <w:tcPr>
            <w:tcW w:w="4111" w:type="dxa"/>
            <w:gridSpan w:val="3"/>
            <w:shd w:val="clear" w:color="auto" w:fill="B1A0C7"/>
            <w:vAlign w:val="center"/>
            <w:hideMark/>
          </w:tcPr>
          <w:p w14:paraId="700F161D" w14:textId="77777777" w:rsidR="008400CF" w:rsidRPr="00F426CF" w:rsidRDefault="008400CF" w:rsidP="008400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Časová oprávnenosť výdavkov</w:t>
            </w:r>
          </w:p>
        </w:tc>
        <w:tc>
          <w:tcPr>
            <w:tcW w:w="567" w:type="dxa"/>
            <w:shd w:val="clear" w:color="auto" w:fill="B1A0C7"/>
            <w:vAlign w:val="center"/>
            <w:hideMark/>
          </w:tcPr>
          <w:p w14:paraId="0DD05B76" w14:textId="77777777" w:rsidR="008400CF" w:rsidRPr="00F426CF" w:rsidRDefault="008400CF" w:rsidP="008400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B1A0C7"/>
            <w:vAlign w:val="center"/>
            <w:hideMark/>
          </w:tcPr>
          <w:p w14:paraId="0D517A56" w14:textId="77777777" w:rsidR="008400CF" w:rsidRPr="00F426CF" w:rsidRDefault="008400CF" w:rsidP="008400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shd w:val="clear" w:color="auto" w:fill="B1A0C7"/>
            <w:vAlign w:val="center"/>
            <w:hideMark/>
          </w:tcPr>
          <w:p w14:paraId="09CEFF20" w14:textId="77777777" w:rsidR="008400CF" w:rsidRPr="00F426CF" w:rsidRDefault="008400CF" w:rsidP="008400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76" w:type="dxa"/>
            <w:shd w:val="clear" w:color="auto" w:fill="B1A0C7"/>
            <w:vAlign w:val="center"/>
            <w:hideMark/>
          </w:tcPr>
          <w:p w14:paraId="651E25D8" w14:textId="77777777" w:rsidR="008400CF" w:rsidRPr="00F426CF" w:rsidRDefault="008400CF" w:rsidP="008400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616A9B" w:rsidRPr="00F426CF" w14:paraId="4334B768" w14:textId="77777777" w:rsidTr="003D14A7">
        <w:trPr>
          <w:gridAfter w:val="1"/>
          <w:wAfter w:w="8" w:type="dxa"/>
          <w:trHeight w:val="510"/>
        </w:trPr>
        <w:tc>
          <w:tcPr>
            <w:tcW w:w="1050" w:type="dxa"/>
            <w:vAlign w:val="center"/>
            <w:hideMark/>
          </w:tcPr>
          <w:p w14:paraId="6A805283" w14:textId="77777777" w:rsidR="00616A9B" w:rsidRPr="00106A4D" w:rsidRDefault="00616A9B" w:rsidP="008400CF">
            <w:pPr>
              <w:jc w:val="center"/>
              <w:rPr>
                <w:color w:val="000000"/>
                <w:sz w:val="20"/>
              </w:rPr>
            </w:pPr>
            <w:r w:rsidRPr="00106A4D">
              <w:rPr>
                <w:color w:val="000000"/>
                <w:sz w:val="20"/>
              </w:rPr>
              <w:t>22.2.1</w:t>
            </w:r>
          </w:p>
        </w:tc>
        <w:tc>
          <w:tcPr>
            <w:tcW w:w="4111" w:type="dxa"/>
            <w:gridSpan w:val="3"/>
            <w:vAlign w:val="center"/>
            <w:hideMark/>
          </w:tcPr>
          <w:p w14:paraId="52BDE03F" w14:textId="4388CD33" w:rsidR="00616A9B" w:rsidRPr="002243C7" w:rsidRDefault="00616A9B" w:rsidP="002243C7">
            <w:pPr>
              <w:jc w:val="both"/>
              <w:rPr>
                <w:color w:val="000000"/>
                <w:sz w:val="20"/>
                <w:vertAlign w:val="superscript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Sú deklarované výdavky oprávnené vzhľadom na časovú oprávnenosť uvedenú v zmysle </w:t>
            </w:r>
            <w:r>
              <w:rPr>
                <w:color w:val="000000"/>
                <w:sz w:val="20"/>
                <w:szCs w:val="20"/>
              </w:rPr>
              <w:t>Zmluv</w:t>
            </w:r>
            <w:r w:rsidRPr="00F426CF">
              <w:rPr>
                <w:color w:val="000000"/>
                <w:sz w:val="20"/>
                <w:szCs w:val="20"/>
              </w:rPr>
              <w:t>y</w:t>
            </w:r>
            <w:r>
              <w:rPr>
                <w:color w:val="000000"/>
                <w:sz w:val="20"/>
                <w:szCs w:val="20"/>
              </w:rPr>
              <w:t xml:space="preserve"> o NFP</w:t>
            </w:r>
            <w:r w:rsidRPr="00F426CF">
              <w:rPr>
                <w:color w:val="000000"/>
                <w:sz w:val="20"/>
                <w:szCs w:val="20"/>
              </w:rPr>
              <w:t>?</w:t>
            </w:r>
            <w:r w:rsidRPr="00DC6714">
              <w:rPr>
                <w:color w:val="000000"/>
                <w:sz w:val="20"/>
                <w:szCs w:val="20"/>
                <w:vertAlign w:val="superscript"/>
              </w:rPr>
              <w:fldChar w:fldCharType="begin"/>
            </w:r>
            <w:r w:rsidRPr="00DC6714">
              <w:rPr>
                <w:color w:val="000000"/>
                <w:sz w:val="20"/>
                <w:szCs w:val="20"/>
                <w:vertAlign w:val="superscript"/>
              </w:rPr>
              <w:instrText xml:space="preserve"> NOTEREF _Ref65827464 \h </w:instrText>
            </w:r>
            <w:r>
              <w:rPr>
                <w:color w:val="000000"/>
                <w:sz w:val="20"/>
                <w:szCs w:val="20"/>
                <w:vertAlign w:val="superscript"/>
              </w:rPr>
              <w:instrText xml:space="preserve"> \* MERGEFORMAT </w:instrText>
            </w:r>
            <w:r w:rsidRPr="00DC6714">
              <w:rPr>
                <w:color w:val="000000"/>
                <w:sz w:val="20"/>
                <w:szCs w:val="20"/>
                <w:vertAlign w:val="superscript"/>
              </w:rPr>
            </w:r>
            <w:r w:rsidRPr="00DC6714">
              <w:rPr>
                <w:color w:val="000000"/>
                <w:sz w:val="20"/>
                <w:szCs w:val="20"/>
                <w:vertAlign w:val="superscript"/>
              </w:rPr>
              <w:fldChar w:fldCharType="separate"/>
            </w:r>
            <w:r w:rsidR="00925AF2">
              <w:rPr>
                <w:color w:val="000000"/>
                <w:sz w:val="20"/>
                <w:szCs w:val="20"/>
                <w:vertAlign w:val="superscript"/>
              </w:rPr>
              <w:t>15</w:t>
            </w:r>
            <w:r w:rsidRPr="00DC6714">
              <w:rPr>
                <w:color w:val="000000"/>
                <w:sz w:val="20"/>
                <w:szCs w:val="20"/>
                <w:vertAlign w:val="superscript"/>
              </w:rPr>
              <w:fldChar w:fldCharType="end"/>
            </w:r>
          </w:p>
        </w:tc>
        <w:tc>
          <w:tcPr>
            <w:tcW w:w="567" w:type="dxa"/>
            <w:vAlign w:val="center"/>
            <w:hideMark/>
          </w:tcPr>
          <w:p w14:paraId="5950AC86" w14:textId="0DCC23F5" w:rsidR="00616A9B" w:rsidRPr="00F426CF" w:rsidRDefault="00616A9B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06F77024" w14:textId="77777777" w:rsidR="00616A9B" w:rsidRPr="00F426CF" w:rsidRDefault="00616A9B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center"/>
            <w:hideMark/>
          </w:tcPr>
          <w:p w14:paraId="5D95D84A" w14:textId="77777777" w:rsidR="00616A9B" w:rsidRPr="00F426CF" w:rsidRDefault="00616A9B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76" w:type="dxa"/>
            <w:vAlign w:val="center"/>
            <w:hideMark/>
          </w:tcPr>
          <w:p w14:paraId="58976619" w14:textId="77777777" w:rsidR="00616A9B" w:rsidRPr="00F426CF" w:rsidRDefault="00616A9B" w:rsidP="008400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795E2B" w:rsidRPr="00F426CF" w14:paraId="603D4DD9" w14:textId="77777777" w:rsidTr="00795E2B">
        <w:trPr>
          <w:gridAfter w:val="1"/>
          <w:wAfter w:w="8" w:type="dxa"/>
          <w:trHeight w:val="300"/>
        </w:trPr>
        <w:tc>
          <w:tcPr>
            <w:tcW w:w="1050" w:type="dxa"/>
            <w:shd w:val="clear" w:color="auto" w:fill="B1A0C7"/>
            <w:vAlign w:val="center"/>
            <w:hideMark/>
          </w:tcPr>
          <w:p w14:paraId="586CE0F4" w14:textId="77777777" w:rsidR="008400CF" w:rsidRPr="00F426CF" w:rsidRDefault="008400CF" w:rsidP="008400C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22.3</w:t>
            </w:r>
          </w:p>
        </w:tc>
        <w:tc>
          <w:tcPr>
            <w:tcW w:w="4111" w:type="dxa"/>
            <w:gridSpan w:val="3"/>
            <w:shd w:val="clear" w:color="auto" w:fill="B1A0C7"/>
            <w:vAlign w:val="center"/>
            <w:hideMark/>
          </w:tcPr>
          <w:p w14:paraId="63FED81D" w14:textId="77777777" w:rsidR="008400CF" w:rsidRPr="00F426CF" w:rsidRDefault="008400CF" w:rsidP="008400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Územná oprávnenosť výdavku</w:t>
            </w:r>
          </w:p>
        </w:tc>
        <w:tc>
          <w:tcPr>
            <w:tcW w:w="567" w:type="dxa"/>
            <w:shd w:val="clear" w:color="auto" w:fill="B1A0C7"/>
            <w:vAlign w:val="center"/>
            <w:hideMark/>
          </w:tcPr>
          <w:p w14:paraId="42B5CAD1" w14:textId="77777777" w:rsidR="008400CF" w:rsidRPr="00F426CF" w:rsidRDefault="008400CF" w:rsidP="008400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B1A0C7"/>
            <w:vAlign w:val="center"/>
            <w:hideMark/>
          </w:tcPr>
          <w:p w14:paraId="53329E8C" w14:textId="77777777" w:rsidR="008400CF" w:rsidRPr="00F426CF" w:rsidRDefault="008400CF" w:rsidP="008400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shd w:val="clear" w:color="auto" w:fill="B1A0C7"/>
            <w:vAlign w:val="center"/>
            <w:hideMark/>
          </w:tcPr>
          <w:p w14:paraId="57F94CE8" w14:textId="77777777" w:rsidR="008400CF" w:rsidRPr="00F426CF" w:rsidRDefault="008400CF" w:rsidP="008400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76" w:type="dxa"/>
            <w:shd w:val="clear" w:color="auto" w:fill="B1A0C7"/>
            <w:vAlign w:val="center"/>
            <w:hideMark/>
          </w:tcPr>
          <w:p w14:paraId="12083747" w14:textId="77777777" w:rsidR="008400CF" w:rsidRPr="00F426CF" w:rsidRDefault="008400CF" w:rsidP="008400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616A9B" w:rsidRPr="00F426CF" w14:paraId="118AADCF" w14:textId="77777777" w:rsidTr="003D14A7">
        <w:trPr>
          <w:gridAfter w:val="1"/>
          <w:wAfter w:w="8" w:type="dxa"/>
          <w:trHeight w:val="510"/>
        </w:trPr>
        <w:tc>
          <w:tcPr>
            <w:tcW w:w="1050" w:type="dxa"/>
            <w:vAlign w:val="center"/>
            <w:hideMark/>
          </w:tcPr>
          <w:p w14:paraId="19A07BF7" w14:textId="77777777" w:rsidR="00616A9B" w:rsidRPr="00106A4D" w:rsidRDefault="00616A9B" w:rsidP="008400CF">
            <w:pPr>
              <w:jc w:val="center"/>
              <w:rPr>
                <w:color w:val="000000"/>
                <w:sz w:val="20"/>
              </w:rPr>
            </w:pPr>
            <w:r w:rsidRPr="00106A4D">
              <w:rPr>
                <w:color w:val="000000"/>
                <w:sz w:val="20"/>
              </w:rPr>
              <w:t>22.3.1</w:t>
            </w:r>
          </w:p>
        </w:tc>
        <w:tc>
          <w:tcPr>
            <w:tcW w:w="4111" w:type="dxa"/>
            <w:gridSpan w:val="3"/>
            <w:vAlign w:val="center"/>
            <w:hideMark/>
          </w:tcPr>
          <w:p w14:paraId="7BF7AE7F" w14:textId="74B7E62E" w:rsidR="00616A9B" w:rsidRPr="002243C7" w:rsidRDefault="00616A9B" w:rsidP="002243C7">
            <w:pPr>
              <w:jc w:val="both"/>
              <w:rPr>
                <w:color w:val="000000"/>
                <w:sz w:val="20"/>
                <w:vertAlign w:val="superscript"/>
              </w:rPr>
            </w:pPr>
            <w:r>
              <w:rPr>
                <w:color w:val="000000"/>
                <w:sz w:val="20"/>
                <w:szCs w:val="20"/>
              </w:rPr>
              <w:t xml:space="preserve">Vznikli </w:t>
            </w:r>
            <w:r w:rsidRPr="00F426CF">
              <w:rPr>
                <w:color w:val="000000"/>
                <w:sz w:val="20"/>
                <w:szCs w:val="20"/>
              </w:rPr>
              <w:t xml:space="preserve">deklarované výdavky v ŽoP na oprávnenom území v súlade so </w:t>
            </w:r>
            <w:r>
              <w:rPr>
                <w:color w:val="000000"/>
                <w:sz w:val="20"/>
                <w:szCs w:val="20"/>
              </w:rPr>
              <w:t>Zmluv</w:t>
            </w:r>
            <w:r w:rsidRPr="00F426CF">
              <w:rPr>
                <w:color w:val="000000"/>
                <w:sz w:val="20"/>
                <w:szCs w:val="20"/>
              </w:rPr>
              <w:t>ou</w:t>
            </w:r>
            <w:r>
              <w:rPr>
                <w:color w:val="000000"/>
                <w:sz w:val="20"/>
                <w:szCs w:val="20"/>
              </w:rPr>
              <w:t xml:space="preserve"> o NFP</w:t>
            </w:r>
            <w:r w:rsidRPr="00F426CF">
              <w:rPr>
                <w:color w:val="000000"/>
                <w:sz w:val="20"/>
                <w:szCs w:val="20"/>
              </w:rPr>
              <w:t>?</w:t>
            </w:r>
            <w:r w:rsidRPr="00DC6714">
              <w:rPr>
                <w:color w:val="000000"/>
                <w:sz w:val="20"/>
                <w:szCs w:val="20"/>
                <w:vertAlign w:val="superscript"/>
              </w:rPr>
              <w:fldChar w:fldCharType="begin"/>
            </w:r>
            <w:r w:rsidRPr="00DC6714">
              <w:rPr>
                <w:color w:val="000000"/>
                <w:sz w:val="20"/>
                <w:szCs w:val="20"/>
                <w:vertAlign w:val="superscript"/>
              </w:rPr>
              <w:instrText xml:space="preserve"> NOTEREF _Ref65827464 \h </w:instrText>
            </w:r>
            <w:r>
              <w:rPr>
                <w:color w:val="000000"/>
                <w:sz w:val="20"/>
                <w:szCs w:val="20"/>
                <w:vertAlign w:val="superscript"/>
              </w:rPr>
              <w:instrText xml:space="preserve"> \* MERGEFORMAT </w:instrText>
            </w:r>
            <w:r w:rsidRPr="00DC6714">
              <w:rPr>
                <w:color w:val="000000"/>
                <w:sz w:val="20"/>
                <w:szCs w:val="20"/>
                <w:vertAlign w:val="superscript"/>
              </w:rPr>
            </w:r>
            <w:r w:rsidRPr="00DC6714">
              <w:rPr>
                <w:color w:val="000000"/>
                <w:sz w:val="20"/>
                <w:szCs w:val="20"/>
                <w:vertAlign w:val="superscript"/>
              </w:rPr>
              <w:fldChar w:fldCharType="separate"/>
            </w:r>
            <w:r w:rsidR="00925AF2">
              <w:rPr>
                <w:color w:val="000000"/>
                <w:sz w:val="20"/>
                <w:szCs w:val="20"/>
                <w:vertAlign w:val="superscript"/>
              </w:rPr>
              <w:t>15</w:t>
            </w:r>
            <w:r w:rsidRPr="00DC6714">
              <w:rPr>
                <w:color w:val="000000"/>
                <w:sz w:val="20"/>
                <w:szCs w:val="20"/>
                <w:vertAlign w:val="superscript"/>
              </w:rPr>
              <w:fldChar w:fldCharType="end"/>
            </w:r>
          </w:p>
        </w:tc>
        <w:tc>
          <w:tcPr>
            <w:tcW w:w="567" w:type="dxa"/>
            <w:vAlign w:val="center"/>
            <w:hideMark/>
          </w:tcPr>
          <w:p w14:paraId="67EE42FC" w14:textId="77777777" w:rsidR="00616A9B" w:rsidRPr="00F426CF" w:rsidRDefault="00616A9B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3A8C9956" w14:textId="77777777" w:rsidR="00616A9B" w:rsidRPr="00F426CF" w:rsidRDefault="00616A9B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center"/>
            <w:hideMark/>
          </w:tcPr>
          <w:p w14:paraId="3EE33F46" w14:textId="77777777" w:rsidR="00616A9B" w:rsidRPr="00F426CF" w:rsidRDefault="00616A9B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76" w:type="dxa"/>
            <w:vAlign w:val="center"/>
            <w:hideMark/>
          </w:tcPr>
          <w:p w14:paraId="2EFF41C3" w14:textId="77777777" w:rsidR="00616A9B" w:rsidRPr="00F426CF" w:rsidRDefault="00616A9B" w:rsidP="008400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8400CF" w:rsidRPr="00F426CF" w14:paraId="335D9B3A" w14:textId="77777777" w:rsidTr="003D14A7">
        <w:trPr>
          <w:gridAfter w:val="1"/>
          <w:wAfter w:w="8" w:type="dxa"/>
          <w:trHeight w:val="300"/>
        </w:trPr>
        <w:tc>
          <w:tcPr>
            <w:tcW w:w="8779" w:type="dxa"/>
            <w:gridSpan w:val="8"/>
            <w:shd w:val="clear" w:color="auto" w:fill="60497A"/>
            <w:vAlign w:val="center"/>
            <w:hideMark/>
          </w:tcPr>
          <w:p w14:paraId="103A9B1F" w14:textId="77777777" w:rsidR="008400CF" w:rsidRPr="00F426CF" w:rsidRDefault="008400CF" w:rsidP="008400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23 - Finančný prenájom a operatívny nájom</w:t>
            </w:r>
          </w:p>
        </w:tc>
      </w:tr>
      <w:tr w:rsidR="00795E2B" w:rsidRPr="00F426CF" w14:paraId="23AB54B3" w14:textId="77777777" w:rsidTr="00795E2B">
        <w:trPr>
          <w:gridAfter w:val="1"/>
          <w:wAfter w:w="8" w:type="dxa"/>
          <w:trHeight w:val="330"/>
        </w:trPr>
        <w:tc>
          <w:tcPr>
            <w:tcW w:w="1050" w:type="dxa"/>
            <w:shd w:val="clear" w:color="auto" w:fill="60497A"/>
            <w:vAlign w:val="center"/>
            <w:hideMark/>
          </w:tcPr>
          <w:p w14:paraId="2918C4EE" w14:textId="77777777" w:rsidR="008400CF" w:rsidRPr="00106A4D" w:rsidRDefault="008400CF" w:rsidP="008400CF">
            <w:pPr>
              <w:jc w:val="center"/>
              <w:rPr>
                <w:b/>
                <w:color w:val="FFFFFF"/>
                <w:sz w:val="20"/>
              </w:rPr>
            </w:pPr>
            <w:r w:rsidRPr="00106A4D">
              <w:rPr>
                <w:b/>
                <w:color w:val="FFFFFF"/>
                <w:sz w:val="20"/>
              </w:rPr>
              <w:t>P. č.</w:t>
            </w:r>
          </w:p>
        </w:tc>
        <w:tc>
          <w:tcPr>
            <w:tcW w:w="4111" w:type="dxa"/>
            <w:gridSpan w:val="3"/>
            <w:shd w:val="clear" w:color="auto" w:fill="60497A"/>
            <w:vAlign w:val="center"/>
            <w:hideMark/>
          </w:tcPr>
          <w:p w14:paraId="3647B587" w14:textId="77777777" w:rsidR="008400CF" w:rsidRPr="00106A4D" w:rsidRDefault="008400CF" w:rsidP="008400CF">
            <w:pPr>
              <w:rPr>
                <w:b/>
                <w:color w:val="FFFFFF"/>
                <w:sz w:val="20"/>
              </w:rPr>
            </w:pPr>
            <w:r w:rsidRPr="00106A4D">
              <w:rPr>
                <w:b/>
                <w:color w:val="FFFFFF"/>
                <w:sz w:val="20"/>
              </w:rPr>
              <w:t>Kontrolné otázky</w:t>
            </w:r>
          </w:p>
        </w:tc>
        <w:tc>
          <w:tcPr>
            <w:tcW w:w="567" w:type="dxa"/>
            <w:shd w:val="clear" w:color="auto" w:fill="60497A"/>
            <w:vAlign w:val="center"/>
            <w:hideMark/>
          </w:tcPr>
          <w:p w14:paraId="780BD86D" w14:textId="77777777" w:rsidR="008400CF" w:rsidRPr="00106A4D" w:rsidRDefault="008400CF" w:rsidP="008400CF">
            <w:pPr>
              <w:jc w:val="center"/>
              <w:rPr>
                <w:rFonts w:ascii="Arial Narrow" w:hAnsi="Arial Narrow"/>
                <w:b/>
                <w:color w:val="FFFFFF"/>
                <w:sz w:val="20"/>
              </w:rPr>
            </w:pPr>
            <w:r w:rsidRPr="00106A4D">
              <w:rPr>
                <w:rFonts w:ascii="Arial Narrow" w:hAnsi="Arial Narrow"/>
                <w:b/>
                <w:color w:val="FFFFFF"/>
                <w:sz w:val="20"/>
              </w:rPr>
              <w:t>áno</w:t>
            </w:r>
          </w:p>
        </w:tc>
        <w:tc>
          <w:tcPr>
            <w:tcW w:w="567" w:type="dxa"/>
            <w:shd w:val="clear" w:color="auto" w:fill="60497A"/>
            <w:vAlign w:val="center"/>
            <w:hideMark/>
          </w:tcPr>
          <w:p w14:paraId="797ACC60" w14:textId="77777777" w:rsidR="008400CF" w:rsidRPr="00106A4D" w:rsidRDefault="008400CF" w:rsidP="008400CF">
            <w:pPr>
              <w:jc w:val="center"/>
              <w:rPr>
                <w:rFonts w:ascii="Arial Narrow" w:hAnsi="Arial Narrow"/>
                <w:b/>
                <w:color w:val="FFFFFF"/>
                <w:sz w:val="20"/>
              </w:rPr>
            </w:pPr>
            <w:r w:rsidRPr="00106A4D">
              <w:rPr>
                <w:rFonts w:ascii="Arial Narrow" w:hAnsi="Arial Narrow"/>
                <w:b/>
                <w:color w:val="FFFFFF"/>
                <w:sz w:val="20"/>
              </w:rPr>
              <w:t>nie</w:t>
            </w:r>
          </w:p>
        </w:tc>
        <w:tc>
          <w:tcPr>
            <w:tcW w:w="708" w:type="dxa"/>
            <w:shd w:val="clear" w:color="auto" w:fill="60497A"/>
            <w:vAlign w:val="center"/>
            <w:hideMark/>
          </w:tcPr>
          <w:p w14:paraId="76FF6599" w14:textId="77777777" w:rsidR="008400CF" w:rsidRPr="00106A4D" w:rsidRDefault="008400CF" w:rsidP="008400CF">
            <w:pPr>
              <w:jc w:val="center"/>
              <w:rPr>
                <w:rFonts w:ascii="Arial Narrow" w:hAnsi="Arial Narrow"/>
                <w:b/>
                <w:color w:val="FFFFFF"/>
                <w:sz w:val="20"/>
              </w:rPr>
            </w:pPr>
            <w:r w:rsidRPr="00106A4D">
              <w:rPr>
                <w:rFonts w:ascii="Arial Narrow" w:hAnsi="Arial Narrow"/>
                <w:b/>
                <w:color w:val="FFFFFF"/>
                <w:sz w:val="20"/>
              </w:rPr>
              <w:t>netýka sa</w:t>
            </w:r>
          </w:p>
        </w:tc>
        <w:tc>
          <w:tcPr>
            <w:tcW w:w="1776" w:type="dxa"/>
            <w:shd w:val="clear" w:color="auto" w:fill="60497A"/>
            <w:vAlign w:val="center"/>
            <w:hideMark/>
          </w:tcPr>
          <w:p w14:paraId="3EE99FFC" w14:textId="27F91271" w:rsidR="008400CF" w:rsidRPr="00F426CF" w:rsidRDefault="008400CF" w:rsidP="00F67F37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Poznámka</w:t>
            </w:r>
            <w:r w:rsidR="006D7D48" w:rsidRP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fldChar w:fldCharType="begin"/>
            </w:r>
            <w:r w:rsidR="006D7D48" w:rsidRP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instrText xml:space="preserve"> NOTEREF _Ref65827975 \h </w:instrText>
            </w:r>
            <w:r w:rsid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instrText xml:space="preserve"> \* MERGEFORMAT </w:instrText>
            </w:r>
            <w:r w:rsidR="006D7D48" w:rsidRP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</w:r>
            <w:r w:rsidR="006D7D48" w:rsidRP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fldChar w:fldCharType="separate"/>
            </w:r>
            <w:r w:rsidR="005F1B2F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t>7</w:t>
            </w:r>
            <w:r w:rsidR="006D7D48" w:rsidRP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fldChar w:fldCharType="end"/>
            </w:r>
          </w:p>
        </w:tc>
      </w:tr>
      <w:tr w:rsidR="00616A9B" w:rsidRPr="00F426CF" w14:paraId="7F5119E3" w14:textId="77777777" w:rsidTr="003D14A7">
        <w:trPr>
          <w:gridAfter w:val="1"/>
          <w:wAfter w:w="8" w:type="dxa"/>
          <w:trHeight w:val="315"/>
        </w:trPr>
        <w:tc>
          <w:tcPr>
            <w:tcW w:w="1050" w:type="dxa"/>
            <w:vAlign w:val="center"/>
            <w:hideMark/>
          </w:tcPr>
          <w:p w14:paraId="259823B8" w14:textId="77777777" w:rsidR="00616A9B" w:rsidRPr="00F426CF" w:rsidRDefault="00616A9B" w:rsidP="008400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23.1</w:t>
            </w:r>
          </w:p>
        </w:tc>
        <w:tc>
          <w:tcPr>
            <w:tcW w:w="4111" w:type="dxa"/>
            <w:gridSpan w:val="3"/>
            <w:vAlign w:val="center"/>
            <w:hideMark/>
          </w:tcPr>
          <w:p w14:paraId="0380CAAA" w14:textId="77777777" w:rsidR="00616A9B" w:rsidRPr="00F426CF" w:rsidRDefault="00616A9B" w:rsidP="002243C7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splátkový kalendár?</w:t>
            </w:r>
          </w:p>
        </w:tc>
        <w:tc>
          <w:tcPr>
            <w:tcW w:w="567" w:type="dxa"/>
            <w:vAlign w:val="center"/>
            <w:hideMark/>
          </w:tcPr>
          <w:p w14:paraId="7EEB95F9" w14:textId="77777777" w:rsidR="00616A9B" w:rsidRPr="00F426CF" w:rsidRDefault="00616A9B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2EE576D5" w14:textId="77777777" w:rsidR="00616A9B" w:rsidRPr="00F426CF" w:rsidRDefault="00616A9B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center"/>
            <w:hideMark/>
          </w:tcPr>
          <w:p w14:paraId="340C8925" w14:textId="77777777" w:rsidR="00616A9B" w:rsidRPr="00F426CF" w:rsidRDefault="00616A9B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76" w:type="dxa"/>
            <w:vAlign w:val="center"/>
            <w:hideMark/>
          </w:tcPr>
          <w:p w14:paraId="5FF61A05" w14:textId="77777777" w:rsidR="00616A9B" w:rsidRPr="00F426CF" w:rsidRDefault="00616A9B" w:rsidP="008400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616A9B" w:rsidRPr="00F426CF" w14:paraId="4669F1FB" w14:textId="77777777" w:rsidTr="003D14A7">
        <w:trPr>
          <w:gridAfter w:val="1"/>
          <w:wAfter w:w="8" w:type="dxa"/>
          <w:trHeight w:val="510"/>
        </w:trPr>
        <w:tc>
          <w:tcPr>
            <w:tcW w:w="1050" w:type="dxa"/>
            <w:vAlign w:val="center"/>
            <w:hideMark/>
          </w:tcPr>
          <w:p w14:paraId="1D76A012" w14:textId="77777777" w:rsidR="00616A9B" w:rsidRPr="00F426CF" w:rsidRDefault="00616A9B" w:rsidP="008400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23.2</w:t>
            </w:r>
          </w:p>
        </w:tc>
        <w:tc>
          <w:tcPr>
            <w:tcW w:w="4111" w:type="dxa"/>
            <w:gridSpan w:val="3"/>
            <w:vAlign w:val="center"/>
            <w:hideMark/>
          </w:tcPr>
          <w:p w14:paraId="74AC5301" w14:textId="77777777" w:rsidR="00616A9B" w:rsidRPr="00F426CF" w:rsidRDefault="00616A9B" w:rsidP="002243C7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výpočet pomernej časti finančného prenájmu, resp. operatívneho nájmu, ktorú si nárokuje ako oprávnenú?</w:t>
            </w:r>
          </w:p>
        </w:tc>
        <w:tc>
          <w:tcPr>
            <w:tcW w:w="567" w:type="dxa"/>
            <w:vAlign w:val="center"/>
            <w:hideMark/>
          </w:tcPr>
          <w:p w14:paraId="11F93C69" w14:textId="77777777" w:rsidR="00616A9B" w:rsidRPr="00F426CF" w:rsidRDefault="00616A9B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218F431E" w14:textId="77777777" w:rsidR="00616A9B" w:rsidRPr="00F426CF" w:rsidRDefault="00616A9B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center"/>
            <w:hideMark/>
          </w:tcPr>
          <w:p w14:paraId="100E8781" w14:textId="77777777" w:rsidR="00616A9B" w:rsidRPr="00F426CF" w:rsidRDefault="00616A9B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76" w:type="dxa"/>
            <w:vAlign w:val="center"/>
            <w:hideMark/>
          </w:tcPr>
          <w:p w14:paraId="18711CC8" w14:textId="77777777" w:rsidR="00616A9B" w:rsidRPr="00F426CF" w:rsidRDefault="00616A9B" w:rsidP="008400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616A9B" w:rsidRPr="00F426CF" w14:paraId="757170AA" w14:textId="77777777" w:rsidTr="003D14A7">
        <w:trPr>
          <w:gridAfter w:val="1"/>
          <w:wAfter w:w="8" w:type="dxa"/>
          <w:trHeight w:val="315"/>
        </w:trPr>
        <w:tc>
          <w:tcPr>
            <w:tcW w:w="1050" w:type="dxa"/>
            <w:vAlign w:val="center"/>
            <w:hideMark/>
          </w:tcPr>
          <w:p w14:paraId="613B1004" w14:textId="77777777" w:rsidR="00616A9B" w:rsidRPr="00F426CF" w:rsidRDefault="00616A9B" w:rsidP="008400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23.3</w:t>
            </w:r>
          </w:p>
        </w:tc>
        <w:tc>
          <w:tcPr>
            <w:tcW w:w="4111" w:type="dxa"/>
            <w:gridSpan w:val="3"/>
            <w:vAlign w:val="center"/>
            <w:hideMark/>
          </w:tcPr>
          <w:p w14:paraId="4BC30DD9" w14:textId="39D0A8BB" w:rsidR="00616A9B" w:rsidRPr="00F426CF" w:rsidRDefault="00616A9B" w:rsidP="002243C7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ďalšiu podpornú dokumen</w:t>
            </w:r>
            <w:r>
              <w:rPr>
                <w:color w:val="000000"/>
                <w:sz w:val="20"/>
                <w:szCs w:val="20"/>
              </w:rPr>
              <w:t>-</w:t>
            </w:r>
            <w:r w:rsidRPr="00F426CF">
              <w:rPr>
                <w:color w:val="000000"/>
                <w:sz w:val="20"/>
                <w:szCs w:val="20"/>
              </w:rPr>
              <w:t>táciu (napr. knihu jázd, prezenčné listiny apod.)?</w:t>
            </w:r>
          </w:p>
        </w:tc>
        <w:tc>
          <w:tcPr>
            <w:tcW w:w="567" w:type="dxa"/>
            <w:vAlign w:val="center"/>
            <w:hideMark/>
          </w:tcPr>
          <w:p w14:paraId="14F71A39" w14:textId="77777777" w:rsidR="00616A9B" w:rsidRPr="00F426CF" w:rsidRDefault="00616A9B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66B5AEC2" w14:textId="77777777" w:rsidR="00616A9B" w:rsidRPr="00F426CF" w:rsidRDefault="00616A9B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center"/>
            <w:hideMark/>
          </w:tcPr>
          <w:p w14:paraId="62FE2F34" w14:textId="77777777" w:rsidR="00616A9B" w:rsidRPr="00F426CF" w:rsidRDefault="00616A9B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76" w:type="dxa"/>
            <w:vAlign w:val="center"/>
            <w:hideMark/>
          </w:tcPr>
          <w:p w14:paraId="4C65B8DA" w14:textId="77777777" w:rsidR="00616A9B" w:rsidRPr="00F426CF" w:rsidRDefault="00616A9B" w:rsidP="008400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616A9B" w:rsidRPr="00F426CF" w14:paraId="3F7D9013" w14:textId="77777777" w:rsidTr="003D14A7">
        <w:trPr>
          <w:gridAfter w:val="1"/>
          <w:wAfter w:w="8" w:type="dxa"/>
          <w:trHeight w:val="510"/>
        </w:trPr>
        <w:tc>
          <w:tcPr>
            <w:tcW w:w="1050" w:type="dxa"/>
            <w:vAlign w:val="center"/>
            <w:hideMark/>
          </w:tcPr>
          <w:p w14:paraId="3A7C6052" w14:textId="091C3B4B" w:rsidR="00616A9B" w:rsidRPr="003D14A7" w:rsidRDefault="00616A9B" w:rsidP="277050EB">
            <w:pPr>
              <w:jc w:val="center"/>
              <w:rPr>
                <w:color w:val="000000"/>
                <w:vertAlign w:val="superscript"/>
              </w:rPr>
            </w:pPr>
            <w:r w:rsidRPr="003D14A7">
              <w:rPr>
                <w:color w:val="000000" w:themeColor="text1"/>
                <w:sz w:val="20"/>
              </w:rPr>
              <w:lastRenderedPageBreak/>
              <w:t>23.4</w:t>
            </w:r>
            <w:ins w:id="89" w:author="Autor">
              <w:r w:rsidR="0010370D">
                <w:rPr>
                  <w:color w:val="000000" w:themeColor="text1"/>
                  <w:sz w:val="20"/>
                  <w:szCs w:val="20"/>
                </w:rPr>
                <w:t>*</w:t>
              </w:r>
            </w:ins>
          </w:p>
        </w:tc>
        <w:tc>
          <w:tcPr>
            <w:tcW w:w="4111" w:type="dxa"/>
            <w:gridSpan w:val="3"/>
            <w:vAlign w:val="center"/>
            <w:hideMark/>
          </w:tcPr>
          <w:p w14:paraId="304D9D4C" w14:textId="77777777" w:rsidR="00616A9B" w:rsidRPr="00F426CF" w:rsidRDefault="00616A9B" w:rsidP="002243C7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Bola vykonaná kontrola hospodárnosti a efektívnosti pri finančnom prenájme, resp. operatívnom nájme?</w:t>
            </w:r>
          </w:p>
        </w:tc>
        <w:tc>
          <w:tcPr>
            <w:tcW w:w="567" w:type="dxa"/>
            <w:vAlign w:val="center"/>
            <w:hideMark/>
          </w:tcPr>
          <w:p w14:paraId="2C9829E7" w14:textId="77777777" w:rsidR="00616A9B" w:rsidRPr="00F426CF" w:rsidRDefault="00616A9B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648C4CB8" w14:textId="77777777" w:rsidR="00616A9B" w:rsidRPr="00F426CF" w:rsidRDefault="00616A9B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center"/>
            <w:hideMark/>
          </w:tcPr>
          <w:p w14:paraId="75682BD2" w14:textId="77777777" w:rsidR="00616A9B" w:rsidRPr="00F426CF" w:rsidRDefault="00616A9B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76" w:type="dxa"/>
            <w:vAlign w:val="center"/>
            <w:hideMark/>
          </w:tcPr>
          <w:p w14:paraId="38661698" w14:textId="77777777" w:rsidR="00616A9B" w:rsidRPr="00F426CF" w:rsidRDefault="00616A9B" w:rsidP="008400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8400CF" w:rsidRPr="00F426CF" w14:paraId="3E12C885" w14:textId="77777777" w:rsidTr="003D14A7">
        <w:trPr>
          <w:gridAfter w:val="1"/>
          <w:wAfter w:w="8" w:type="dxa"/>
          <w:trHeight w:val="300"/>
        </w:trPr>
        <w:tc>
          <w:tcPr>
            <w:tcW w:w="8779" w:type="dxa"/>
            <w:gridSpan w:val="8"/>
            <w:shd w:val="clear" w:color="auto" w:fill="60497A"/>
            <w:vAlign w:val="center"/>
            <w:hideMark/>
          </w:tcPr>
          <w:p w14:paraId="4F0CEDFC" w14:textId="77777777" w:rsidR="008400CF" w:rsidRPr="00F426CF" w:rsidRDefault="008400CF" w:rsidP="008400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 xml:space="preserve">24 - Fyzická kontrola prebiehajúcich aktivít </w:t>
            </w:r>
          </w:p>
        </w:tc>
      </w:tr>
      <w:tr w:rsidR="00795E2B" w:rsidRPr="00F426CF" w14:paraId="3FB3FF4A" w14:textId="77777777" w:rsidTr="00795E2B">
        <w:trPr>
          <w:gridAfter w:val="1"/>
          <w:wAfter w:w="8" w:type="dxa"/>
          <w:trHeight w:val="330"/>
        </w:trPr>
        <w:tc>
          <w:tcPr>
            <w:tcW w:w="1050" w:type="dxa"/>
            <w:shd w:val="clear" w:color="auto" w:fill="60497A"/>
            <w:vAlign w:val="center"/>
            <w:hideMark/>
          </w:tcPr>
          <w:p w14:paraId="71A36656" w14:textId="77777777" w:rsidR="008400CF" w:rsidRPr="003D14A7" w:rsidRDefault="008400CF" w:rsidP="008400CF">
            <w:pPr>
              <w:jc w:val="center"/>
              <w:rPr>
                <w:b/>
                <w:color w:val="FFFFFF"/>
                <w:sz w:val="20"/>
              </w:rPr>
            </w:pPr>
            <w:r w:rsidRPr="003D14A7">
              <w:rPr>
                <w:b/>
                <w:color w:val="FFFFFF"/>
                <w:sz w:val="20"/>
              </w:rPr>
              <w:t>P. č.</w:t>
            </w:r>
          </w:p>
        </w:tc>
        <w:tc>
          <w:tcPr>
            <w:tcW w:w="4111" w:type="dxa"/>
            <w:gridSpan w:val="3"/>
            <w:shd w:val="clear" w:color="auto" w:fill="60497A"/>
            <w:vAlign w:val="center"/>
            <w:hideMark/>
          </w:tcPr>
          <w:p w14:paraId="2499F126" w14:textId="77777777" w:rsidR="008400CF" w:rsidRPr="003D14A7" w:rsidRDefault="008400CF" w:rsidP="008400CF">
            <w:pPr>
              <w:rPr>
                <w:b/>
                <w:color w:val="FFFFFF"/>
                <w:sz w:val="20"/>
              </w:rPr>
            </w:pPr>
            <w:r w:rsidRPr="003D14A7">
              <w:rPr>
                <w:b/>
                <w:color w:val="FFFFFF"/>
                <w:sz w:val="20"/>
              </w:rPr>
              <w:t>Kontrolné otázky</w:t>
            </w:r>
          </w:p>
        </w:tc>
        <w:tc>
          <w:tcPr>
            <w:tcW w:w="567" w:type="dxa"/>
            <w:shd w:val="clear" w:color="auto" w:fill="60497A"/>
            <w:vAlign w:val="center"/>
            <w:hideMark/>
          </w:tcPr>
          <w:p w14:paraId="40C4F4AE" w14:textId="77777777" w:rsidR="008400CF" w:rsidRPr="003D14A7" w:rsidRDefault="008400CF" w:rsidP="008400CF">
            <w:pPr>
              <w:jc w:val="center"/>
              <w:rPr>
                <w:rFonts w:ascii="Arial Narrow" w:hAnsi="Arial Narrow"/>
                <w:b/>
                <w:color w:val="FFFFFF"/>
                <w:sz w:val="20"/>
              </w:rPr>
            </w:pPr>
            <w:r w:rsidRPr="003D14A7">
              <w:rPr>
                <w:rFonts w:ascii="Arial Narrow" w:hAnsi="Arial Narrow"/>
                <w:b/>
                <w:color w:val="FFFFFF"/>
                <w:sz w:val="20"/>
              </w:rPr>
              <w:t>áno</w:t>
            </w:r>
          </w:p>
        </w:tc>
        <w:tc>
          <w:tcPr>
            <w:tcW w:w="567" w:type="dxa"/>
            <w:shd w:val="clear" w:color="auto" w:fill="60497A"/>
            <w:vAlign w:val="center"/>
            <w:hideMark/>
          </w:tcPr>
          <w:p w14:paraId="5EEB81B0" w14:textId="77777777" w:rsidR="008400CF" w:rsidRPr="003D14A7" w:rsidRDefault="008400CF" w:rsidP="008400CF">
            <w:pPr>
              <w:jc w:val="center"/>
              <w:rPr>
                <w:rFonts w:ascii="Arial Narrow" w:hAnsi="Arial Narrow"/>
                <w:b/>
                <w:color w:val="FFFFFF"/>
                <w:sz w:val="20"/>
              </w:rPr>
            </w:pPr>
            <w:r w:rsidRPr="003D14A7">
              <w:rPr>
                <w:rFonts w:ascii="Arial Narrow" w:hAnsi="Arial Narrow"/>
                <w:b/>
                <w:color w:val="FFFFFF"/>
                <w:sz w:val="20"/>
              </w:rPr>
              <w:t>nie</w:t>
            </w:r>
          </w:p>
        </w:tc>
        <w:tc>
          <w:tcPr>
            <w:tcW w:w="708" w:type="dxa"/>
            <w:shd w:val="clear" w:color="auto" w:fill="60497A"/>
            <w:vAlign w:val="center"/>
            <w:hideMark/>
          </w:tcPr>
          <w:p w14:paraId="0BDB2BE9" w14:textId="77777777" w:rsidR="008400CF" w:rsidRPr="003D14A7" w:rsidRDefault="008400CF" w:rsidP="008400CF">
            <w:pPr>
              <w:jc w:val="center"/>
              <w:rPr>
                <w:rFonts w:ascii="Arial Narrow" w:hAnsi="Arial Narrow"/>
                <w:b/>
                <w:color w:val="FFFFFF"/>
                <w:sz w:val="20"/>
              </w:rPr>
            </w:pPr>
            <w:r w:rsidRPr="003D14A7">
              <w:rPr>
                <w:rFonts w:ascii="Arial Narrow" w:hAnsi="Arial Narrow"/>
                <w:b/>
                <w:color w:val="FFFFFF"/>
                <w:sz w:val="20"/>
              </w:rPr>
              <w:t>netýka sa</w:t>
            </w:r>
          </w:p>
        </w:tc>
        <w:tc>
          <w:tcPr>
            <w:tcW w:w="1776" w:type="dxa"/>
            <w:shd w:val="clear" w:color="auto" w:fill="60497A"/>
            <w:vAlign w:val="center"/>
            <w:hideMark/>
          </w:tcPr>
          <w:p w14:paraId="72303D7E" w14:textId="380AB0AD" w:rsidR="008400CF" w:rsidRPr="00F426CF" w:rsidRDefault="008400CF" w:rsidP="00F67F37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Poznámka</w:t>
            </w:r>
            <w:r w:rsidR="006D7D48" w:rsidRP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fldChar w:fldCharType="begin"/>
            </w:r>
            <w:r w:rsidR="006D7D48" w:rsidRP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instrText xml:space="preserve"> NOTEREF _Ref65827975 \h </w:instrText>
            </w:r>
            <w:r w:rsid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instrText xml:space="preserve"> \* MERGEFORMAT </w:instrText>
            </w:r>
            <w:r w:rsidR="006D7D48" w:rsidRP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</w:r>
            <w:r w:rsidR="006D7D48" w:rsidRP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fldChar w:fldCharType="separate"/>
            </w:r>
            <w:r w:rsidR="005F1B2F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t>7</w:t>
            </w:r>
            <w:r w:rsidR="006D7D48" w:rsidRP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fldChar w:fldCharType="end"/>
            </w:r>
          </w:p>
        </w:tc>
      </w:tr>
      <w:tr w:rsidR="00616A9B" w:rsidRPr="00F426CF" w14:paraId="516E1C95" w14:textId="77777777" w:rsidTr="003D14A7">
        <w:trPr>
          <w:gridAfter w:val="1"/>
          <w:wAfter w:w="8" w:type="dxa"/>
          <w:trHeight w:val="510"/>
        </w:trPr>
        <w:tc>
          <w:tcPr>
            <w:tcW w:w="1050" w:type="dxa"/>
            <w:vAlign w:val="center"/>
            <w:hideMark/>
          </w:tcPr>
          <w:p w14:paraId="563180E9" w14:textId="77777777" w:rsidR="00616A9B" w:rsidRPr="00F426CF" w:rsidRDefault="00616A9B" w:rsidP="008400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24.1</w:t>
            </w:r>
          </w:p>
        </w:tc>
        <w:tc>
          <w:tcPr>
            <w:tcW w:w="4111" w:type="dxa"/>
            <w:gridSpan w:val="3"/>
            <w:vAlign w:val="center"/>
            <w:hideMark/>
          </w:tcPr>
          <w:p w14:paraId="25EC1618" w14:textId="628FDE0A" w:rsidR="00616A9B" w:rsidRPr="00F426CF" w:rsidRDefault="00616A9B" w:rsidP="002243C7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Prebieha aktivita projektu v súlade s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harmono</w:t>
            </w:r>
            <w:r>
              <w:rPr>
                <w:color w:val="000000"/>
                <w:sz w:val="20"/>
                <w:szCs w:val="20"/>
              </w:rPr>
              <w:t>-</w:t>
            </w:r>
            <w:r w:rsidRPr="00F426CF">
              <w:rPr>
                <w:color w:val="000000"/>
                <w:sz w:val="20"/>
                <w:szCs w:val="20"/>
              </w:rPr>
              <w:t xml:space="preserve">gramom aktivít uvedených v </w:t>
            </w:r>
            <w:r>
              <w:rPr>
                <w:color w:val="000000"/>
                <w:sz w:val="20"/>
                <w:szCs w:val="20"/>
              </w:rPr>
              <w:t>Zmluv</w:t>
            </w:r>
            <w:r w:rsidRPr="00F426CF">
              <w:rPr>
                <w:color w:val="000000"/>
                <w:sz w:val="20"/>
                <w:szCs w:val="20"/>
              </w:rPr>
              <w:t>e o NFP?</w:t>
            </w:r>
          </w:p>
        </w:tc>
        <w:tc>
          <w:tcPr>
            <w:tcW w:w="567" w:type="dxa"/>
            <w:vAlign w:val="center"/>
            <w:hideMark/>
          </w:tcPr>
          <w:p w14:paraId="6D184CE4" w14:textId="77777777" w:rsidR="00616A9B" w:rsidRPr="00F426CF" w:rsidRDefault="00616A9B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584AAD2E" w14:textId="77777777" w:rsidR="00616A9B" w:rsidRPr="00F426CF" w:rsidRDefault="00616A9B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center"/>
            <w:hideMark/>
          </w:tcPr>
          <w:p w14:paraId="43E29C58" w14:textId="77777777" w:rsidR="00616A9B" w:rsidRPr="00F426CF" w:rsidRDefault="00616A9B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76" w:type="dxa"/>
            <w:vAlign w:val="center"/>
            <w:hideMark/>
          </w:tcPr>
          <w:p w14:paraId="6794C59E" w14:textId="77777777" w:rsidR="00616A9B" w:rsidRPr="00F426CF" w:rsidRDefault="00616A9B" w:rsidP="008400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616A9B" w:rsidRPr="00F426CF" w14:paraId="66802B06" w14:textId="77777777" w:rsidTr="003D14A7">
        <w:trPr>
          <w:gridAfter w:val="1"/>
          <w:wAfter w:w="8" w:type="dxa"/>
          <w:trHeight w:val="510"/>
        </w:trPr>
        <w:tc>
          <w:tcPr>
            <w:tcW w:w="1050" w:type="dxa"/>
            <w:vAlign w:val="center"/>
            <w:hideMark/>
          </w:tcPr>
          <w:p w14:paraId="1CB30280" w14:textId="77777777" w:rsidR="00616A9B" w:rsidRPr="00F426CF" w:rsidRDefault="00616A9B" w:rsidP="008400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24.2</w:t>
            </w:r>
          </w:p>
        </w:tc>
        <w:tc>
          <w:tcPr>
            <w:tcW w:w="4111" w:type="dxa"/>
            <w:gridSpan w:val="3"/>
            <w:vAlign w:val="center"/>
            <w:hideMark/>
          </w:tcPr>
          <w:p w14:paraId="4FA19B6D" w14:textId="179E105C" w:rsidR="00616A9B" w:rsidRPr="00F426CF" w:rsidRDefault="00503754" w:rsidP="00054799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  <w:r w:rsidR="00616A9B" w:rsidRPr="00F426CF">
              <w:rPr>
                <w:color w:val="000000"/>
                <w:sz w:val="20"/>
                <w:szCs w:val="20"/>
              </w:rPr>
              <w:t xml:space="preserve"> prípade, ak sa na aktivite zúčastňuje cieľová skupina (frekventanti, účastníci projektu a pod.) je táto cieľová skupina oprávnená v zmysle </w:t>
            </w:r>
            <w:r w:rsidR="00616A9B">
              <w:rPr>
                <w:color w:val="000000"/>
                <w:sz w:val="20"/>
                <w:szCs w:val="20"/>
              </w:rPr>
              <w:t>Zmluv</w:t>
            </w:r>
            <w:r w:rsidR="00616A9B" w:rsidRPr="00F426CF">
              <w:rPr>
                <w:color w:val="000000"/>
                <w:sz w:val="20"/>
                <w:szCs w:val="20"/>
              </w:rPr>
              <w:t>y o NPF?</w:t>
            </w:r>
          </w:p>
        </w:tc>
        <w:tc>
          <w:tcPr>
            <w:tcW w:w="567" w:type="dxa"/>
            <w:vAlign w:val="center"/>
            <w:hideMark/>
          </w:tcPr>
          <w:p w14:paraId="05D4888E" w14:textId="77777777" w:rsidR="00616A9B" w:rsidRPr="00F426CF" w:rsidRDefault="00616A9B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45876EE6" w14:textId="77777777" w:rsidR="00616A9B" w:rsidRPr="00F426CF" w:rsidRDefault="00616A9B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center"/>
            <w:hideMark/>
          </w:tcPr>
          <w:p w14:paraId="77B65A0C" w14:textId="77777777" w:rsidR="00616A9B" w:rsidRPr="00F426CF" w:rsidRDefault="00616A9B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76" w:type="dxa"/>
            <w:vAlign w:val="center"/>
            <w:hideMark/>
          </w:tcPr>
          <w:p w14:paraId="29A97F2A" w14:textId="77777777" w:rsidR="00616A9B" w:rsidRPr="00F426CF" w:rsidRDefault="00616A9B" w:rsidP="008400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616A9B" w:rsidRPr="00F426CF" w14:paraId="2273B84B" w14:textId="77777777" w:rsidTr="003D14A7">
        <w:trPr>
          <w:gridAfter w:val="1"/>
          <w:wAfter w:w="8" w:type="dxa"/>
          <w:trHeight w:val="315"/>
        </w:trPr>
        <w:tc>
          <w:tcPr>
            <w:tcW w:w="1050" w:type="dxa"/>
            <w:vAlign w:val="center"/>
            <w:hideMark/>
          </w:tcPr>
          <w:p w14:paraId="3F19A0F8" w14:textId="77777777" w:rsidR="00616A9B" w:rsidRPr="00F426CF" w:rsidRDefault="00616A9B" w:rsidP="008400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24.3</w:t>
            </w:r>
          </w:p>
        </w:tc>
        <w:tc>
          <w:tcPr>
            <w:tcW w:w="4111" w:type="dxa"/>
            <w:gridSpan w:val="3"/>
            <w:vAlign w:val="center"/>
            <w:hideMark/>
          </w:tcPr>
          <w:p w14:paraId="2AB61FED" w14:textId="23EE25DE" w:rsidR="00616A9B" w:rsidRPr="00F426CF" w:rsidRDefault="00616A9B" w:rsidP="002243C7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Prebieha aktivita na území oprávnenom v zmysle </w:t>
            </w:r>
            <w:r>
              <w:rPr>
                <w:color w:val="000000"/>
                <w:sz w:val="20"/>
                <w:szCs w:val="20"/>
              </w:rPr>
              <w:t>Zmluv</w:t>
            </w:r>
            <w:r w:rsidRPr="00F426CF">
              <w:rPr>
                <w:color w:val="000000"/>
                <w:sz w:val="20"/>
                <w:szCs w:val="20"/>
              </w:rPr>
              <w:t>y o NFP?</w:t>
            </w:r>
          </w:p>
        </w:tc>
        <w:tc>
          <w:tcPr>
            <w:tcW w:w="567" w:type="dxa"/>
            <w:vAlign w:val="center"/>
            <w:hideMark/>
          </w:tcPr>
          <w:p w14:paraId="27F39D6B" w14:textId="77777777" w:rsidR="00616A9B" w:rsidRPr="00F426CF" w:rsidRDefault="00616A9B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47EACEF0" w14:textId="77777777" w:rsidR="00616A9B" w:rsidRPr="00F426CF" w:rsidRDefault="00616A9B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center"/>
            <w:hideMark/>
          </w:tcPr>
          <w:p w14:paraId="1611A874" w14:textId="77777777" w:rsidR="00616A9B" w:rsidRPr="00F426CF" w:rsidRDefault="00616A9B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76" w:type="dxa"/>
            <w:vAlign w:val="center"/>
            <w:hideMark/>
          </w:tcPr>
          <w:p w14:paraId="3E7826C2" w14:textId="77777777" w:rsidR="00616A9B" w:rsidRPr="00F426CF" w:rsidRDefault="00616A9B" w:rsidP="008400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616A9B" w:rsidRPr="00F426CF" w14:paraId="1AC63821" w14:textId="77777777" w:rsidTr="003D14A7">
        <w:trPr>
          <w:gridAfter w:val="1"/>
          <w:wAfter w:w="8" w:type="dxa"/>
          <w:trHeight w:val="510"/>
        </w:trPr>
        <w:tc>
          <w:tcPr>
            <w:tcW w:w="1050" w:type="dxa"/>
            <w:vAlign w:val="center"/>
            <w:hideMark/>
          </w:tcPr>
          <w:p w14:paraId="59EEA72A" w14:textId="77777777" w:rsidR="00616A9B" w:rsidRPr="00F426CF" w:rsidRDefault="00616A9B" w:rsidP="008400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24.4</w:t>
            </w:r>
          </w:p>
        </w:tc>
        <w:tc>
          <w:tcPr>
            <w:tcW w:w="4111" w:type="dxa"/>
            <w:gridSpan w:val="3"/>
            <w:vAlign w:val="center"/>
            <w:hideMark/>
          </w:tcPr>
          <w:p w14:paraId="4941786C" w14:textId="734D7ADA" w:rsidR="00616A9B" w:rsidRPr="00F426CF" w:rsidRDefault="00616A9B" w:rsidP="002243C7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Poskytol prijímateľ k nahliadnutiu výstupy z realizácie aktivít projektu v zmysle </w:t>
            </w:r>
            <w:r>
              <w:rPr>
                <w:color w:val="000000"/>
                <w:sz w:val="20"/>
                <w:szCs w:val="20"/>
              </w:rPr>
              <w:t>Zmluv</w:t>
            </w:r>
            <w:r w:rsidRPr="00F426CF">
              <w:rPr>
                <w:color w:val="000000"/>
                <w:sz w:val="20"/>
                <w:szCs w:val="20"/>
              </w:rPr>
              <w:t>y o NFP?</w:t>
            </w:r>
          </w:p>
        </w:tc>
        <w:tc>
          <w:tcPr>
            <w:tcW w:w="567" w:type="dxa"/>
            <w:vAlign w:val="center"/>
            <w:hideMark/>
          </w:tcPr>
          <w:p w14:paraId="6FB5B1B4" w14:textId="77777777" w:rsidR="00616A9B" w:rsidRPr="00F426CF" w:rsidRDefault="00616A9B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286F4ADE" w14:textId="77777777" w:rsidR="00616A9B" w:rsidRPr="00F426CF" w:rsidRDefault="00616A9B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center"/>
            <w:hideMark/>
          </w:tcPr>
          <w:p w14:paraId="5097DF85" w14:textId="77777777" w:rsidR="00616A9B" w:rsidRPr="00F426CF" w:rsidRDefault="00616A9B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76" w:type="dxa"/>
            <w:vAlign w:val="center"/>
            <w:hideMark/>
          </w:tcPr>
          <w:p w14:paraId="6D66C5FC" w14:textId="77777777" w:rsidR="00616A9B" w:rsidRPr="00F426CF" w:rsidRDefault="00616A9B" w:rsidP="008400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616A9B" w:rsidRPr="00F426CF" w14:paraId="05F455CD" w14:textId="77777777" w:rsidTr="003D14A7">
        <w:trPr>
          <w:gridAfter w:val="1"/>
          <w:wAfter w:w="8" w:type="dxa"/>
          <w:trHeight w:val="510"/>
        </w:trPr>
        <w:tc>
          <w:tcPr>
            <w:tcW w:w="1050" w:type="dxa"/>
            <w:vAlign w:val="center"/>
          </w:tcPr>
          <w:p w14:paraId="37C3E536" w14:textId="1B1B61AC" w:rsidR="00616A9B" w:rsidRPr="003D14A7" w:rsidRDefault="00616A9B" w:rsidP="277050EB">
            <w:pPr>
              <w:jc w:val="center"/>
              <w:rPr>
                <w:color w:val="000000"/>
                <w:vertAlign w:val="superscript"/>
              </w:rPr>
            </w:pPr>
            <w:r w:rsidRPr="003D14A7">
              <w:rPr>
                <w:color w:val="000000" w:themeColor="text1"/>
                <w:sz w:val="20"/>
              </w:rPr>
              <w:t>24.5</w:t>
            </w:r>
            <w:ins w:id="90" w:author="Autor">
              <w:r w:rsidR="0010370D">
                <w:rPr>
                  <w:color w:val="000000" w:themeColor="text1"/>
                  <w:sz w:val="20"/>
                  <w:szCs w:val="20"/>
                </w:rPr>
                <w:t>*</w:t>
              </w:r>
            </w:ins>
          </w:p>
        </w:tc>
        <w:tc>
          <w:tcPr>
            <w:tcW w:w="4111" w:type="dxa"/>
            <w:gridSpan w:val="3"/>
            <w:vAlign w:val="center"/>
          </w:tcPr>
          <w:p w14:paraId="60FAE5A5" w14:textId="1B60F423" w:rsidR="00616A9B" w:rsidRPr="00F426CF" w:rsidRDefault="00616A9B" w:rsidP="008400CF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Boli v prebiehajúcich aktivitách zistené nejaké nedostatky? Ak áno, uveďte aké.</w:t>
            </w:r>
          </w:p>
        </w:tc>
        <w:tc>
          <w:tcPr>
            <w:tcW w:w="567" w:type="dxa"/>
            <w:vAlign w:val="center"/>
          </w:tcPr>
          <w:p w14:paraId="1448C89B" w14:textId="77777777" w:rsidR="00616A9B" w:rsidRPr="00F426CF" w:rsidRDefault="00616A9B" w:rsidP="008400C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474497BB" w14:textId="77777777" w:rsidR="00616A9B" w:rsidRPr="00F426CF" w:rsidRDefault="00616A9B" w:rsidP="008400C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14:paraId="2D7DCE55" w14:textId="77777777" w:rsidR="00616A9B" w:rsidRPr="00F426CF" w:rsidRDefault="00616A9B" w:rsidP="008400C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76" w:type="dxa"/>
            <w:vAlign w:val="center"/>
          </w:tcPr>
          <w:p w14:paraId="4E614DD9" w14:textId="77777777" w:rsidR="00616A9B" w:rsidRPr="00F426CF" w:rsidRDefault="00616A9B" w:rsidP="008400CF">
            <w:pPr>
              <w:jc w:val="both"/>
              <w:rPr>
                <w:b/>
                <w:bCs/>
                <w:color w:val="000000"/>
              </w:rPr>
            </w:pPr>
          </w:p>
        </w:tc>
      </w:tr>
      <w:tr w:rsidR="008400CF" w:rsidRPr="00F426CF" w14:paraId="364FB543" w14:textId="77777777" w:rsidTr="003D14A7">
        <w:trPr>
          <w:gridAfter w:val="1"/>
          <w:wAfter w:w="8" w:type="dxa"/>
          <w:trHeight w:val="300"/>
        </w:trPr>
        <w:tc>
          <w:tcPr>
            <w:tcW w:w="8779" w:type="dxa"/>
            <w:gridSpan w:val="8"/>
            <w:shd w:val="clear" w:color="auto" w:fill="60497A"/>
            <w:vAlign w:val="center"/>
            <w:hideMark/>
          </w:tcPr>
          <w:p w14:paraId="41640CE6" w14:textId="77777777" w:rsidR="008400CF" w:rsidRPr="00F426CF" w:rsidRDefault="008400CF" w:rsidP="008400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25 - Nakladanie s majetkom nadobudnutým z NFP</w:t>
            </w:r>
          </w:p>
        </w:tc>
      </w:tr>
      <w:tr w:rsidR="00795E2B" w:rsidRPr="00F426CF" w14:paraId="0DE97E9F" w14:textId="77777777" w:rsidTr="00795E2B">
        <w:trPr>
          <w:gridAfter w:val="1"/>
          <w:wAfter w:w="8" w:type="dxa"/>
          <w:trHeight w:val="330"/>
        </w:trPr>
        <w:tc>
          <w:tcPr>
            <w:tcW w:w="1050" w:type="dxa"/>
            <w:shd w:val="clear" w:color="auto" w:fill="60497A"/>
            <w:vAlign w:val="center"/>
            <w:hideMark/>
          </w:tcPr>
          <w:p w14:paraId="2AE99FC9" w14:textId="77777777" w:rsidR="008400CF" w:rsidRPr="003D14A7" w:rsidRDefault="008400CF" w:rsidP="008400CF">
            <w:pPr>
              <w:jc w:val="center"/>
              <w:rPr>
                <w:b/>
                <w:color w:val="FFFFFF"/>
                <w:sz w:val="20"/>
              </w:rPr>
            </w:pPr>
            <w:r w:rsidRPr="003D14A7">
              <w:rPr>
                <w:b/>
                <w:color w:val="FFFFFF"/>
                <w:sz w:val="20"/>
              </w:rPr>
              <w:t>P. č.</w:t>
            </w:r>
          </w:p>
        </w:tc>
        <w:tc>
          <w:tcPr>
            <w:tcW w:w="4111" w:type="dxa"/>
            <w:gridSpan w:val="3"/>
            <w:shd w:val="clear" w:color="auto" w:fill="60497A"/>
            <w:vAlign w:val="center"/>
            <w:hideMark/>
          </w:tcPr>
          <w:p w14:paraId="5FA3B0B1" w14:textId="77777777" w:rsidR="008400CF" w:rsidRPr="003D14A7" w:rsidRDefault="008400CF" w:rsidP="008400CF">
            <w:pPr>
              <w:rPr>
                <w:b/>
                <w:color w:val="FFFFFF"/>
                <w:sz w:val="20"/>
              </w:rPr>
            </w:pPr>
            <w:r w:rsidRPr="003D14A7">
              <w:rPr>
                <w:b/>
                <w:color w:val="FFFFFF"/>
                <w:sz w:val="20"/>
              </w:rPr>
              <w:t>Kontrolné otázky</w:t>
            </w:r>
          </w:p>
        </w:tc>
        <w:tc>
          <w:tcPr>
            <w:tcW w:w="567" w:type="dxa"/>
            <w:shd w:val="clear" w:color="auto" w:fill="60497A"/>
            <w:vAlign w:val="center"/>
            <w:hideMark/>
          </w:tcPr>
          <w:p w14:paraId="25BE6BDD" w14:textId="77777777" w:rsidR="008400CF" w:rsidRPr="003D14A7" w:rsidRDefault="008400CF" w:rsidP="008400CF">
            <w:pPr>
              <w:jc w:val="center"/>
              <w:rPr>
                <w:rFonts w:ascii="Arial Narrow" w:hAnsi="Arial Narrow"/>
                <w:b/>
                <w:color w:val="FFFFFF"/>
                <w:sz w:val="20"/>
              </w:rPr>
            </w:pPr>
            <w:r w:rsidRPr="003D14A7">
              <w:rPr>
                <w:rFonts w:ascii="Arial Narrow" w:hAnsi="Arial Narrow"/>
                <w:b/>
                <w:color w:val="FFFFFF"/>
                <w:sz w:val="20"/>
              </w:rPr>
              <w:t>áno</w:t>
            </w:r>
          </w:p>
        </w:tc>
        <w:tc>
          <w:tcPr>
            <w:tcW w:w="567" w:type="dxa"/>
            <w:shd w:val="clear" w:color="auto" w:fill="60497A"/>
            <w:vAlign w:val="center"/>
            <w:hideMark/>
          </w:tcPr>
          <w:p w14:paraId="153CD6E7" w14:textId="77777777" w:rsidR="008400CF" w:rsidRPr="003D14A7" w:rsidRDefault="008400CF" w:rsidP="008400CF">
            <w:pPr>
              <w:jc w:val="center"/>
              <w:rPr>
                <w:rFonts w:ascii="Arial Narrow" w:hAnsi="Arial Narrow"/>
                <w:b/>
                <w:color w:val="FFFFFF"/>
                <w:sz w:val="20"/>
              </w:rPr>
            </w:pPr>
            <w:r w:rsidRPr="003D14A7">
              <w:rPr>
                <w:rFonts w:ascii="Arial Narrow" w:hAnsi="Arial Narrow"/>
                <w:b/>
                <w:color w:val="FFFFFF"/>
                <w:sz w:val="20"/>
              </w:rPr>
              <w:t>nie</w:t>
            </w:r>
          </w:p>
        </w:tc>
        <w:tc>
          <w:tcPr>
            <w:tcW w:w="708" w:type="dxa"/>
            <w:shd w:val="clear" w:color="auto" w:fill="60497A"/>
            <w:vAlign w:val="center"/>
            <w:hideMark/>
          </w:tcPr>
          <w:p w14:paraId="5A0D18AF" w14:textId="77777777" w:rsidR="008400CF" w:rsidRPr="003D14A7" w:rsidRDefault="008400CF" w:rsidP="008400CF">
            <w:pPr>
              <w:jc w:val="center"/>
              <w:rPr>
                <w:rFonts w:ascii="Arial Narrow" w:hAnsi="Arial Narrow"/>
                <w:b/>
                <w:color w:val="FFFFFF"/>
                <w:sz w:val="20"/>
              </w:rPr>
            </w:pPr>
            <w:r w:rsidRPr="003D14A7">
              <w:rPr>
                <w:rFonts w:ascii="Arial Narrow" w:hAnsi="Arial Narrow"/>
                <w:b/>
                <w:color w:val="FFFFFF"/>
                <w:sz w:val="20"/>
              </w:rPr>
              <w:t>netýka sa</w:t>
            </w:r>
          </w:p>
        </w:tc>
        <w:tc>
          <w:tcPr>
            <w:tcW w:w="1776" w:type="dxa"/>
            <w:shd w:val="clear" w:color="auto" w:fill="60497A"/>
            <w:vAlign w:val="center"/>
            <w:hideMark/>
          </w:tcPr>
          <w:p w14:paraId="4378D754" w14:textId="3201E998" w:rsidR="008400CF" w:rsidRPr="00F426CF" w:rsidRDefault="008400CF" w:rsidP="00C64006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Poznámka</w:t>
            </w:r>
            <w:r w:rsidR="006D7D48" w:rsidRP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fldChar w:fldCharType="begin"/>
            </w:r>
            <w:r w:rsidR="006D7D48" w:rsidRP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instrText xml:space="preserve"> NOTEREF _Ref65827975 \h </w:instrText>
            </w:r>
            <w:r w:rsid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instrText xml:space="preserve"> \* MERGEFORMAT </w:instrText>
            </w:r>
            <w:r w:rsidR="006D7D48" w:rsidRP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</w:r>
            <w:r w:rsidR="006D7D48" w:rsidRP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fldChar w:fldCharType="separate"/>
            </w:r>
            <w:r w:rsidR="005F1B2F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t>7</w:t>
            </w:r>
            <w:r w:rsidR="006D7D48" w:rsidRP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fldChar w:fldCharType="end"/>
            </w:r>
          </w:p>
        </w:tc>
      </w:tr>
      <w:tr w:rsidR="00616A9B" w:rsidRPr="00F426CF" w14:paraId="667745D5" w14:textId="77777777" w:rsidTr="003D14A7">
        <w:trPr>
          <w:gridAfter w:val="1"/>
          <w:wAfter w:w="8" w:type="dxa"/>
          <w:trHeight w:val="510"/>
        </w:trPr>
        <w:tc>
          <w:tcPr>
            <w:tcW w:w="1050" w:type="dxa"/>
            <w:vAlign w:val="center"/>
            <w:hideMark/>
          </w:tcPr>
          <w:p w14:paraId="161B41B9" w14:textId="77777777" w:rsidR="00616A9B" w:rsidRPr="00F426CF" w:rsidRDefault="00616A9B" w:rsidP="008400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25.1</w:t>
            </w:r>
          </w:p>
        </w:tc>
        <w:tc>
          <w:tcPr>
            <w:tcW w:w="4111" w:type="dxa"/>
            <w:gridSpan w:val="3"/>
            <w:vAlign w:val="center"/>
            <w:hideMark/>
          </w:tcPr>
          <w:p w14:paraId="3337D4E9" w14:textId="7E6EDFA6" w:rsidR="00616A9B" w:rsidRPr="00F426CF" w:rsidRDefault="00616A9B" w:rsidP="002243C7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Došlo počas platnosti a účinnosti </w:t>
            </w:r>
            <w:r>
              <w:rPr>
                <w:color w:val="000000"/>
                <w:sz w:val="20"/>
                <w:szCs w:val="20"/>
              </w:rPr>
              <w:t>Zmluv</w:t>
            </w:r>
            <w:r w:rsidRPr="00F426CF">
              <w:rPr>
                <w:color w:val="000000"/>
                <w:sz w:val="20"/>
                <w:szCs w:val="20"/>
              </w:rPr>
              <w:t xml:space="preserve">y </w:t>
            </w:r>
            <w:r>
              <w:rPr>
                <w:color w:val="000000"/>
                <w:sz w:val="20"/>
                <w:szCs w:val="20"/>
              </w:rPr>
              <w:t xml:space="preserve">o NFP </w:t>
            </w:r>
            <w:r w:rsidRPr="00F426CF">
              <w:rPr>
                <w:color w:val="000000"/>
                <w:sz w:val="20"/>
                <w:szCs w:val="20"/>
              </w:rPr>
              <w:t>k prevedeniu majetku nadobudnutého z NFP na tretiu osobu,  k jeho zaťaženiu akýmkoľvek právom tretej osoby alebo jeho prenajatiu tretej osobe?</w:t>
            </w:r>
          </w:p>
        </w:tc>
        <w:tc>
          <w:tcPr>
            <w:tcW w:w="567" w:type="dxa"/>
            <w:vAlign w:val="center"/>
            <w:hideMark/>
          </w:tcPr>
          <w:p w14:paraId="7FEFC9E7" w14:textId="77777777" w:rsidR="00616A9B" w:rsidRPr="00F426CF" w:rsidRDefault="00616A9B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2D21AC43" w14:textId="77777777" w:rsidR="00616A9B" w:rsidRPr="00F426CF" w:rsidRDefault="00616A9B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center"/>
            <w:hideMark/>
          </w:tcPr>
          <w:p w14:paraId="7FDA5E3A" w14:textId="77777777" w:rsidR="00616A9B" w:rsidRPr="00F426CF" w:rsidRDefault="00616A9B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76" w:type="dxa"/>
            <w:vAlign w:val="center"/>
            <w:hideMark/>
          </w:tcPr>
          <w:p w14:paraId="775DD9BE" w14:textId="77777777" w:rsidR="00616A9B" w:rsidRPr="00F426CF" w:rsidRDefault="00616A9B" w:rsidP="008400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616A9B" w:rsidRPr="00F426CF" w14:paraId="1E1696EF" w14:textId="77777777" w:rsidTr="003D14A7">
        <w:trPr>
          <w:gridAfter w:val="1"/>
          <w:wAfter w:w="8" w:type="dxa"/>
          <w:trHeight w:val="765"/>
        </w:trPr>
        <w:tc>
          <w:tcPr>
            <w:tcW w:w="1050" w:type="dxa"/>
            <w:vAlign w:val="center"/>
            <w:hideMark/>
          </w:tcPr>
          <w:p w14:paraId="7715D42B" w14:textId="77777777" w:rsidR="00616A9B" w:rsidRPr="00F426CF" w:rsidRDefault="00616A9B" w:rsidP="008400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25.2</w:t>
            </w:r>
          </w:p>
        </w:tc>
        <w:tc>
          <w:tcPr>
            <w:tcW w:w="4111" w:type="dxa"/>
            <w:gridSpan w:val="3"/>
            <w:vAlign w:val="center"/>
            <w:hideMark/>
          </w:tcPr>
          <w:p w14:paraId="1EBC5688" w14:textId="77777777" w:rsidR="00616A9B" w:rsidRPr="00F426CF" w:rsidRDefault="00616A9B" w:rsidP="002243C7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Bol zo strany RO vopred udelený súhlas na  prevedenie majetku nadobudnutého z NFP na tretiu osobu,  na jeho  zaťaženie akýmkoľvek právom tretej osoby alebo na jeho prenajatie tretej osobe?</w:t>
            </w:r>
          </w:p>
        </w:tc>
        <w:tc>
          <w:tcPr>
            <w:tcW w:w="567" w:type="dxa"/>
            <w:vAlign w:val="center"/>
            <w:hideMark/>
          </w:tcPr>
          <w:p w14:paraId="3A5065EA" w14:textId="77777777" w:rsidR="00616A9B" w:rsidRPr="00F426CF" w:rsidRDefault="00616A9B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396298ED" w14:textId="77777777" w:rsidR="00616A9B" w:rsidRPr="00F426CF" w:rsidRDefault="00616A9B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center"/>
            <w:hideMark/>
          </w:tcPr>
          <w:p w14:paraId="16918A8D" w14:textId="77777777" w:rsidR="00616A9B" w:rsidRPr="00F426CF" w:rsidRDefault="00616A9B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76" w:type="dxa"/>
            <w:vAlign w:val="center"/>
            <w:hideMark/>
          </w:tcPr>
          <w:p w14:paraId="687CFD84" w14:textId="77777777" w:rsidR="00616A9B" w:rsidRPr="00F426CF" w:rsidRDefault="00616A9B" w:rsidP="008400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616A9B" w:rsidRPr="00F426CF" w14:paraId="2F09A2AD" w14:textId="77777777" w:rsidTr="003D14A7">
        <w:trPr>
          <w:gridAfter w:val="1"/>
          <w:wAfter w:w="8" w:type="dxa"/>
          <w:trHeight w:val="440"/>
        </w:trPr>
        <w:tc>
          <w:tcPr>
            <w:tcW w:w="1050" w:type="dxa"/>
            <w:vAlign w:val="center"/>
            <w:hideMark/>
          </w:tcPr>
          <w:p w14:paraId="25A8B2DE" w14:textId="77777777" w:rsidR="00616A9B" w:rsidRPr="00F426CF" w:rsidRDefault="00616A9B" w:rsidP="008400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25.3</w:t>
            </w:r>
          </w:p>
        </w:tc>
        <w:tc>
          <w:tcPr>
            <w:tcW w:w="4111" w:type="dxa"/>
            <w:gridSpan w:val="3"/>
            <w:vAlign w:val="center"/>
            <w:hideMark/>
          </w:tcPr>
          <w:p w14:paraId="6703678C" w14:textId="77777777" w:rsidR="00616A9B" w:rsidRPr="00F426CF" w:rsidRDefault="00616A9B" w:rsidP="002243C7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Došlo prevedením majetku nadobudnutého z NFP na tretiu osobu, jeho zaťažením akýmkoľvek právom tretej osoby alebo jeho prenajatím k  porušeniu legislatívy v oblasti štátnej pomoci, poskytnutiu neoprávnenej výhody tretím subjektom a narušeniu hospodárskej súťaže (v zmysle článku č. 107 Zmluvy o fungovaní EÚ)?</w:t>
            </w:r>
          </w:p>
        </w:tc>
        <w:tc>
          <w:tcPr>
            <w:tcW w:w="567" w:type="dxa"/>
            <w:vAlign w:val="center"/>
            <w:hideMark/>
          </w:tcPr>
          <w:p w14:paraId="08A84A6B" w14:textId="77777777" w:rsidR="00616A9B" w:rsidRPr="00F426CF" w:rsidRDefault="00616A9B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3B3B9535" w14:textId="77777777" w:rsidR="00616A9B" w:rsidRPr="00F426CF" w:rsidRDefault="00616A9B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center"/>
            <w:hideMark/>
          </w:tcPr>
          <w:p w14:paraId="77D7DDC7" w14:textId="77777777" w:rsidR="00616A9B" w:rsidRPr="00F426CF" w:rsidRDefault="00616A9B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76" w:type="dxa"/>
            <w:vAlign w:val="center"/>
            <w:hideMark/>
          </w:tcPr>
          <w:p w14:paraId="2F641F18" w14:textId="77777777" w:rsidR="00616A9B" w:rsidRPr="00F426CF" w:rsidRDefault="00616A9B" w:rsidP="008400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616A9B" w:rsidRPr="00F426CF" w14:paraId="6E1B648D" w14:textId="77777777" w:rsidTr="003D14A7">
        <w:trPr>
          <w:gridAfter w:val="1"/>
          <w:wAfter w:w="8" w:type="dxa"/>
          <w:trHeight w:val="765"/>
        </w:trPr>
        <w:tc>
          <w:tcPr>
            <w:tcW w:w="1050" w:type="dxa"/>
            <w:vAlign w:val="center"/>
            <w:hideMark/>
          </w:tcPr>
          <w:p w14:paraId="00893D65" w14:textId="77777777" w:rsidR="00616A9B" w:rsidRPr="00F426CF" w:rsidRDefault="00616A9B" w:rsidP="008400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25.4</w:t>
            </w:r>
          </w:p>
        </w:tc>
        <w:tc>
          <w:tcPr>
            <w:tcW w:w="4111" w:type="dxa"/>
            <w:gridSpan w:val="3"/>
            <w:vAlign w:val="center"/>
            <w:hideMark/>
          </w:tcPr>
          <w:p w14:paraId="22DF70B5" w14:textId="7290C5E3" w:rsidR="00616A9B" w:rsidRPr="00F426CF" w:rsidRDefault="00503754" w:rsidP="00503754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V </w:t>
            </w:r>
            <w:r w:rsidR="00616A9B" w:rsidRPr="00F426CF">
              <w:rPr>
                <w:color w:val="000000"/>
                <w:sz w:val="20"/>
                <w:szCs w:val="20"/>
              </w:rPr>
              <w:t>prípade, že Prijímateľ rozhodne dať majetok nadobudnutý z NFP do prevádzkovania tretiemu subjektu (napr. podľa § 269 ods. 2 zák. č. 513/1991 Zb. Obchodného zákonníka) postupoval prijímateľ pri výbere tohto subjektu v súlade so zákonom o verejnom obstarávaní?</w:t>
            </w:r>
          </w:p>
        </w:tc>
        <w:tc>
          <w:tcPr>
            <w:tcW w:w="567" w:type="dxa"/>
            <w:vAlign w:val="center"/>
            <w:hideMark/>
          </w:tcPr>
          <w:p w14:paraId="70F38C4B" w14:textId="77777777" w:rsidR="00616A9B" w:rsidRPr="00F426CF" w:rsidRDefault="00616A9B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4A5A1075" w14:textId="77777777" w:rsidR="00616A9B" w:rsidRPr="00F426CF" w:rsidRDefault="00616A9B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center"/>
            <w:hideMark/>
          </w:tcPr>
          <w:p w14:paraId="7C36320A" w14:textId="77777777" w:rsidR="00616A9B" w:rsidRPr="00F426CF" w:rsidRDefault="00616A9B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76" w:type="dxa"/>
            <w:vAlign w:val="center"/>
            <w:hideMark/>
          </w:tcPr>
          <w:p w14:paraId="462AAC28" w14:textId="77777777" w:rsidR="00616A9B" w:rsidRPr="00F426CF" w:rsidRDefault="00616A9B" w:rsidP="008400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616A9B" w:rsidRPr="00F426CF" w14:paraId="1DBDD77B" w14:textId="77777777" w:rsidTr="003D14A7">
        <w:trPr>
          <w:gridAfter w:val="1"/>
          <w:wAfter w:w="8" w:type="dxa"/>
          <w:trHeight w:val="1020"/>
        </w:trPr>
        <w:tc>
          <w:tcPr>
            <w:tcW w:w="1050" w:type="dxa"/>
            <w:vAlign w:val="center"/>
            <w:hideMark/>
          </w:tcPr>
          <w:p w14:paraId="36605FBB" w14:textId="77777777" w:rsidR="00616A9B" w:rsidRPr="00F426CF" w:rsidRDefault="00616A9B" w:rsidP="008400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25.5</w:t>
            </w:r>
          </w:p>
        </w:tc>
        <w:tc>
          <w:tcPr>
            <w:tcW w:w="4111" w:type="dxa"/>
            <w:gridSpan w:val="3"/>
            <w:vAlign w:val="center"/>
            <w:hideMark/>
          </w:tcPr>
          <w:p w14:paraId="4FDE46FF" w14:textId="77777777" w:rsidR="00616A9B" w:rsidRPr="00F426CF" w:rsidRDefault="00616A9B" w:rsidP="002243C7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V prípade, že je tretí subjekt neziskovým subjektom zriadeným prijímateľom a prijímateľ pri výbere tohto subjektu nemusel postupovať v zmysle zákona o verejnom obstarávaní, preukázal prijímateľ dostatočne túto skutočnosť (napr. zriaďovacou listinou, návrhom zmluvy na prevádzkovanie majetku a inými)?</w:t>
            </w:r>
          </w:p>
        </w:tc>
        <w:tc>
          <w:tcPr>
            <w:tcW w:w="567" w:type="dxa"/>
            <w:vAlign w:val="center"/>
            <w:hideMark/>
          </w:tcPr>
          <w:p w14:paraId="1D5684FF" w14:textId="77777777" w:rsidR="00616A9B" w:rsidRPr="00F426CF" w:rsidRDefault="00616A9B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1B38F4BE" w14:textId="77777777" w:rsidR="00616A9B" w:rsidRPr="00F426CF" w:rsidRDefault="00616A9B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center"/>
            <w:hideMark/>
          </w:tcPr>
          <w:p w14:paraId="7311E926" w14:textId="77777777" w:rsidR="00616A9B" w:rsidRPr="00F426CF" w:rsidRDefault="00616A9B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76" w:type="dxa"/>
            <w:noWrap/>
            <w:vAlign w:val="center"/>
            <w:hideMark/>
          </w:tcPr>
          <w:p w14:paraId="112A45A0" w14:textId="77777777" w:rsidR="00616A9B" w:rsidRPr="00F426CF" w:rsidRDefault="00616A9B" w:rsidP="008400CF">
            <w:pPr>
              <w:rPr>
                <w:color w:val="000000"/>
                <w:sz w:val="22"/>
                <w:szCs w:val="22"/>
              </w:rPr>
            </w:pPr>
            <w:r w:rsidRPr="00F426C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616A9B" w:rsidRPr="00F426CF" w14:paraId="27A69883" w14:textId="77777777" w:rsidTr="003D14A7">
        <w:trPr>
          <w:gridAfter w:val="1"/>
          <w:wAfter w:w="8" w:type="dxa"/>
          <w:trHeight w:val="510"/>
        </w:trPr>
        <w:tc>
          <w:tcPr>
            <w:tcW w:w="1050" w:type="dxa"/>
            <w:vAlign w:val="center"/>
            <w:hideMark/>
          </w:tcPr>
          <w:p w14:paraId="698C970D" w14:textId="77777777" w:rsidR="00616A9B" w:rsidRPr="00F426CF" w:rsidRDefault="00616A9B" w:rsidP="008400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25.6</w:t>
            </w:r>
          </w:p>
        </w:tc>
        <w:tc>
          <w:tcPr>
            <w:tcW w:w="4111" w:type="dxa"/>
            <w:gridSpan w:val="3"/>
            <w:vAlign w:val="center"/>
            <w:hideMark/>
          </w:tcPr>
          <w:p w14:paraId="7FBE397C" w14:textId="77777777" w:rsidR="00616A9B" w:rsidRPr="00F426CF" w:rsidRDefault="00616A9B" w:rsidP="002243C7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Je majetok nadobudnutý z NFP v účtovnej evidencii prijímateľa a to do doby stanovenej v článku 71 všeobecného nariadenia?</w:t>
            </w:r>
          </w:p>
        </w:tc>
        <w:tc>
          <w:tcPr>
            <w:tcW w:w="567" w:type="dxa"/>
            <w:vAlign w:val="center"/>
            <w:hideMark/>
          </w:tcPr>
          <w:p w14:paraId="3FB047ED" w14:textId="77777777" w:rsidR="00616A9B" w:rsidRPr="00F426CF" w:rsidRDefault="00616A9B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68C42EEE" w14:textId="77777777" w:rsidR="00616A9B" w:rsidRPr="00F426CF" w:rsidRDefault="00616A9B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center"/>
            <w:hideMark/>
          </w:tcPr>
          <w:p w14:paraId="49494683" w14:textId="77777777" w:rsidR="00616A9B" w:rsidRPr="00F426CF" w:rsidRDefault="00616A9B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76" w:type="dxa"/>
            <w:noWrap/>
            <w:vAlign w:val="center"/>
            <w:hideMark/>
          </w:tcPr>
          <w:p w14:paraId="1B22F891" w14:textId="77777777" w:rsidR="00616A9B" w:rsidRPr="00F426CF" w:rsidRDefault="00616A9B" w:rsidP="008400CF">
            <w:pPr>
              <w:rPr>
                <w:color w:val="000000"/>
                <w:sz w:val="22"/>
                <w:szCs w:val="22"/>
              </w:rPr>
            </w:pPr>
            <w:r w:rsidRPr="00F426C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400CF" w:rsidRPr="00F426CF" w14:paraId="4C1B03B5" w14:textId="77777777" w:rsidTr="003D14A7">
        <w:trPr>
          <w:gridAfter w:val="1"/>
          <w:wAfter w:w="8" w:type="dxa"/>
          <w:trHeight w:val="300"/>
        </w:trPr>
        <w:tc>
          <w:tcPr>
            <w:tcW w:w="8779" w:type="dxa"/>
            <w:gridSpan w:val="8"/>
            <w:shd w:val="clear" w:color="auto" w:fill="60497A"/>
            <w:vAlign w:val="center"/>
            <w:hideMark/>
          </w:tcPr>
          <w:p w14:paraId="3D359828" w14:textId="77777777" w:rsidR="008400CF" w:rsidRPr="00F426CF" w:rsidRDefault="008400CF" w:rsidP="008400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26 - Publicita projektu</w:t>
            </w:r>
          </w:p>
        </w:tc>
      </w:tr>
      <w:tr w:rsidR="00795E2B" w:rsidRPr="00F426CF" w14:paraId="4B5CAE32" w14:textId="77777777" w:rsidTr="00795E2B">
        <w:trPr>
          <w:gridAfter w:val="1"/>
          <w:wAfter w:w="8" w:type="dxa"/>
          <w:trHeight w:val="330"/>
        </w:trPr>
        <w:tc>
          <w:tcPr>
            <w:tcW w:w="1050" w:type="dxa"/>
            <w:shd w:val="clear" w:color="auto" w:fill="60497A"/>
            <w:vAlign w:val="center"/>
            <w:hideMark/>
          </w:tcPr>
          <w:p w14:paraId="436A140A" w14:textId="77777777" w:rsidR="008400CF" w:rsidRPr="003D14A7" w:rsidRDefault="008400CF" w:rsidP="008400CF">
            <w:pPr>
              <w:jc w:val="center"/>
              <w:rPr>
                <w:b/>
                <w:color w:val="FFFFFF"/>
                <w:sz w:val="20"/>
              </w:rPr>
            </w:pPr>
            <w:r w:rsidRPr="003D14A7">
              <w:rPr>
                <w:b/>
                <w:color w:val="FFFFFF"/>
                <w:sz w:val="20"/>
              </w:rPr>
              <w:lastRenderedPageBreak/>
              <w:t>P. č.</w:t>
            </w:r>
          </w:p>
        </w:tc>
        <w:tc>
          <w:tcPr>
            <w:tcW w:w="4111" w:type="dxa"/>
            <w:gridSpan w:val="3"/>
            <w:shd w:val="clear" w:color="auto" w:fill="60497A"/>
            <w:vAlign w:val="center"/>
            <w:hideMark/>
          </w:tcPr>
          <w:p w14:paraId="578FA2F1" w14:textId="77777777" w:rsidR="008400CF" w:rsidRPr="003D14A7" w:rsidRDefault="008400CF" w:rsidP="008400CF">
            <w:pPr>
              <w:rPr>
                <w:b/>
                <w:color w:val="FFFFFF"/>
                <w:sz w:val="20"/>
              </w:rPr>
            </w:pPr>
            <w:r w:rsidRPr="003D14A7">
              <w:rPr>
                <w:b/>
                <w:color w:val="FFFFFF"/>
                <w:sz w:val="20"/>
              </w:rPr>
              <w:t>Kontrolné otázky</w:t>
            </w:r>
          </w:p>
        </w:tc>
        <w:tc>
          <w:tcPr>
            <w:tcW w:w="567" w:type="dxa"/>
            <w:shd w:val="clear" w:color="auto" w:fill="60497A"/>
            <w:vAlign w:val="center"/>
            <w:hideMark/>
          </w:tcPr>
          <w:p w14:paraId="3C6AD330" w14:textId="77777777" w:rsidR="008400CF" w:rsidRPr="003D14A7" w:rsidRDefault="008400CF" w:rsidP="008400CF">
            <w:pPr>
              <w:jc w:val="center"/>
              <w:rPr>
                <w:rFonts w:ascii="Arial Narrow" w:hAnsi="Arial Narrow"/>
                <w:b/>
                <w:color w:val="FFFFFF"/>
                <w:sz w:val="20"/>
              </w:rPr>
            </w:pPr>
            <w:r w:rsidRPr="003D14A7">
              <w:rPr>
                <w:rFonts w:ascii="Arial Narrow" w:hAnsi="Arial Narrow"/>
                <w:b/>
                <w:color w:val="FFFFFF"/>
                <w:sz w:val="20"/>
              </w:rPr>
              <w:t>áno</w:t>
            </w:r>
          </w:p>
        </w:tc>
        <w:tc>
          <w:tcPr>
            <w:tcW w:w="567" w:type="dxa"/>
            <w:shd w:val="clear" w:color="auto" w:fill="60497A"/>
            <w:vAlign w:val="center"/>
            <w:hideMark/>
          </w:tcPr>
          <w:p w14:paraId="6934B7E5" w14:textId="77777777" w:rsidR="008400CF" w:rsidRPr="003D14A7" w:rsidRDefault="008400CF" w:rsidP="008400CF">
            <w:pPr>
              <w:jc w:val="center"/>
              <w:rPr>
                <w:rFonts w:ascii="Arial Narrow" w:hAnsi="Arial Narrow"/>
                <w:b/>
                <w:color w:val="FFFFFF"/>
                <w:sz w:val="20"/>
              </w:rPr>
            </w:pPr>
            <w:r w:rsidRPr="003D14A7">
              <w:rPr>
                <w:rFonts w:ascii="Arial Narrow" w:hAnsi="Arial Narrow"/>
                <w:b/>
                <w:color w:val="FFFFFF"/>
                <w:sz w:val="20"/>
              </w:rPr>
              <w:t>nie</w:t>
            </w:r>
          </w:p>
        </w:tc>
        <w:tc>
          <w:tcPr>
            <w:tcW w:w="708" w:type="dxa"/>
            <w:shd w:val="clear" w:color="auto" w:fill="60497A"/>
            <w:vAlign w:val="center"/>
            <w:hideMark/>
          </w:tcPr>
          <w:p w14:paraId="267FB5C4" w14:textId="77777777" w:rsidR="008400CF" w:rsidRPr="003D14A7" w:rsidRDefault="008400CF" w:rsidP="008400CF">
            <w:pPr>
              <w:jc w:val="center"/>
              <w:rPr>
                <w:rFonts w:ascii="Arial Narrow" w:hAnsi="Arial Narrow"/>
                <w:b/>
                <w:color w:val="FFFFFF"/>
                <w:sz w:val="20"/>
              </w:rPr>
            </w:pPr>
            <w:r w:rsidRPr="003D14A7">
              <w:rPr>
                <w:rFonts w:ascii="Arial Narrow" w:hAnsi="Arial Narrow"/>
                <w:b/>
                <w:color w:val="FFFFFF"/>
                <w:sz w:val="20"/>
              </w:rPr>
              <w:t>netýka sa</w:t>
            </w:r>
          </w:p>
        </w:tc>
        <w:tc>
          <w:tcPr>
            <w:tcW w:w="1776" w:type="dxa"/>
            <w:shd w:val="clear" w:color="auto" w:fill="60497A"/>
            <w:vAlign w:val="center"/>
            <w:hideMark/>
          </w:tcPr>
          <w:p w14:paraId="0C6CF76C" w14:textId="02D881BD" w:rsidR="008400CF" w:rsidRPr="00F426CF" w:rsidRDefault="008400CF" w:rsidP="00C64006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Poznámka</w:t>
            </w:r>
            <w:r w:rsidR="006D7D48" w:rsidRP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fldChar w:fldCharType="begin"/>
            </w:r>
            <w:r w:rsidR="006D7D48" w:rsidRP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instrText xml:space="preserve"> NOTEREF _Ref65827975 \h </w:instrText>
            </w:r>
            <w:r w:rsid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instrText xml:space="preserve"> \* MERGEFORMAT </w:instrText>
            </w:r>
            <w:r w:rsidR="006D7D48" w:rsidRP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</w:r>
            <w:r w:rsidR="006D7D48" w:rsidRP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fldChar w:fldCharType="separate"/>
            </w:r>
            <w:r w:rsidR="005F1B2F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t>7</w:t>
            </w:r>
            <w:r w:rsidR="006D7D48" w:rsidRP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fldChar w:fldCharType="end"/>
            </w:r>
          </w:p>
        </w:tc>
      </w:tr>
      <w:tr w:rsidR="00616A9B" w:rsidRPr="00F426CF" w14:paraId="1FACE26C" w14:textId="77777777" w:rsidTr="003D14A7">
        <w:trPr>
          <w:gridAfter w:val="1"/>
          <w:wAfter w:w="8" w:type="dxa"/>
          <w:trHeight w:val="315"/>
        </w:trPr>
        <w:tc>
          <w:tcPr>
            <w:tcW w:w="1050" w:type="dxa"/>
            <w:vAlign w:val="center"/>
            <w:hideMark/>
          </w:tcPr>
          <w:p w14:paraId="3550D48A" w14:textId="77777777" w:rsidR="00616A9B" w:rsidRPr="00F426CF" w:rsidRDefault="00616A9B" w:rsidP="008400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26.1</w:t>
            </w:r>
          </w:p>
        </w:tc>
        <w:tc>
          <w:tcPr>
            <w:tcW w:w="4111" w:type="dxa"/>
            <w:gridSpan w:val="3"/>
            <w:vAlign w:val="center"/>
            <w:hideMark/>
          </w:tcPr>
          <w:p w14:paraId="5F48BEB7" w14:textId="7E86EE25" w:rsidR="00616A9B" w:rsidRPr="00F426CF" w:rsidRDefault="00616A9B" w:rsidP="002243C7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Je informovanie a komunikácia projektu v súlade so Zmluvou o NFP?</w:t>
            </w:r>
          </w:p>
        </w:tc>
        <w:tc>
          <w:tcPr>
            <w:tcW w:w="567" w:type="dxa"/>
            <w:vAlign w:val="center"/>
            <w:hideMark/>
          </w:tcPr>
          <w:p w14:paraId="04C96CC4" w14:textId="77777777" w:rsidR="00616A9B" w:rsidRPr="00F426CF" w:rsidRDefault="00616A9B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3E5E5F77" w14:textId="77777777" w:rsidR="00616A9B" w:rsidRPr="00F426CF" w:rsidRDefault="00616A9B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center"/>
            <w:hideMark/>
          </w:tcPr>
          <w:p w14:paraId="45811DEA" w14:textId="77777777" w:rsidR="00616A9B" w:rsidRPr="00F426CF" w:rsidRDefault="00616A9B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76" w:type="dxa"/>
            <w:vAlign w:val="center"/>
            <w:hideMark/>
          </w:tcPr>
          <w:p w14:paraId="05657101" w14:textId="77777777" w:rsidR="00616A9B" w:rsidRPr="00F426CF" w:rsidRDefault="00616A9B" w:rsidP="008400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616A9B" w:rsidRPr="00F426CF" w14:paraId="335DDAD3" w14:textId="77777777" w:rsidTr="003D14A7">
        <w:trPr>
          <w:gridAfter w:val="1"/>
          <w:wAfter w:w="8" w:type="dxa"/>
          <w:trHeight w:val="315"/>
        </w:trPr>
        <w:tc>
          <w:tcPr>
            <w:tcW w:w="1050" w:type="dxa"/>
            <w:vAlign w:val="center"/>
            <w:hideMark/>
          </w:tcPr>
          <w:p w14:paraId="0F75A1D4" w14:textId="77777777" w:rsidR="00616A9B" w:rsidRPr="00F426CF" w:rsidRDefault="00616A9B" w:rsidP="008400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26</w:t>
            </w:r>
            <w:r>
              <w:rPr>
                <w:color w:val="000000"/>
                <w:sz w:val="20"/>
                <w:szCs w:val="20"/>
              </w:rPr>
              <w:t>.2</w:t>
            </w:r>
          </w:p>
        </w:tc>
        <w:tc>
          <w:tcPr>
            <w:tcW w:w="4111" w:type="dxa"/>
            <w:gridSpan w:val="3"/>
            <w:vAlign w:val="center"/>
            <w:hideMark/>
          </w:tcPr>
          <w:p w14:paraId="68024DB3" w14:textId="32DEE4C4" w:rsidR="00616A9B" w:rsidRPr="00F426CF" w:rsidRDefault="00616A9B" w:rsidP="002243C7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Je informovanie a komunikácia projektu v súlade s usmerneniami RO?</w:t>
            </w:r>
          </w:p>
        </w:tc>
        <w:tc>
          <w:tcPr>
            <w:tcW w:w="567" w:type="dxa"/>
            <w:vAlign w:val="center"/>
            <w:hideMark/>
          </w:tcPr>
          <w:p w14:paraId="3B6BB23B" w14:textId="77777777" w:rsidR="00616A9B" w:rsidRPr="00F426CF" w:rsidRDefault="00616A9B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2DA151FC" w14:textId="77777777" w:rsidR="00616A9B" w:rsidRPr="00F426CF" w:rsidRDefault="00616A9B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center"/>
            <w:hideMark/>
          </w:tcPr>
          <w:p w14:paraId="20D2EE24" w14:textId="77777777" w:rsidR="00616A9B" w:rsidRPr="00F426CF" w:rsidRDefault="00616A9B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76" w:type="dxa"/>
            <w:vAlign w:val="center"/>
            <w:hideMark/>
          </w:tcPr>
          <w:p w14:paraId="57069A64" w14:textId="77777777" w:rsidR="00616A9B" w:rsidRPr="00F426CF" w:rsidRDefault="00616A9B" w:rsidP="008400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8400CF" w:rsidRPr="00F426CF" w14:paraId="58D07469" w14:textId="77777777" w:rsidTr="003D14A7">
        <w:trPr>
          <w:gridAfter w:val="1"/>
          <w:wAfter w:w="8" w:type="dxa"/>
          <w:trHeight w:val="300"/>
        </w:trPr>
        <w:tc>
          <w:tcPr>
            <w:tcW w:w="8779" w:type="dxa"/>
            <w:gridSpan w:val="8"/>
            <w:shd w:val="clear" w:color="auto" w:fill="60497A"/>
            <w:vAlign w:val="center"/>
            <w:hideMark/>
          </w:tcPr>
          <w:p w14:paraId="32A0AB18" w14:textId="77777777" w:rsidR="008400CF" w:rsidRPr="00F426CF" w:rsidRDefault="008400CF" w:rsidP="008400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 xml:space="preserve">27 - Kontrola dokumentácie </w:t>
            </w:r>
            <w:r>
              <w:rPr>
                <w:b/>
                <w:bCs/>
                <w:color w:val="FFFFFF"/>
                <w:sz w:val="22"/>
                <w:szCs w:val="22"/>
              </w:rPr>
              <w:t>VO v rámci finančnej kontroly na mieste</w:t>
            </w:r>
            <w:r>
              <w:rPr>
                <w:rStyle w:val="Odkaznapoznmkupodiarou"/>
                <w:b/>
                <w:bCs/>
                <w:color w:val="FFFFFF"/>
                <w:sz w:val="22"/>
                <w:szCs w:val="22"/>
              </w:rPr>
              <w:footnoteReference w:id="17"/>
            </w:r>
          </w:p>
        </w:tc>
      </w:tr>
      <w:tr w:rsidR="00795E2B" w:rsidRPr="00F426CF" w14:paraId="1FA57C0D" w14:textId="77777777" w:rsidTr="00795E2B">
        <w:trPr>
          <w:gridAfter w:val="1"/>
          <w:wAfter w:w="8" w:type="dxa"/>
          <w:trHeight w:val="330"/>
        </w:trPr>
        <w:tc>
          <w:tcPr>
            <w:tcW w:w="1050" w:type="dxa"/>
            <w:shd w:val="clear" w:color="auto" w:fill="60497A"/>
            <w:vAlign w:val="center"/>
            <w:hideMark/>
          </w:tcPr>
          <w:p w14:paraId="500EBEEE" w14:textId="77777777" w:rsidR="008400CF" w:rsidRPr="003D14A7" w:rsidRDefault="008400CF" w:rsidP="008400CF">
            <w:pPr>
              <w:jc w:val="center"/>
              <w:rPr>
                <w:b/>
                <w:color w:val="FFFFFF"/>
                <w:sz w:val="20"/>
              </w:rPr>
            </w:pPr>
            <w:r w:rsidRPr="003D14A7">
              <w:rPr>
                <w:b/>
                <w:color w:val="FFFFFF"/>
                <w:sz w:val="20"/>
              </w:rPr>
              <w:t>P. č.</w:t>
            </w:r>
          </w:p>
        </w:tc>
        <w:tc>
          <w:tcPr>
            <w:tcW w:w="4111" w:type="dxa"/>
            <w:gridSpan w:val="3"/>
            <w:shd w:val="clear" w:color="auto" w:fill="60497A"/>
            <w:vAlign w:val="center"/>
            <w:hideMark/>
          </w:tcPr>
          <w:p w14:paraId="60BF81AE" w14:textId="77777777" w:rsidR="008400CF" w:rsidRPr="003D14A7" w:rsidRDefault="008400CF" w:rsidP="008400CF">
            <w:pPr>
              <w:rPr>
                <w:b/>
                <w:color w:val="FFFFFF"/>
                <w:sz w:val="20"/>
              </w:rPr>
            </w:pPr>
            <w:r w:rsidRPr="003D14A7">
              <w:rPr>
                <w:b/>
                <w:color w:val="FFFFFF"/>
                <w:sz w:val="20"/>
              </w:rPr>
              <w:t>Kontrolné otázky</w:t>
            </w:r>
          </w:p>
        </w:tc>
        <w:tc>
          <w:tcPr>
            <w:tcW w:w="567" w:type="dxa"/>
            <w:shd w:val="clear" w:color="auto" w:fill="60497A"/>
            <w:vAlign w:val="center"/>
            <w:hideMark/>
          </w:tcPr>
          <w:p w14:paraId="2DDEEC85" w14:textId="77777777" w:rsidR="008400CF" w:rsidRPr="003D14A7" w:rsidRDefault="008400CF" w:rsidP="008400CF">
            <w:pPr>
              <w:jc w:val="center"/>
              <w:rPr>
                <w:rFonts w:ascii="Arial Narrow" w:hAnsi="Arial Narrow"/>
                <w:b/>
                <w:color w:val="FFFFFF"/>
                <w:sz w:val="20"/>
              </w:rPr>
            </w:pPr>
            <w:r w:rsidRPr="003D14A7">
              <w:rPr>
                <w:rFonts w:ascii="Arial Narrow" w:hAnsi="Arial Narrow"/>
                <w:b/>
                <w:color w:val="FFFFFF"/>
                <w:sz w:val="20"/>
              </w:rPr>
              <w:t>áno</w:t>
            </w:r>
          </w:p>
        </w:tc>
        <w:tc>
          <w:tcPr>
            <w:tcW w:w="567" w:type="dxa"/>
            <w:shd w:val="clear" w:color="auto" w:fill="60497A"/>
            <w:vAlign w:val="center"/>
            <w:hideMark/>
          </w:tcPr>
          <w:p w14:paraId="5C246AE7" w14:textId="77777777" w:rsidR="008400CF" w:rsidRPr="003D14A7" w:rsidRDefault="008400CF" w:rsidP="008400CF">
            <w:pPr>
              <w:jc w:val="center"/>
              <w:rPr>
                <w:rFonts w:ascii="Arial Narrow" w:hAnsi="Arial Narrow"/>
                <w:b/>
                <w:color w:val="FFFFFF"/>
                <w:sz w:val="20"/>
              </w:rPr>
            </w:pPr>
            <w:r w:rsidRPr="003D14A7">
              <w:rPr>
                <w:rFonts w:ascii="Arial Narrow" w:hAnsi="Arial Narrow"/>
                <w:b/>
                <w:color w:val="FFFFFF"/>
                <w:sz w:val="20"/>
              </w:rPr>
              <w:t>nie</w:t>
            </w:r>
          </w:p>
        </w:tc>
        <w:tc>
          <w:tcPr>
            <w:tcW w:w="708" w:type="dxa"/>
            <w:shd w:val="clear" w:color="auto" w:fill="60497A"/>
            <w:vAlign w:val="center"/>
            <w:hideMark/>
          </w:tcPr>
          <w:p w14:paraId="7C260FC8" w14:textId="77777777" w:rsidR="008400CF" w:rsidRPr="003D14A7" w:rsidRDefault="008400CF" w:rsidP="008400CF">
            <w:pPr>
              <w:jc w:val="center"/>
              <w:rPr>
                <w:rFonts w:ascii="Arial Narrow" w:hAnsi="Arial Narrow"/>
                <w:b/>
                <w:color w:val="FFFFFF"/>
                <w:sz w:val="20"/>
              </w:rPr>
            </w:pPr>
            <w:r w:rsidRPr="003D14A7">
              <w:rPr>
                <w:rFonts w:ascii="Arial Narrow" w:hAnsi="Arial Narrow"/>
                <w:b/>
                <w:color w:val="FFFFFF"/>
                <w:sz w:val="20"/>
              </w:rPr>
              <w:t>netýka sa</w:t>
            </w:r>
          </w:p>
        </w:tc>
        <w:tc>
          <w:tcPr>
            <w:tcW w:w="1776" w:type="dxa"/>
            <w:shd w:val="clear" w:color="auto" w:fill="60497A"/>
            <w:vAlign w:val="center"/>
            <w:hideMark/>
          </w:tcPr>
          <w:p w14:paraId="5B387320" w14:textId="304192AC" w:rsidR="008400CF" w:rsidRPr="00F426CF" w:rsidRDefault="008400CF" w:rsidP="00C64006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Poznámka</w:t>
            </w:r>
            <w:r w:rsidR="006D7D48" w:rsidRP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fldChar w:fldCharType="begin"/>
            </w:r>
            <w:r w:rsidR="006D7D48" w:rsidRP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instrText xml:space="preserve"> NOTEREF _Ref65827975 \h </w:instrText>
            </w:r>
            <w:r w:rsid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instrText xml:space="preserve"> \* MERGEFORMAT </w:instrText>
            </w:r>
            <w:r w:rsidR="006D7D48" w:rsidRP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</w:r>
            <w:r w:rsidR="006D7D48" w:rsidRP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fldChar w:fldCharType="separate"/>
            </w:r>
            <w:r w:rsidR="005F1B2F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t>7</w:t>
            </w:r>
            <w:r w:rsidR="006D7D48" w:rsidRP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fldChar w:fldCharType="end"/>
            </w:r>
          </w:p>
        </w:tc>
      </w:tr>
      <w:tr w:rsidR="00616A9B" w:rsidRPr="00F426CF" w14:paraId="46374C2C" w14:textId="77777777" w:rsidTr="003D14A7">
        <w:trPr>
          <w:gridAfter w:val="1"/>
          <w:wAfter w:w="8" w:type="dxa"/>
          <w:trHeight w:val="510"/>
        </w:trPr>
        <w:tc>
          <w:tcPr>
            <w:tcW w:w="1050" w:type="dxa"/>
            <w:vAlign w:val="center"/>
            <w:hideMark/>
          </w:tcPr>
          <w:p w14:paraId="473CEB44" w14:textId="047ECA85" w:rsidR="00616A9B" w:rsidRPr="003D14A7" w:rsidRDefault="00616A9B" w:rsidP="277050EB">
            <w:pPr>
              <w:jc w:val="center"/>
              <w:rPr>
                <w:color w:val="000000"/>
                <w:vertAlign w:val="superscript"/>
              </w:rPr>
            </w:pPr>
            <w:r w:rsidRPr="003D14A7">
              <w:rPr>
                <w:color w:val="000000" w:themeColor="text1"/>
                <w:sz w:val="20"/>
              </w:rPr>
              <w:t>27.1</w:t>
            </w:r>
            <w:ins w:id="91" w:author="Autor">
              <w:r w:rsidR="0010370D">
                <w:rPr>
                  <w:color w:val="000000" w:themeColor="text1"/>
                  <w:sz w:val="20"/>
                  <w:szCs w:val="20"/>
                </w:rPr>
                <w:t>*</w:t>
              </w:r>
            </w:ins>
          </w:p>
        </w:tc>
        <w:tc>
          <w:tcPr>
            <w:tcW w:w="4111" w:type="dxa"/>
            <w:gridSpan w:val="3"/>
            <w:vAlign w:val="center"/>
            <w:hideMark/>
          </w:tcPr>
          <w:p w14:paraId="1039B50E" w14:textId="77777777" w:rsidR="00616A9B" w:rsidRDefault="00616A9B" w:rsidP="002243C7">
            <w:pPr>
              <w:jc w:val="both"/>
              <w:rPr>
                <w:ins w:id="92" w:author="Autor"/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Bola overená pravdivosť čestného vyhlásenia prijímateľa o súlade predloženej dokumentácie na administratívnej</w:t>
            </w:r>
            <w:r>
              <w:rPr>
                <w:color w:val="000000"/>
                <w:sz w:val="20"/>
                <w:szCs w:val="20"/>
              </w:rPr>
              <w:t xml:space="preserve"> finančnej</w:t>
            </w:r>
            <w:r w:rsidRPr="00F426CF">
              <w:rPr>
                <w:color w:val="000000"/>
                <w:sz w:val="20"/>
                <w:szCs w:val="20"/>
              </w:rPr>
              <w:t xml:space="preserve"> kontrole VO s originálom dokumentácie, ktorú archivuje prijímateľ?</w:t>
            </w:r>
          </w:p>
          <w:p w14:paraId="28C99A91" w14:textId="6B22F21B" w:rsidR="00F97232" w:rsidRPr="003D14A7" w:rsidRDefault="00F97232" w:rsidP="002243C7">
            <w:pPr>
              <w:jc w:val="both"/>
              <w:rPr>
                <w:color w:val="000000"/>
                <w:sz w:val="16"/>
              </w:rPr>
            </w:pPr>
            <w:moveToRangeStart w:id="93" w:author="Autor" w:name="move115774450"/>
            <w:moveTo w:id="94" w:author="Autor">
              <w:r w:rsidRPr="003D14A7">
                <w:rPr>
                  <w:color w:val="000000"/>
                  <w:sz w:val="16"/>
                </w:rPr>
                <w:t>Uviesť aj označenie AFK VO a VO, ku ktorému sa čestné vyhlásenie prijímateľa vzťahuje, podľa ITMS2014+</w:t>
              </w:r>
            </w:moveTo>
            <w:moveToRangeEnd w:id="93"/>
          </w:p>
        </w:tc>
        <w:tc>
          <w:tcPr>
            <w:tcW w:w="567" w:type="dxa"/>
            <w:vAlign w:val="center"/>
            <w:hideMark/>
          </w:tcPr>
          <w:p w14:paraId="593B7C19" w14:textId="77777777" w:rsidR="00616A9B" w:rsidRPr="00F426CF" w:rsidRDefault="00616A9B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5A14B99A" w14:textId="77777777" w:rsidR="00616A9B" w:rsidRPr="00F426CF" w:rsidRDefault="00616A9B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center"/>
            <w:hideMark/>
          </w:tcPr>
          <w:p w14:paraId="68211FB6" w14:textId="77777777" w:rsidR="00616A9B" w:rsidRPr="00F426CF" w:rsidRDefault="00616A9B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76" w:type="dxa"/>
            <w:vAlign w:val="center"/>
            <w:hideMark/>
          </w:tcPr>
          <w:p w14:paraId="59CA6FFE" w14:textId="4502DF4C" w:rsidR="00616A9B" w:rsidRPr="002243C7" w:rsidRDefault="00F97232" w:rsidP="008400CF">
            <w:pPr>
              <w:jc w:val="both"/>
              <w:rPr>
                <w:color w:val="000000"/>
                <w:sz w:val="20"/>
              </w:rPr>
            </w:pPr>
            <w:moveFromRangeStart w:id="95" w:author="Autor" w:name="move115774450"/>
            <w:moveFrom w:id="96" w:author="Autor">
              <w:r w:rsidRPr="003D14A7">
                <w:rPr>
                  <w:color w:val="000000"/>
                  <w:sz w:val="16"/>
                </w:rPr>
                <w:t>Uviesť aj označenie AFK VO a VO, ku ktorému sa čestné vyhlásenie prijímateľa vzťahuje, podľa ITMS2014+</w:t>
              </w:r>
            </w:moveFrom>
            <w:moveFromRangeEnd w:id="95"/>
          </w:p>
        </w:tc>
      </w:tr>
      <w:tr w:rsidR="00616A9B" w:rsidRPr="00F426CF" w14:paraId="4E6F3988" w14:textId="77777777" w:rsidTr="003D14A7">
        <w:trPr>
          <w:gridAfter w:val="1"/>
          <w:wAfter w:w="8" w:type="dxa"/>
          <w:trHeight w:val="510"/>
        </w:trPr>
        <w:tc>
          <w:tcPr>
            <w:tcW w:w="1050" w:type="dxa"/>
            <w:vAlign w:val="center"/>
            <w:hideMark/>
          </w:tcPr>
          <w:p w14:paraId="3131B993" w14:textId="0F2C0B4A" w:rsidR="00616A9B" w:rsidRPr="003D14A7" w:rsidRDefault="00616A9B" w:rsidP="277050EB">
            <w:pPr>
              <w:jc w:val="center"/>
              <w:rPr>
                <w:color w:val="000000"/>
                <w:vertAlign w:val="superscript"/>
              </w:rPr>
            </w:pPr>
            <w:r w:rsidRPr="003D14A7">
              <w:rPr>
                <w:color w:val="000000" w:themeColor="text1"/>
                <w:sz w:val="20"/>
              </w:rPr>
              <w:t>27.2</w:t>
            </w:r>
            <w:ins w:id="97" w:author="Autor">
              <w:r w:rsidR="0010370D">
                <w:rPr>
                  <w:color w:val="000000" w:themeColor="text1"/>
                  <w:sz w:val="20"/>
                  <w:szCs w:val="20"/>
                </w:rPr>
                <w:t>*</w:t>
              </w:r>
            </w:ins>
          </w:p>
        </w:tc>
        <w:tc>
          <w:tcPr>
            <w:tcW w:w="4111" w:type="dxa"/>
            <w:gridSpan w:val="3"/>
            <w:vAlign w:val="center"/>
            <w:hideMark/>
          </w:tcPr>
          <w:p w14:paraId="7E3E15AA" w14:textId="77777777" w:rsidR="00616A9B" w:rsidRPr="00F426CF" w:rsidRDefault="00616A9B" w:rsidP="002243C7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Bola overená dokumentácia VO, ktorá nebola súčasťou predloženej dokumentácie na administratívnej </w:t>
            </w:r>
            <w:r>
              <w:rPr>
                <w:color w:val="000000"/>
                <w:sz w:val="20"/>
                <w:szCs w:val="20"/>
              </w:rPr>
              <w:t xml:space="preserve">finančnej </w:t>
            </w:r>
            <w:r w:rsidRPr="00F426CF">
              <w:rPr>
                <w:color w:val="000000"/>
                <w:sz w:val="20"/>
                <w:szCs w:val="20"/>
              </w:rPr>
              <w:t>kontrole VO, ak to RO umožňuje (napr. technickej dokumentácie)?</w:t>
            </w:r>
          </w:p>
        </w:tc>
        <w:tc>
          <w:tcPr>
            <w:tcW w:w="567" w:type="dxa"/>
            <w:vAlign w:val="center"/>
            <w:hideMark/>
          </w:tcPr>
          <w:p w14:paraId="2ED20DED" w14:textId="77777777" w:rsidR="00616A9B" w:rsidRPr="00F426CF" w:rsidRDefault="00616A9B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4B6CF79E" w14:textId="77777777" w:rsidR="00616A9B" w:rsidRPr="00F426CF" w:rsidRDefault="00616A9B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center"/>
            <w:hideMark/>
          </w:tcPr>
          <w:p w14:paraId="2E643CEB" w14:textId="77777777" w:rsidR="00616A9B" w:rsidRPr="00F426CF" w:rsidRDefault="00616A9B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76" w:type="dxa"/>
            <w:vAlign w:val="center"/>
            <w:hideMark/>
          </w:tcPr>
          <w:p w14:paraId="5681D903" w14:textId="77777777" w:rsidR="00616A9B" w:rsidRPr="00F426CF" w:rsidRDefault="00616A9B" w:rsidP="008400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616A9B" w:rsidRPr="00F426CF" w14:paraId="05D02EB6" w14:textId="77777777" w:rsidTr="003D14A7">
        <w:trPr>
          <w:gridAfter w:val="1"/>
          <w:wAfter w:w="8" w:type="dxa"/>
          <w:trHeight w:val="1020"/>
        </w:trPr>
        <w:tc>
          <w:tcPr>
            <w:tcW w:w="1050" w:type="dxa"/>
            <w:vAlign w:val="center"/>
            <w:hideMark/>
          </w:tcPr>
          <w:p w14:paraId="08ED3E1B" w14:textId="27B9C77D" w:rsidR="00616A9B" w:rsidRPr="003D14A7" w:rsidRDefault="00616A9B" w:rsidP="277050EB">
            <w:pPr>
              <w:jc w:val="center"/>
              <w:rPr>
                <w:color w:val="000000"/>
                <w:vertAlign w:val="superscript"/>
              </w:rPr>
            </w:pPr>
            <w:r w:rsidRPr="003D14A7">
              <w:rPr>
                <w:color w:val="000000" w:themeColor="text1"/>
                <w:sz w:val="20"/>
              </w:rPr>
              <w:t>27.3</w:t>
            </w:r>
            <w:ins w:id="98" w:author="Autor">
              <w:r w:rsidR="0010370D">
                <w:rPr>
                  <w:color w:val="000000" w:themeColor="text1"/>
                  <w:sz w:val="20"/>
                  <w:szCs w:val="20"/>
                </w:rPr>
                <w:t>*</w:t>
              </w:r>
            </w:ins>
          </w:p>
        </w:tc>
        <w:tc>
          <w:tcPr>
            <w:tcW w:w="4111" w:type="dxa"/>
            <w:gridSpan w:val="3"/>
            <w:vAlign w:val="center"/>
            <w:hideMark/>
          </w:tcPr>
          <w:p w14:paraId="1E59324D" w14:textId="6BC0931E" w:rsidR="00616A9B" w:rsidRPr="00F426CF" w:rsidRDefault="00616A9B" w:rsidP="002243C7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Bola overená dokumentácia, ktorá vyplýva z osobitých podmienok plnenia zmluvy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F426CF">
              <w:rPr>
                <w:color w:val="000000"/>
                <w:sz w:val="20"/>
                <w:szCs w:val="20"/>
              </w:rPr>
              <w:t xml:space="preserve">určených prijímateľom v oznámení  vyhlásení  VO a ktoré neboli predmetom administratívnej </w:t>
            </w:r>
            <w:r>
              <w:rPr>
                <w:color w:val="000000"/>
                <w:sz w:val="20"/>
                <w:szCs w:val="20"/>
              </w:rPr>
              <w:t xml:space="preserve">finančnej </w:t>
            </w:r>
            <w:r w:rsidRPr="00F426CF">
              <w:rPr>
                <w:color w:val="000000"/>
                <w:sz w:val="20"/>
                <w:szCs w:val="20"/>
              </w:rPr>
              <w:t>kontroly VO (napr. plnenie osobitých podmienok zmluvy týkajúcich sa subdodávateľov, plnenie osobitých podmienok plnenia zmluvy týkajúcich sa sociálnych a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environmentálnych hľadísk</w:t>
            </w:r>
            <w:r>
              <w:rPr>
                <w:color w:val="000000"/>
                <w:sz w:val="20"/>
                <w:szCs w:val="20"/>
              </w:rPr>
              <w:t>)</w:t>
            </w:r>
            <w:r w:rsidRPr="00F426CF">
              <w:rPr>
                <w:color w:val="000000"/>
                <w:sz w:val="20"/>
                <w:szCs w:val="20"/>
              </w:rPr>
              <w:t>?</w:t>
            </w:r>
          </w:p>
        </w:tc>
        <w:tc>
          <w:tcPr>
            <w:tcW w:w="567" w:type="dxa"/>
            <w:vAlign w:val="center"/>
            <w:hideMark/>
          </w:tcPr>
          <w:p w14:paraId="5EEB851E" w14:textId="77777777" w:rsidR="00616A9B" w:rsidRPr="00F426CF" w:rsidRDefault="00616A9B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0C5EC53D" w14:textId="77777777" w:rsidR="00616A9B" w:rsidRPr="00F426CF" w:rsidRDefault="00616A9B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center"/>
            <w:hideMark/>
          </w:tcPr>
          <w:p w14:paraId="2AC179DF" w14:textId="77777777" w:rsidR="00616A9B" w:rsidRPr="00F426CF" w:rsidRDefault="00616A9B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76" w:type="dxa"/>
            <w:vAlign w:val="center"/>
            <w:hideMark/>
          </w:tcPr>
          <w:p w14:paraId="5B6D2924" w14:textId="77777777" w:rsidR="00616A9B" w:rsidRPr="00F426CF" w:rsidRDefault="00616A9B" w:rsidP="008400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8400CF" w:rsidRPr="00F426CF" w14:paraId="7BB5CFA3" w14:textId="77777777" w:rsidTr="003D14A7">
        <w:trPr>
          <w:gridAfter w:val="1"/>
          <w:wAfter w:w="8" w:type="dxa"/>
          <w:trHeight w:val="300"/>
        </w:trPr>
        <w:tc>
          <w:tcPr>
            <w:tcW w:w="8779" w:type="dxa"/>
            <w:gridSpan w:val="8"/>
            <w:shd w:val="clear" w:color="auto" w:fill="60497A"/>
            <w:vAlign w:val="center"/>
            <w:hideMark/>
          </w:tcPr>
          <w:p w14:paraId="1E9CAD6C" w14:textId="77777777" w:rsidR="008400CF" w:rsidRPr="00F426CF" w:rsidRDefault="008400CF" w:rsidP="008400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 xml:space="preserve">28 </w:t>
            </w:r>
            <w:r>
              <w:rPr>
                <w:b/>
                <w:bCs/>
                <w:color w:val="FFFFFF"/>
                <w:sz w:val="22"/>
                <w:szCs w:val="22"/>
              </w:rPr>
              <w:t>–</w:t>
            </w:r>
            <w:r w:rsidRPr="00F426CF">
              <w:rPr>
                <w:b/>
                <w:bCs/>
                <w:color w:val="FFFFFF"/>
                <w:sz w:val="22"/>
                <w:szCs w:val="22"/>
              </w:rPr>
              <w:t xml:space="preserve"> Cieľová skupina a</w:t>
            </w:r>
            <w:r>
              <w:rPr>
                <w:b/>
                <w:bCs/>
                <w:color w:val="FFFFFF"/>
                <w:sz w:val="22"/>
                <w:szCs w:val="22"/>
              </w:rPr>
              <w:t> </w:t>
            </w:r>
            <w:r w:rsidRPr="00F426CF">
              <w:rPr>
                <w:b/>
                <w:bCs/>
                <w:color w:val="FFFFFF"/>
                <w:sz w:val="22"/>
                <w:szCs w:val="22"/>
              </w:rPr>
              <w:t>s</w:t>
            </w:r>
            <w:r>
              <w:rPr>
                <w:b/>
                <w:bCs/>
                <w:color w:val="FFFFFF"/>
                <w:sz w:val="22"/>
                <w:szCs w:val="22"/>
              </w:rPr>
              <w:t> </w:t>
            </w:r>
            <w:r w:rsidRPr="00F426CF">
              <w:rPr>
                <w:b/>
                <w:bCs/>
                <w:color w:val="FFFFFF"/>
                <w:sz w:val="22"/>
                <w:szCs w:val="22"/>
              </w:rPr>
              <w:t>ňou súvisiace dáta</w:t>
            </w:r>
          </w:p>
        </w:tc>
      </w:tr>
      <w:tr w:rsidR="00795E2B" w:rsidRPr="00F426CF" w14:paraId="140F81E3" w14:textId="77777777" w:rsidTr="00795E2B">
        <w:trPr>
          <w:gridAfter w:val="1"/>
          <w:wAfter w:w="8" w:type="dxa"/>
          <w:trHeight w:val="330"/>
        </w:trPr>
        <w:tc>
          <w:tcPr>
            <w:tcW w:w="1050" w:type="dxa"/>
            <w:shd w:val="clear" w:color="auto" w:fill="60497A"/>
            <w:vAlign w:val="center"/>
            <w:hideMark/>
          </w:tcPr>
          <w:p w14:paraId="08EBA464" w14:textId="77777777" w:rsidR="008400CF" w:rsidRPr="003D14A7" w:rsidRDefault="008400CF" w:rsidP="008400CF">
            <w:pPr>
              <w:jc w:val="center"/>
              <w:rPr>
                <w:b/>
                <w:color w:val="FFFFFF"/>
                <w:sz w:val="20"/>
              </w:rPr>
            </w:pPr>
            <w:r w:rsidRPr="003D14A7">
              <w:rPr>
                <w:b/>
                <w:color w:val="FFFFFF"/>
                <w:sz w:val="20"/>
              </w:rPr>
              <w:t>P. č.</w:t>
            </w:r>
          </w:p>
        </w:tc>
        <w:tc>
          <w:tcPr>
            <w:tcW w:w="4111" w:type="dxa"/>
            <w:gridSpan w:val="3"/>
            <w:shd w:val="clear" w:color="auto" w:fill="60497A"/>
            <w:vAlign w:val="center"/>
            <w:hideMark/>
          </w:tcPr>
          <w:p w14:paraId="530E53B0" w14:textId="77777777" w:rsidR="008400CF" w:rsidRPr="003D14A7" w:rsidRDefault="008400CF" w:rsidP="008400CF">
            <w:pPr>
              <w:rPr>
                <w:b/>
                <w:color w:val="FFFFFF"/>
                <w:sz w:val="20"/>
              </w:rPr>
            </w:pPr>
            <w:r w:rsidRPr="003D14A7">
              <w:rPr>
                <w:b/>
                <w:color w:val="FFFFFF"/>
                <w:sz w:val="20"/>
              </w:rPr>
              <w:t>Kontrolné otázky</w:t>
            </w:r>
          </w:p>
        </w:tc>
        <w:tc>
          <w:tcPr>
            <w:tcW w:w="567" w:type="dxa"/>
            <w:shd w:val="clear" w:color="auto" w:fill="60497A"/>
            <w:vAlign w:val="center"/>
            <w:hideMark/>
          </w:tcPr>
          <w:p w14:paraId="67AD6C17" w14:textId="77777777" w:rsidR="008400CF" w:rsidRPr="003D14A7" w:rsidRDefault="008400CF" w:rsidP="008400CF">
            <w:pPr>
              <w:jc w:val="center"/>
              <w:rPr>
                <w:rFonts w:ascii="Arial Narrow" w:hAnsi="Arial Narrow"/>
                <w:b/>
                <w:color w:val="FFFFFF"/>
                <w:sz w:val="20"/>
              </w:rPr>
            </w:pPr>
            <w:r w:rsidRPr="003D14A7">
              <w:rPr>
                <w:rFonts w:ascii="Arial Narrow" w:hAnsi="Arial Narrow"/>
                <w:b/>
                <w:color w:val="FFFFFF"/>
                <w:sz w:val="20"/>
              </w:rPr>
              <w:t>áno</w:t>
            </w:r>
          </w:p>
        </w:tc>
        <w:tc>
          <w:tcPr>
            <w:tcW w:w="567" w:type="dxa"/>
            <w:shd w:val="clear" w:color="auto" w:fill="60497A"/>
            <w:vAlign w:val="center"/>
            <w:hideMark/>
          </w:tcPr>
          <w:p w14:paraId="03189071" w14:textId="77777777" w:rsidR="008400CF" w:rsidRPr="003D14A7" w:rsidRDefault="008400CF" w:rsidP="008400CF">
            <w:pPr>
              <w:jc w:val="center"/>
              <w:rPr>
                <w:rFonts w:ascii="Arial Narrow" w:hAnsi="Arial Narrow"/>
                <w:b/>
                <w:color w:val="FFFFFF"/>
                <w:sz w:val="20"/>
              </w:rPr>
            </w:pPr>
            <w:r w:rsidRPr="003D14A7">
              <w:rPr>
                <w:rFonts w:ascii="Arial Narrow" w:hAnsi="Arial Narrow"/>
                <w:b/>
                <w:color w:val="FFFFFF"/>
                <w:sz w:val="20"/>
              </w:rPr>
              <w:t>nie</w:t>
            </w:r>
          </w:p>
        </w:tc>
        <w:tc>
          <w:tcPr>
            <w:tcW w:w="708" w:type="dxa"/>
            <w:shd w:val="clear" w:color="auto" w:fill="60497A"/>
            <w:vAlign w:val="center"/>
            <w:hideMark/>
          </w:tcPr>
          <w:p w14:paraId="6069E99C" w14:textId="77777777" w:rsidR="008400CF" w:rsidRPr="003D14A7" w:rsidRDefault="008400CF" w:rsidP="008400CF">
            <w:pPr>
              <w:jc w:val="center"/>
              <w:rPr>
                <w:rFonts w:ascii="Arial Narrow" w:hAnsi="Arial Narrow"/>
                <w:b/>
                <w:color w:val="FFFFFF"/>
                <w:sz w:val="20"/>
              </w:rPr>
            </w:pPr>
            <w:r w:rsidRPr="003D14A7">
              <w:rPr>
                <w:rFonts w:ascii="Arial Narrow" w:hAnsi="Arial Narrow"/>
                <w:b/>
                <w:color w:val="FFFFFF"/>
                <w:sz w:val="20"/>
              </w:rPr>
              <w:t>netýka sa</w:t>
            </w:r>
          </w:p>
        </w:tc>
        <w:tc>
          <w:tcPr>
            <w:tcW w:w="1776" w:type="dxa"/>
            <w:shd w:val="clear" w:color="auto" w:fill="60497A"/>
            <w:vAlign w:val="center"/>
            <w:hideMark/>
          </w:tcPr>
          <w:p w14:paraId="5A33E61B" w14:textId="05BF4FBA" w:rsidR="008400CF" w:rsidRPr="00F426CF" w:rsidRDefault="008400CF" w:rsidP="00C64006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Poznámka</w:t>
            </w:r>
            <w:r w:rsidR="006D7D48" w:rsidRP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fldChar w:fldCharType="begin"/>
            </w:r>
            <w:r w:rsidR="006D7D48" w:rsidRP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instrText xml:space="preserve"> NOTEREF _Ref65827975 \h </w:instrText>
            </w:r>
            <w:r w:rsid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instrText xml:space="preserve"> \* MERGEFORMAT </w:instrText>
            </w:r>
            <w:r w:rsidR="006D7D48" w:rsidRP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</w:r>
            <w:r w:rsidR="006D7D48" w:rsidRP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fldChar w:fldCharType="separate"/>
            </w:r>
            <w:r w:rsidR="005F1B2F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t>7</w:t>
            </w:r>
            <w:r w:rsidR="006D7D48" w:rsidRP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fldChar w:fldCharType="end"/>
            </w:r>
          </w:p>
        </w:tc>
      </w:tr>
      <w:tr w:rsidR="00616A9B" w:rsidRPr="00F426CF" w14:paraId="62873B69" w14:textId="77777777" w:rsidTr="003D14A7">
        <w:trPr>
          <w:gridAfter w:val="1"/>
          <w:wAfter w:w="8" w:type="dxa"/>
          <w:trHeight w:val="510"/>
        </w:trPr>
        <w:tc>
          <w:tcPr>
            <w:tcW w:w="1050" w:type="dxa"/>
            <w:vAlign w:val="center"/>
            <w:hideMark/>
          </w:tcPr>
          <w:p w14:paraId="4C4CDF25" w14:textId="77777777" w:rsidR="00616A9B" w:rsidRPr="00F426CF" w:rsidRDefault="00616A9B" w:rsidP="008400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28.1</w:t>
            </w:r>
          </w:p>
        </w:tc>
        <w:tc>
          <w:tcPr>
            <w:tcW w:w="4111" w:type="dxa"/>
            <w:gridSpan w:val="3"/>
            <w:vAlign w:val="center"/>
            <w:hideMark/>
          </w:tcPr>
          <w:p w14:paraId="5D747F6F" w14:textId="6FB58A15" w:rsidR="00616A9B" w:rsidRPr="00F426CF" w:rsidRDefault="00616A9B" w:rsidP="002243C7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Je cieľová skupina vrátane všetkých jej jednotlivcov oprávnená v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 xml:space="preserve">zmysle </w:t>
            </w:r>
            <w:r>
              <w:rPr>
                <w:color w:val="000000"/>
                <w:sz w:val="20"/>
                <w:szCs w:val="20"/>
              </w:rPr>
              <w:t>Zmluv</w:t>
            </w:r>
            <w:r w:rsidRPr="00F426CF">
              <w:rPr>
                <w:color w:val="000000"/>
                <w:sz w:val="20"/>
                <w:szCs w:val="20"/>
              </w:rPr>
              <w:t>y o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 xml:space="preserve"> N</w:t>
            </w:r>
            <w:r>
              <w:rPr>
                <w:color w:val="000000"/>
                <w:sz w:val="20"/>
                <w:szCs w:val="20"/>
              </w:rPr>
              <w:t>F</w:t>
            </w:r>
            <w:r w:rsidRPr="00F426CF">
              <w:rPr>
                <w:color w:val="000000"/>
                <w:sz w:val="20"/>
                <w:szCs w:val="20"/>
              </w:rPr>
              <w:t>P?</w:t>
            </w:r>
          </w:p>
        </w:tc>
        <w:tc>
          <w:tcPr>
            <w:tcW w:w="567" w:type="dxa"/>
            <w:vAlign w:val="center"/>
            <w:hideMark/>
          </w:tcPr>
          <w:p w14:paraId="5949B45E" w14:textId="77777777" w:rsidR="00616A9B" w:rsidRPr="00F426CF" w:rsidRDefault="00616A9B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7B995B54" w14:textId="77777777" w:rsidR="00616A9B" w:rsidRPr="00F426CF" w:rsidRDefault="00616A9B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center"/>
            <w:hideMark/>
          </w:tcPr>
          <w:p w14:paraId="455195E8" w14:textId="77777777" w:rsidR="00616A9B" w:rsidRPr="00F426CF" w:rsidRDefault="00616A9B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76" w:type="dxa"/>
            <w:vAlign w:val="center"/>
            <w:hideMark/>
          </w:tcPr>
          <w:p w14:paraId="65F0D0CD" w14:textId="77777777" w:rsidR="00616A9B" w:rsidRPr="00F426CF" w:rsidRDefault="00616A9B" w:rsidP="008400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616A9B" w:rsidRPr="00F426CF" w14:paraId="576C4769" w14:textId="77777777" w:rsidTr="003D14A7">
        <w:trPr>
          <w:gridAfter w:val="1"/>
          <w:wAfter w:w="8" w:type="dxa"/>
          <w:trHeight w:val="510"/>
        </w:trPr>
        <w:tc>
          <w:tcPr>
            <w:tcW w:w="1050" w:type="dxa"/>
            <w:vAlign w:val="center"/>
            <w:hideMark/>
          </w:tcPr>
          <w:p w14:paraId="2619B177" w14:textId="77777777" w:rsidR="00616A9B" w:rsidRPr="00F426CF" w:rsidRDefault="00616A9B" w:rsidP="008400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28.2</w:t>
            </w:r>
          </w:p>
        </w:tc>
        <w:tc>
          <w:tcPr>
            <w:tcW w:w="4111" w:type="dxa"/>
            <w:gridSpan w:val="3"/>
            <w:vAlign w:val="center"/>
            <w:hideMark/>
          </w:tcPr>
          <w:p w14:paraId="6E181F0E" w14:textId="32078A53" w:rsidR="00616A9B" w:rsidRPr="00F426CF" w:rsidRDefault="00616A9B" w:rsidP="002243C7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Vykázal prijímateľ povinné dáta vo vzťahu k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cieľovej skupine v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čase stanovenom v</w:t>
            </w:r>
            <w:r>
              <w:rPr>
                <w:color w:val="000000"/>
                <w:sz w:val="20"/>
                <w:szCs w:val="20"/>
              </w:rPr>
              <w:t> Zmluv</w:t>
            </w:r>
            <w:r w:rsidRPr="00F426CF">
              <w:rPr>
                <w:color w:val="000000"/>
                <w:sz w:val="20"/>
                <w:szCs w:val="20"/>
              </w:rPr>
              <w:t>e o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 xml:space="preserve"> NFP? </w:t>
            </w:r>
          </w:p>
        </w:tc>
        <w:tc>
          <w:tcPr>
            <w:tcW w:w="567" w:type="dxa"/>
            <w:vAlign w:val="center"/>
            <w:hideMark/>
          </w:tcPr>
          <w:p w14:paraId="2E6C5B17" w14:textId="77777777" w:rsidR="00616A9B" w:rsidRPr="00F426CF" w:rsidRDefault="00616A9B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0DEF56B4" w14:textId="77777777" w:rsidR="00616A9B" w:rsidRPr="00F426CF" w:rsidRDefault="00616A9B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center"/>
            <w:hideMark/>
          </w:tcPr>
          <w:p w14:paraId="31DDE699" w14:textId="77777777" w:rsidR="00616A9B" w:rsidRPr="00F426CF" w:rsidRDefault="00616A9B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76" w:type="dxa"/>
            <w:vAlign w:val="center"/>
            <w:hideMark/>
          </w:tcPr>
          <w:p w14:paraId="28E43FB2" w14:textId="77777777" w:rsidR="00616A9B" w:rsidRPr="00F426CF" w:rsidRDefault="00616A9B" w:rsidP="008400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616A9B" w:rsidRPr="00F426CF" w14:paraId="0848FAB8" w14:textId="77777777" w:rsidTr="003D14A7">
        <w:trPr>
          <w:gridAfter w:val="1"/>
          <w:wAfter w:w="8" w:type="dxa"/>
          <w:trHeight w:val="765"/>
        </w:trPr>
        <w:tc>
          <w:tcPr>
            <w:tcW w:w="1050" w:type="dxa"/>
            <w:vAlign w:val="center"/>
            <w:hideMark/>
          </w:tcPr>
          <w:p w14:paraId="4BE6EA83" w14:textId="77777777" w:rsidR="00616A9B" w:rsidRPr="00F426CF" w:rsidRDefault="00616A9B" w:rsidP="008400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28.3</w:t>
            </w:r>
          </w:p>
        </w:tc>
        <w:tc>
          <w:tcPr>
            <w:tcW w:w="4111" w:type="dxa"/>
            <w:gridSpan w:val="3"/>
            <w:vAlign w:val="center"/>
            <w:hideMark/>
          </w:tcPr>
          <w:p w14:paraId="40F06BE8" w14:textId="7EEC9025" w:rsidR="00616A9B" w:rsidRPr="00F426CF" w:rsidRDefault="00616A9B" w:rsidP="002243C7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doplňujúce informácie o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účastníkoch projektu v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 xml:space="preserve">zmysle </w:t>
            </w:r>
            <w:r>
              <w:rPr>
                <w:color w:val="000000"/>
                <w:sz w:val="20"/>
                <w:szCs w:val="20"/>
              </w:rPr>
              <w:t>Zmluv</w:t>
            </w:r>
            <w:r w:rsidRPr="00F426CF">
              <w:rPr>
                <w:color w:val="000000"/>
                <w:sz w:val="20"/>
                <w:szCs w:val="20"/>
              </w:rPr>
              <w:t>y o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 xml:space="preserve"> NFP? (napr. rozdelenie účastníkov podľa postavenia na trhu práce, podľa veku, podľa skupín zraniteľnosti, podľa pohlavia a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pod.)</w:t>
            </w:r>
          </w:p>
        </w:tc>
        <w:tc>
          <w:tcPr>
            <w:tcW w:w="567" w:type="dxa"/>
            <w:vAlign w:val="center"/>
            <w:hideMark/>
          </w:tcPr>
          <w:p w14:paraId="62688702" w14:textId="77777777" w:rsidR="00616A9B" w:rsidRPr="00F426CF" w:rsidRDefault="00616A9B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5F104EDC" w14:textId="77777777" w:rsidR="00616A9B" w:rsidRPr="00F426CF" w:rsidRDefault="00616A9B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center"/>
            <w:hideMark/>
          </w:tcPr>
          <w:p w14:paraId="0FAE46C9" w14:textId="77777777" w:rsidR="00616A9B" w:rsidRPr="00F426CF" w:rsidRDefault="00616A9B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76" w:type="dxa"/>
            <w:vAlign w:val="center"/>
            <w:hideMark/>
          </w:tcPr>
          <w:p w14:paraId="2BDE3FF9" w14:textId="77777777" w:rsidR="00616A9B" w:rsidRPr="00F426CF" w:rsidRDefault="00616A9B" w:rsidP="008400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8400CF" w:rsidRPr="00F426CF" w14:paraId="597E84A9" w14:textId="77777777" w:rsidTr="003D14A7">
        <w:trPr>
          <w:gridAfter w:val="1"/>
          <w:wAfter w:w="8" w:type="dxa"/>
          <w:trHeight w:val="300"/>
        </w:trPr>
        <w:tc>
          <w:tcPr>
            <w:tcW w:w="8779" w:type="dxa"/>
            <w:gridSpan w:val="8"/>
            <w:shd w:val="clear" w:color="auto" w:fill="60497A"/>
            <w:vAlign w:val="center"/>
            <w:hideMark/>
          </w:tcPr>
          <w:p w14:paraId="72C70E5A" w14:textId="77777777" w:rsidR="008400CF" w:rsidRPr="00F426CF" w:rsidRDefault="008400CF" w:rsidP="008400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 xml:space="preserve">29 </w:t>
            </w:r>
            <w:r>
              <w:rPr>
                <w:b/>
                <w:bCs/>
                <w:color w:val="FFFFFF"/>
                <w:sz w:val="22"/>
                <w:szCs w:val="22"/>
              </w:rPr>
              <w:t>–</w:t>
            </w:r>
            <w:r w:rsidRPr="00F426CF">
              <w:rPr>
                <w:b/>
                <w:bCs/>
                <w:color w:val="FFFFFF"/>
                <w:sz w:val="22"/>
                <w:szCs w:val="22"/>
              </w:rPr>
              <w:t xml:space="preserve"> Konflikt záujmov</w:t>
            </w:r>
          </w:p>
        </w:tc>
      </w:tr>
      <w:tr w:rsidR="00795E2B" w:rsidRPr="00F426CF" w14:paraId="4F199D0A" w14:textId="77777777" w:rsidTr="00795E2B">
        <w:trPr>
          <w:gridAfter w:val="1"/>
          <w:wAfter w:w="8" w:type="dxa"/>
          <w:trHeight w:val="330"/>
        </w:trPr>
        <w:tc>
          <w:tcPr>
            <w:tcW w:w="1050" w:type="dxa"/>
            <w:shd w:val="clear" w:color="auto" w:fill="60497A"/>
            <w:vAlign w:val="center"/>
            <w:hideMark/>
          </w:tcPr>
          <w:p w14:paraId="65B42BDF" w14:textId="77777777" w:rsidR="008400CF" w:rsidRPr="003D14A7" w:rsidRDefault="008400CF" w:rsidP="008400CF">
            <w:pPr>
              <w:jc w:val="center"/>
              <w:rPr>
                <w:b/>
                <w:color w:val="FFFFFF"/>
                <w:sz w:val="20"/>
              </w:rPr>
            </w:pPr>
            <w:r w:rsidRPr="003D14A7">
              <w:rPr>
                <w:b/>
                <w:color w:val="FFFFFF"/>
                <w:sz w:val="20"/>
              </w:rPr>
              <w:t>P. č.</w:t>
            </w:r>
          </w:p>
        </w:tc>
        <w:tc>
          <w:tcPr>
            <w:tcW w:w="4111" w:type="dxa"/>
            <w:gridSpan w:val="3"/>
            <w:shd w:val="clear" w:color="auto" w:fill="60497A"/>
            <w:vAlign w:val="center"/>
            <w:hideMark/>
          </w:tcPr>
          <w:p w14:paraId="4C03FA1B" w14:textId="77777777" w:rsidR="008400CF" w:rsidRPr="003D14A7" w:rsidRDefault="008400CF" w:rsidP="008400CF">
            <w:pPr>
              <w:rPr>
                <w:b/>
                <w:color w:val="FFFFFF"/>
                <w:sz w:val="20"/>
              </w:rPr>
            </w:pPr>
            <w:r w:rsidRPr="003D14A7">
              <w:rPr>
                <w:b/>
                <w:color w:val="FFFFFF"/>
                <w:sz w:val="20"/>
              </w:rPr>
              <w:t>Kontrolné otázky</w:t>
            </w:r>
          </w:p>
        </w:tc>
        <w:tc>
          <w:tcPr>
            <w:tcW w:w="567" w:type="dxa"/>
            <w:shd w:val="clear" w:color="auto" w:fill="60497A"/>
            <w:vAlign w:val="center"/>
            <w:hideMark/>
          </w:tcPr>
          <w:p w14:paraId="4F9EAD75" w14:textId="77777777" w:rsidR="008400CF" w:rsidRPr="003D14A7" w:rsidRDefault="008400CF" w:rsidP="008400CF">
            <w:pPr>
              <w:jc w:val="center"/>
              <w:rPr>
                <w:rFonts w:ascii="Arial Narrow" w:hAnsi="Arial Narrow"/>
                <w:b/>
                <w:color w:val="FFFFFF"/>
                <w:sz w:val="20"/>
              </w:rPr>
            </w:pPr>
            <w:r w:rsidRPr="003D14A7">
              <w:rPr>
                <w:rFonts w:ascii="Arial Narrow" w:hAnsi="Arial Narrow"/>
                <w:b/>
                <w:color w:val="FFFFFF"/>
                <w:sz w:val="20"/>
              </w:rPr>
              <w:t>áno</w:t>
            </w:r>
          </w:p>
        </w:tc>
        <w:tc>
          <w:tcPr>
            <w:tcW w:w="567" w:type="dxa"/>
            <w:shd w:val="clear" w:color="auto" w:fill="60497A"/>
            <w:vAlign w:val="center"/>
            <w:hideMark/>
          </w:tcPr>
          <w:p w14:paraId="15713E91" w14:textId="77777777" w:rsidR="008400CF" w:rsidRPr="003D14A7" w:rsidRDefault="008400CF" w:rsidP="008400CF">
            <w:pPr>
              <w:jc w:val="center"/>
              <w:rPr>
                <w:rFonts w:ascii="Arial Narrow" w:hAnsi="Arial Narrow"/>
                <w:b/>
                <w:color w:val="FFFFFF"/>
                <w:sz w:val="20"/>
              </w:rPr>
            </w:pPr>
            <w:r w:rsidRPr="003D14A7">
              <w:rPr>
                <w:rFonts w:ascii="Arial Narrow" w:hAnsi="Arial Narrow"/>
                <w:b/>
                <w:color w:val="FFFFFF"/>
                <w:sz w:val="20"/>
              </w:rPr>
              <w:t>nie</w:t>
            </w:r>
          </w:p>
        </w:tc>
        <w:tc>
          <w:tcPr>
            <w:tcW w:w="708" w:type="dxa"/>
            <w:shd w:val="clear" w:color="auto" w:fill="60497A"/>
            <w:vAlign w:val="center"/>
            <w:hideMark/>
          </w:tcPr>
          <w:p w14:paraId="347A0B15" w14:textId="77777777" w:rsidR="008400CF" w:rsidRPr="003D14A7" w:rsidRDefault="008400CF" w:rsidP="008400CF">
            <w:pPr>
              <w:jc w:val="center"/>
              <w:rPr>
                <w:rFonts w:ascii="Arial Narrow" w:hAnsi="Arial Narrow"/>
                <w:b/>
                <w:color w:val="FFFFFF"/>
                <w:sz w:val="20"/>
              </w:rPr>
            </w:pPr>
            <w:r w:rsidRPr="003D14A7">
              <w:rPr>
                <w:rFonts w:ascii="Arial Narrow" w:hAnsi="Arial Narrow"/>
                <w:b/>
                <w:color w:val="FFFFFF"/>
                <w:sz w:val="20"/>
              </w:rPr>
              <w:t>netýka sa</w:t>
            </w:r>
          </w:p>
        </w:tc>
        <w:tc>
          <w:tcPr>
            <w:tcW w:w="1776" w:type="dxa"/>
            <w:shd w:val="clear" w:color="auto" w:fill="60497A"/>
            <w:vAlign w:val="center"/>
            <w:hideMark/>
          </w:tcPr>
          <w:p w14:paraId="4907E644" w14:textId="1F364E96" w:rsidR="008400CF" w:rsidRPr="00F426CF" w:rsidRDefault="008400CF" w:rsidP="00C64006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Poznámka</w:t>
            </w:r>
            <w:r w:rsidR="006D7D48" w:rsidRP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fldChar w:fldCharType="begin"/>
            </w:r>
            <w:r w:rsidR="006D7D48" w:rsidRP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instrText xml:space="preserve"> NOTEREF _Ref65827975 \h </w:instrText>
            </w:r>
            <w:r w:rsid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instrText xml:space="preserve"> \* MERGEFORMAT </w:instrText>
            </w:r>
            <w:r w:rsidR="006D7D48" w:rsidRP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</w:r>
            <w:r w:rsidR="006D7D48" w:rsidRP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fldChar w:fldCharType="separate"/>
            </w:r>
            <w:r w:rsidR="005F1B2F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t>7</w:t>
            </w:r>
            <w:r w:rsidR="006D7D48" w:rsidRP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fldChar w:fldCharType="end"/>
            </w:r>
          </w:p>
        </w:tc>
      </w:tr>
      <w:tr w:rsidR="00616A9B" w:rsidRPr="00F426CF" w14:paraId="5D4EDCEF" w14:textId="77777777" w:rsidTr="003D14A7">
        <w:trPr>
          <w:gridAfter w:val="1"/>
          <w:wAfter w:w="8" w:type="dxa"/>
          <w:trHeight w:val="1008"/>
        </w:trPr>
        <w:tc>
          <w:tcPr>
            <w:tcW w:w="1050" w:type="dxa"/>
            <w:vAlign w:val="center"/>
            <w:hideMark/>
          </w:tcPr>
          <w:p w14:paraId="5C67FFF8" w14:textId="77777777" w:rsidR="00616A9B" w:rsidRPr="00F426CF" w:rsidRDefault="00616A9B" w:rsidP="008400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29.1</w:t>
            </w:r>
          </w:p>
        </w:tc>
        <w:tc>
          <w:tcPr>
            <w:tcW w:w="4111" w:type="dxa"/>
            <w:gridSpan w:val="3"/>
            <w:vAlign w:val="center"/>
            <w:hideMark/>
          </w:tcPr>
          <w:p w14:paraId="35C1C274" w14:textId="018752C0" w:rsidR="00616A9B" w:rsidRPr="00F426CF" w:rsidRDefault="00616A9B" w:rsidP="002243C7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Bola identifikovaná v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rámci kontroly skutočnosť, ktorá spĺňa podmienky stanovené § 46 zákona č. 292/2014 Z. z. o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príspevku poskytovanom z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eu</w:t>
            </w:r>
            <w:r>
              <w:rPr>
                <w:color w:val="000000"/>
                <w:sz w:val="20"/>
                <w:szCs w:val="20"/>
              </w:rPr>
              <w:t>-</w:t>
            </w:r>
            <w:r w:rsidRPr="00F426CF">
              <w:rPr>
                <w:color w:val="000000"/>
                <w:sz w:val="20"/>
                <w:szCs w:val="20"/>
              </w:rPr>
              <w:t>rópskych štrukturálnych a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investičných fondov a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o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zmene a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doplnení niektorých zákonov? (t.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F426CF">
              <w:rPr>
                <w:color w:val="000000"/>
                <w:sz w:val="20"/>
                <w:szCs w:val="20"/>
              </w:rPr>
              <w:t>j. ak z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finančných, osobných, rodinných, politických alebo iných dôvodov je narušený alebo ohrozený nestranný, transparentný, nediskriminačný, efek</w:t>
            </w:r>
            <w:r>
              <w:rPr>
                <w:color w:val="000000"/>
                <w:sz w:val="20"/>
                <w:szCs w:val="20"/>
              </w:rPr>
              <w:t>-</w:t>
            </w:r>
            <w:r w:rsidRPr="00F426CF">
              <w:rPr>
                <w:color w:val="000000"/>
                <w:sz w:val="20"/>
                <w:szCs w:val="20"/>
              </w:rPr>
              <w:t>tívny, hospodárny a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objektívny výkon funkcie pri poskytovaní príspevku)</w:t>
            </w:r>
          </w:p>
        </w:tc>
        <w:tc>
          <w:tcPr>
            <w:tcW w:w="567" w:type="dxa"/>
            <w:vAlign w:val="center"/>
            <w:hideMark/>
          </w:tcPr>
          <w:p w14:paraId="654D9A7B" w14:textId="3F7E3AE9" w:rsidR="00616A9B" w:rsidRPr="00F426CF" w:rsidRDefault="00616A9B" w:rsidP="008400C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  <w:hideMark/>
          </w:tcPr>
          <w:p w14:paraId="6D2C3F51" w14:textId="68A6DF18" w:rsidR="00616A9B" w:rsidRPr="00F426CF" w:rsidRDefault="00616A9B" w:rsidP="008400C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  <w:hideMark/>
          </w:tcPr>
          <w:p w14:paraId="5585F013" w14:textId="64C97C60" w:rsidR="00616A9B" w:rsidRPr="00F426CF" w:rsidRDefault="00616A9B" w:rsidP="008400C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76" w:type="dxa"/>
            <w:vAlign w:val="center"/>
            <w:hideMark/>
          </w:tcPr>
          <w:p w14:paraId="0E57E73E" w14:textId="20B554DB" w:rsidR="00616A9B" w:rsidRPr="00F426CF" w:rsidRDefault="00616A9B" w:rsidP="008400CF">
            <w:pPr>
              <w:jc w:val="both"/>
              <w:rPr>
                <w:b/>
                <w:bCs/>
                <w:color w:val="000000"/>
              </w:rPr>
            </w:pPr>
          </w:p>
        </w:tc>
      </w:tr>
      <w:tr w:rsidR="008400CF" w:rsidRPr="00F426CF" w14:paraId="5785E57A" w14:textId="77777777" w:rsidTr="003D14A7">
        <w:trPr>
          <w:gridAfter w:val="1"/>
          <w:wAfter w:w="8" w:type="dxa"/>
          <w:trHeight w:val="300"/>
        </w:trPr>
        <w:tc>
          <w:tcPr>
            <w:tcW w:w="8779" w:type="dxa"/>
            <w:gridSpan w:val="8"/>
            <w:shd w:val="clear" w:color="auto" w:fill="DA9694"/>
            <w:vAlign w:val="center"/>
            <w:hideMark/>
          </w:tcPr>
          <w:p w14:paraId="357EAB7F" w14:textId="3B96D717" w:rsidR="008400CF" w:rsidRPr="00F426CF" w:rsidRDefault="0018791C" w:rsidP="008400CF">
            <w:pPr>
              <w:jc w:val="center"/>
              <w:rPr>
                <w:b/>
                <w:bCs/>
                <w:sz w:val="22"/>
                <w:szCs w:val="22"/>
              </w:rPr>
            </w:pPr>
            <w:hyperlink r:id="rId11" w:anchor="RANGE!_ftn9" w:history="1">
              <w:r w:rsidR="008400CF" w:rsidRPr="00F426CF">
                <w:rPr>
                  <w:b/>
                  <w:bCs/>
                  <w:sz w:val="22"/>
                  <w:szCs w:val="22"/>
                </w:rPr>
                <w:t>Podozrenie z</w:t>
              </w:r>
              <w:r w:rsidR="008400CF">
                <w:rPr>
                  <w:b/>
                  <w:bCs/>
                  <w:sz w:val="22"/>
                  <w:szCs w:val="22"/>
                </w:rPr>
                <w:t> </w:t>
              </w:r>
              <w:r w:rsidR="008400CF" w:rsidRPr="00F426CF">
                <w:rPr>
                  <w:b/>
                  <w:bCs/>
                  <w:sz w:val="22"/>
                  <w:szCs w:val="22"/>
                </w:rPr>
                <w:t>podvodu</w:t>
              </w:r>
            </w:hyperlink>
            <w:r w:rsidR="008400CF">
              <w:rPr>
                <w:b/>
                <w:bCs/>
                <w:sz w:val="22"/>
                <w:szCs w:val="22"/>
              </w:rPr>
              <w:t xml:space="preserve"> a korupcie</w:t>
            </w:r>
            <w:r w:rsidR="008400CF">
              <w:rPr>
                <w:rStyle w:val="Odkaznapoznmkupodiarou"/>
                <w:b/>
                <w:bCs/>
                <w:sz w:val="22"/>
                <w:szCs w:val="22"/>
              </w:rPr>
              <w:footnoteReference w:id="18"/>
            </w:r>
          </w:p>
        </w:tc>
      </w:tr>
      <w:tr w:rsidR="00106A4D" w:rsidRPr="00F426CF" w14:paraId="7E6AB056" w14:textId="77777777" w:rsidTr="00795E2B">
        <w:trPr>
          <w:gridAfter w:val="1"/>
          <w:wAfter w:w="8" w:type="dxa"/>
          <w:trHeight w:val="300"/>
        </w:trPr>
        <w:tc>
          <w:tcPr>
            <w:tcW w:w="1050" w:type="dxa"/>
            <w:vAlign w:val="center"/>
            <w:hideMark/>
          </w:tcPr>
          <w:p w14:paraId="383D2A80" w14:textId="77777777" w:rsidR="000D2B4D" w:rsidRPr="00106A4D" w:rsidRDefault="000D2B4D" w:rsidP="000D2B4D">
            <w:pPr>
              <w:jc w:val="center"/>
              <w:rPr>
                <w:color w:val="000000"/>
                <w:sz w:val="20"/>
              </w:rPr>
            </w:pPr>
            <w:r w:rsidRPr="00106A4D">
              <w:rPr>
                <w:color w:val="000000"/>
                <w:sz w:val="20"/>
              </w:rPr>
              <w:t>AA.1</w:t>
            </w:r>
          </w:p>
        </w:tc>
        <w:tc>
          <w:tcPr>
            <w:tcW w:w="4111" w:type="dxa"/>
            <w:gridSpan w:val="3"/>
            <w:vAlign w:val="center"/>
            <w:hideMark/>
          </w:tcPr>
          <w:p w14:paraId="0258154B" w14:textId="67851133" w:rsidR="000D2B4D" w:rsidRPr="00F426CF" w:rsidRDefault="000D2B4D" w:rsidP="000D2B4D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Bolo v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rámci kontroly identifikované podozrenie z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podvodu</w:t>
            </w:r>
            <w:r>
              <w:rPr>
                <w:color w:val="000000"/>
                <w:sz w:val="20"/>
                <w:szCs w:val="20"/>
              </w:rPr>
              <w:t xml:space="preserve"> alebo korupcie napr. </w:t>
            </w:r>
            <w:r w:rsidRPr="003F72B0">
              <w:rPr>
                <w:color w:val="000000"/>
                <w:sz w:val="20"/>
                <w:szCs w:val="20"/>
              </w:rPr>
              <w:t>na základe indikátorov podvodov, mediálnych káuz, podnetov, výsledkov predchádzajúcich kontrol/auditov</w:t>
            </w:r>
            <w:r w:rsidRPr="00F426CF">
              <w:rPr>
                <w:color w:val="000000"/>
                <w:sz w:val="20"/>
                <w:szCs w:val="20"/>
              </w:rPr>
              <w:t>?</w:t>
            </w:r>
            <w:r>
              <w:rPr>
                <w:color w:val="000000"/>
                <w:sz w:val="20"/>
                <w:szCs w:val="20"/>
              </w:rPr>
              <w:t xml:space="preserve"> (P</w:t>
            </w:r>
            <w:r w:rsidRPr="00F2449E">
              <w:rPr>
                <w:color w:val="000000"/>
                <w:sz w:val="20"/>
                <w:szCs w:val="20"/>
              </w:rPr>
              <w:t>ostupuje sa v zmysle usmernení Ministerstva financií SR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F2449E">
              <w:rPr>
                <w:color w:val="000000"/>
                <w:sz w:val="20"/>
                <w:szCs w:val="20"/>
              </w:rPr>
              <w:t>- najmä usmernenia k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2449E">
              <w:rPr>
                <w:color w:val="000000"/>
                <w:sz w:val="20"/>
                <w:szCs w:val="20"/>
              </w:rPr>
              <w:t>nezrovnalostiam</w:t>
            </w:r>
            <w:r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567" w:type="dxa"/>
            <w:vAlign w:val="center"/>
            <w:hideMark/>
          </w:tcPr>
          <w:p w14:paraId="08359612" w14:textId="77777777" w:rsidR="000D2B4D" w:rsidRPr="00F426CF" w:rsidRDefault="000D2B4D" w:rsidP="000D2B4D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0ACAF062" w14:textId="77777777" w:rsidR="000D2B4D" w:rsidRPr="00F426CF" w:rsidRDefault="000D2B4D" w:rsidP="000D2B4D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center"/>
            <w:hideMark/>
          </w:tcPr>
          <w:p w14:paraId="2674A0C8" w14:textId="77777777" w:rsidR="000D2B4D" w:rsidRPr="00F426CF" w:rsidRDefault="000D2B4D" w:rsidP="000D2B4D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76" w:type="dxa"/>
          </w:tcPr>
          <w:p w14:paraId="6348E449" w14:textId="2F108475" w:rsidR="000D2B4D" w:rsidRPr="00F426CF" w:rsidRDefault="000D2B4D" w:rsidP="003D14A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0D2B4D" w:rsidRPr="00F426CF" w14:paraId="076BA4DF" w14:textId="77777777" w:rsidTr="003D14A7">
        <w:trPr>
          <w:gridAfter w:val="1"/>
          <w:wAfter w:w="8" w:type="dxa"/>
          <w:trHeight w:val="300"/>
        </w:trPr>
        <w:tc>
          <w:tcPr>
            <w:tcW w:w="1050" w:type="dxa"/>
            <w:vAlign w:val="center"/>
          </w:tcPr>
          <w:p w14:paraId="59F1BB42" w14:textId="5FEE94CB" w:rsidR="000D2B4D" w:rsidRPr="00106A4D" w:rsidRDefault="000D2B4D" w:rsidP="000D2B4D">
            <w:pPr>
              <w:jc w:val="center"/>
              <w:rPr>
                <w:color w:val="000000"/>
                <w:sz w:val="20"/>
              </w:rPr>
            </w:pPr>
            <w:r w:rsidRPr="00106A4D">
              <w:rPr>
                <w:color w:val="000000"/>
                <w:sz w:val="20"/>
              </w:rPr>
              <w:t>AA. 2</w:t>
            </w:r>
          </w:p>
        </w:tc>
        <w:tc>
          <w:tcPr>
            <w:tcW w:w="4111" w:type="dxa"/>
            <w:gridSpan w:val="3"/>
            <w:vAlign w:val="center"/>
          </w:tcPr>
          <w:p w14:paraId="03EDF1D8" w14:textId="10BE9708" w:rsidR="000D2B4D" w:rsidRPr="00F426CF" w:rsidRDefault="000D2B4D" w:rsidP="000D2B4D">
            <w:pPr>
              <w:jc w:val="both"/>
              <w:rPr>
                <w:color w:val="000000"/>
                <w:sz w:val="20"/>
                <w:szCs w:val="20"/>
              </w:rPr>
            </w:pPr>
            <w:r w:rsidRPr="002B4D2A">
              <w:rPr>
                <w:color w:val="000000"/>
                <w:sz w:val="20"/>
                <w:szCs w:val="20"/>
              </w:rPr>
              <w:t>Bolo podozrenie z podvodu zaevidované ako nezrovnalosť</w:t>
            </w:r>
            <w:r w:rsidRPr="002B4D2A">
              <w:rPr>
                <w:rStyle w:val="Odkaznapoznmkupodiarou"/>
                <w:color w:val="000000"/>
                <w:sz w:val="20"/>
                <w:szCs w:val="20"/>
              </w:rPr>
              <w:footnoteReference w:id="19"/>
            </w:r>
            <w:r w:rsidRPr="002B4D2A">
              <w:rPr>
                <w:color w:val="000000"/>
                <w:sz w:val="20"/>
                <w:szCs w:val="20"/>
              </w:rPr>
              <w:t xml:space="preserve"> a riešené v zmysle príslušných ustanovení príslušných právnych predpisov?</w:t>
            </w:r>
            <w:r w:rsidRPr="002B4D2A">
              <w:rPr>
                <w:rStyle w:val="Odkaznapoznmkupodiarou"/>
                <w:color w:val="000000"/>
                <w:sz w:val="20"/>
                <w:szCs w:val="20"/>
              </w:rPr>
              <w:footnoteReference w:id="20"/>
            </w:r>
          </w:p>
        </w:tc>
        <w:tc>
          <w:tcPr>
            <w:tcW w:w="567" w:type="dxa"/>
            <w:vAlign w:val="center"/>
          </w:tcPr>
          <w:p w14:paraId="5A639A99" w14:textId="77777777" w:rsidR="000D2B4D" w:rsidRPr="00F426CF" w:rsidRDefault="000D2B4D" w:rsidP="000D2B4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3A2EC316" w14:textId="77777777" w:rsidR="000D2B4D" w:rsidRPr="00F426CF" w:rsidRDefault="000D2B4D" w:rsidP="000D2B4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14:paraId="2EFF0539" w14:textId="77777777" w:rsidR="000D2B4D" w:rsidRPr="00F426CF" w:rsidRDefault="000D2B4D" w:rsidP="000D2B4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76" w:type="dxa"/>
          </w:tcPr>
          <w:p w14:paraId="08783A92" w14:textId="6A62CB39" w:rsidR="000D2B4D" w:rsidRPr="00F426CF" w:rsidRDefault="000D2B4D" w:rsidP="003D14A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8400CF" w:rsidRPr="00C11731" w14:paraId="2B69130A" w14:textId="77777777" w:rsidTr="003D14A7">
        <w:trPr>
          <w:gridAfter w:val="1"/>
          <w:wAfter w:w="8" w:type="dxa"/>
          <w:trHeight w:val="330"/>
        </w:trPr>
        <w:tc>
          <w:tcPr>
            <w:tcW w:w="8779" w:type="dxa"/>
            <w:gridSpan w:val="8"/>
            <w:vAlign w:val="center"/>
            <w:hideMark/>
          </w:tcPr>
          <w:p w14:paraId="5DFBE20E" w14:textId="77777777" w:rsidR="008400CF" w:rsidRPr="0012627C" w:rsidRDefault="008400CF" w:rsidP="008400CF">
            <w:pPr>
              <w:jc w:val="both"/>
              <w:rPr>
                <w:b/>
                <w:sz w:val="20"/>
                <w:szCs w:val="20"/>
              </w:rPr>
            </w:pPr>
            <w:r w:rsidRPr="007C64A9">
              <w:rPr>
                <w:b/>
              </w:rPr>
              <w:t>V</w:t>
            </w:r>
            <w:r w:rsidRPr="0012627C">
              <w:rPr>
                <w:b/>
                <w:sz w:val="20"/>
                <w:szCs w:val="20"/>
              </w:rPr>
              <w:t>YJADRENIE</w:t>
            </w:r>
          </w:p>
          <w:p w14:paraId="231C1505" w14:textId="77777777" w:rsidR="008400CF" w:rsidRPr="0012627C" w:rsidRDefault="008400CF" w:rsidP="008400CF">
            <w:pPr>
              <w:jc w:val="both"/>
              <w:rPr>
                <w:sz w:val="20"/>
                <w:szCs w:val="20"/>
              </w:rPr>
            </w:pPr>
          </w:p>
          <w:p w14:paraId="075F23CE" w14:textId="49CF1274" w:rsidR="008400CF" w:rsidRPr="00D52705" w:rsidRDefault="008400CF" w:rsidP="008400CF">
            <w:pPr>
              <w:rPr>
                <w:sz w:val="20"/>
                <w:szCs w:val="20"/>
              </w:rPr>
            </w:pPr>
            <w:r w:rsidRPr="00D52705">
              <w:rPr>
                <w:sz w:val="20"/>
                <w:szCs w:val="20"/>
              </w:rPr>
              <w:t>Na základe overených skutočností potvrdzujem, že</w:t>
            </w:r>
            <w:r>
              <w:rPr>
                <w:sz w:val="20"/>
                <w:szCs w:val="20"/>
              </w:rPr>
              <w:t xml:space="preserve"> </w:t>
            </w:r>
            <w:r w:rsidRPr="00C34004">
              <w:rPr>
                <w:sz w:val="20"/>
                <w:szCs w:val="20"/>
              </w:rPr>
              <w:t>(uveďte jednu z možností v súlade s ustanovením § 7 ods. 3 zákona o finančnej kontrole).</w:t>
            </w:r>
            <w:r w:rsidRPr="277050EB">
              <w:rPr>
                <w:sz w:val="20"/>
                <w:szCs w:val="20"/>
                <w:vertAlign w:val="superscript"/>
              </w:rPr>
              <w:footnoteReference w:id="21"/>
            </w:r>
            <w:r w:rsidRPr="00D52705">
              <w:rPr>
                <w:sz w:val="20"/>
                <w:szCs w:val="20"/>
              </w:rPr>
              <w:t xml:space="preserve">     </w:t>
            </w:r>
          </w:p>
          <w:p w14:paraId="67ED5825" w14:textId="77777777" w:rsidR="008400CF" w:rsidRPr="00A54276" w:rsidRDefault="008400CF" w:rsidP="008400CF">
            <w:r w:rsidRPr="00B64015">
              <w:rPr>
                <w:sz w:val="20"/>
                <w:szCs w:val="20"/>
              </w:rPr>
              <w:t xml:space="preserve">   </w:t>
            </w:r>
          </w:p>
          <w:p w14:paraId="175B7A21" w14:textId="77777777" w:rsidR="008400CF" w:rsidRPr="00C11731" w:rsidRDefault="008400CF" w:rsidP="008400CF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</w:tr>
      <w:tr w:rsidR="008400CF" w:rsidRPr="0012627C" w14:paraId="7957539D" w14:textId="77777777" w:rsidTr="003D14A7">
        <w:trPr>
          <w:gridAfter w:val="1"/>
          <w:wAfter w:w="8" w:type="dxa"/>
          <w:trHeight w:val="330"/>
        </w:trPr>
        <w:tc>
          <w:tcPr>
            <w:tcW w:w="1398" w:type="dxa"/>
            <w:gridSpan w:val="2"/>
            <w:vAlign w:val="center"/>
          </w:tcPr>
          <w:p w14:paraId="790C324F" w14:textId="77777777" w:rsidR="008400CF" w:rsidRPr="0012627C" w:rsidRDefault="008400CF" w:rsidP="008400CF">
            <w:pPr>
              <w:rPr>
                <w:b/>
                <w:bCs/>
                <w:sz w:val="20"/>
                <w:szCs w:val="20"/>
              </w:rPr>
            </w:pPr>
            <w:r w:rsidRPr="0012627C">
              <w:rPr>
                <w:b/>
                <w:bCs/>
                <w:sz w:val="20"/>
                <w:szCs w:val="20"/>
              </w:rPr>
              <w:t>Kontrolu vykonal:</w:t>
            </w:r>
            <w:r w:rsidRPr="0012627C">
              <w:rPr>
                <w:rStyle w:val="Odkaznapoznmkupodiarou"/>
                <w:b/>
                <w:bCs/>
                <w:sz w:val="20"/>
                <w:szCs w:val="20"/>
              </w:rPr>
              <w:footnoteReference w:id="22"/>
            </w:r>
          </w:p>
        </w:tc>
        <w:tc>
          <w:tcPr>
            <w:tcW w:w="7381" w:type="dxa"/>
            <w:gridSpan w:val="6"/>
            <w:vAlign w:val="center"/>
          </w:tcPr>
          <w:p w14:paraId="63F2EC12" w14:textId="77777777" w:rsidR="008400CF" w:rsidRPr="0012627C" w:rsidRDefault="008400CF" w:rsidP="008400CF">
            <w:pPr>
              <w:rPr>
                <w:color w:val="000000"/>
                <w:sz w:val="20"/>
                <w:szCs w:val="20"/>
              </w:rPr>
            </w:pPr>
          </w:p>
        </w:tc>
      </w:tr>
      <w:tr w:rsidR="008400CF" w:rsidRPr="0012627C" w14:paraId="08176BEA" w14:textId="77777777" w:rsidTr="003D14A7">
        <w:trPr>
          <w:gridAfter w:val="1"/>
          <w:wAfter w:w="8" w:type="dxa"/>
          <w:trHeight w:val="330"/>
        </w:trPr>
        <w:tc>
          <w:tcPr>
            <w:tcW w:w="1398" w:type="dxa"/>
            <w:gridSpan w:val="2"/>
            <w:vAlign w:val="center"/>
            <w:hideMark/>
          </w:tcPr>
          <w:p w14:paraId="262FAF83" w14:textId="77777777" w:rsidR="008400CF" w:rsidRPr="0012627C" w:rsidRDefault="008400CF" w:rsidP="008400CF">
            <w:pPr>
              <w:rPr>
                <w:b/>
                <w:bCs/>
                <w:sz w:val="20"/>
                <w:szCs w:val="20"/>
              </w:rPr>
            </w:pPr>
            <w:r w:rsidRPr="0012627C">
              <w:rPr>
                <w:b/>
                <w:bCs/>
                <w:sz w:val="20"/>
                <w:szCs w:val="20"/>
              </w:rPr>
              <w:t>Dátum:</w:t>
            </w:r>
          </w:p>
        </w:tc>
        <w:tc>
          <w:tcPr>
            <w:tcW w:w="7381" w:type="dxa"/>
            <w:gridSpan w:val="6"/>
            <w:vAlign w:val="center"/>
            <w:hideMark/>
          </w:tcPr>
          <w:p w14:paraId="0E6D09A3" w14:textId="77777777" w:rsidR="008400CF" w:rsidRPr="0012627C" w:rsidRDefault="008400CF" w:rsidP="008400CF">
            <w:pPr>
              <w:rPr>
                <w:color w:val="000000"/>
                <w:sz w:val="20"/>
                <w:szCs w:val="20"/>
              </w:rPr>
            </w:pPr>
            <w:r w:rsidRPr="0012627C">
              <w:rPr>
                <w:color w:val="000000"/>
                <w:sz w:val="20"/>
                <w:szCs w:val="20"/>
              </w:rPr>
              <w:t> </w:t>
            </w:r>
          </w:p>
        </w:tc>
      </w:tr>
      <w:tr w:rsidR="008400CF" w:rsidRPr="0012627C" w14:paraId="74B580E2" w14:textId="77777777" w:rsidTr="003D14A7">
        <w:trPr>
          <w:gridAfter w:val="1"/>
          <w:wAfter w:w="8" w:type="dxa"/>
          <w:trHeight w:val="330"/>
        </w:trPr>
        <w:tc>
          <w:tcPr>
            <w:tcW w:w="1398" w:type="dxa"/>
            <w:gridSpan w:val="2"/>
            <w:shd w:val="clear" w:color="auto" w:fill="FFFFFF" w:themeFill="background1"/>
            <w:vAlign w:val="center"/>
            <w:hideMark/>
          </w:tcPr>
          <w:p w14:paraId="05939E3E" w14:textId="77777777" w:rsidR="008400CF" w:rsidRPr="0012627C" w:rsidRDefault="008400CF" w:rsidP="008400CF">
            <w:pPr>
              <w:rPr>
                <w:b/>
                <w:bCs/>
                <w:sz w:val="20"/>
                <w:szCs w:val="20"/>
              </w:rPr>
            </w:pPr>
            <w:r w:rsidRPr="0012627C">
              <w:rPr>
                <w:b/>
                <w:bCs/>
                <w:sz w:val="20"/>
                <w:szCs w:val="20"/>
              </w:rPr>
              <w:t>Podpis:</w:t>
            </w:r>
          </w:p>
        </w:tc>
        <w:tc>
          <w:tcPr>
            <w:tcW w:w="7381" w:type="dxa"/>
            <w:gridSpan w:val="6"/>
            <w:vAlign w:val="center"/>
            <w:hideMark/>
          </w:tcPr>
          <w:p w14:paraId="0B2A66C6" w14:textId="77777777" w:rsidR="008400CF" w:rsidRPr="0012627C" w:rsidRDefault="008400CF" w:rsidP="008400CF">
            <w:pPr>
              <w:rPr>
                <w:color w:val="000000"/>
                <w:sz w:val="20"/>
                <w:szCs w:val="20"/>
              </w:rPr>
            </w:pPr>
            <w:r w:rsidRPr="0012627C">
              <w:rPr>
                <w:color w:val="000000"/>
                <w:sz w:val="20"/>
                <w:szCs w:val="20"/>
              </w:rPr>
              <w:t> </w:t>
            </w:r>
          </w:p>
        </w:tc>
      </w:tr>
      <w:tr w:rsidR="008400CF" w:rsidRPr="0012627C" w14:paraId="1228C741" w14:textId="77777777" w:rsidTr="003D14A7">
        <w:trPr>
          <w:gridAfter w:val="1"/>
          <w:wAfter w:w="8" w:type="dxa"/>
          <w:trHeight w:val="330"/>
        </w:trPr>
        <w:tc>
          <w:tcPr>
            <w:tcW w:w="8779" w:type="dxa"/>
            <w:gridSpan w:val="8"/>
            <w:noWrap/>
            <w:hideMark/>
          </w:tcPr>
          <w:p w14:paraId="721E5ED3" w14:textId="77777777" w:rsidR="008400CF" w:rsidRPr="0012627C" w:rsidRDefault="008400CF" w:rsidP="008400CF">
            <w:pPr>
              <w:rPr>
                <w:color w:val="000000"/>
                <w:sz w:val="20"/>
                <w:szCs w:val="20"/>
              </w:rPr>
            </w:pPr>
            <w:r w:rsidRPr="0012627C">
              <w:rPr>
                <w:color w:val="000000"/>
                <w:sz w:val="20"/>
                <w:szCs w:val="20"/>
              </w:rPr>
              <w:t> </w:t>
            </w:r>
          </w:p>
        </w:tc>
      </w:tr>
      <w:tr w:rsidR="008400CF" w:rsidRPr="0012627C" w14:paraId="67159C41" w14:textId="77777777" w:rsidTr="003D14A7">
        <w:trPr>
          <w:gridAfter w:val="1"/>
          <w:wAfter w:w="8" w:type="dxa"/>
          <w:trHeight w:val="330"/>
        </w:trPr>
        <w:tc>
          <w:tcPr>
            <w:tcW w:w="1398" w:type="dxa"/>
            <w:gridSpan w:val="2"/>
            <w:vAlign w:val="center"/>
            <w:hideMark/>
          </w:tcPr>
          <w:p w14:paraId="4170D32B" w14:textId="77777777" w:rsidR="008400CF" w:rsidRPr="0012627C" w:rsidRDefault="008400CF" w:rsidP="008400C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Kontrolu vykonal</w:t>
            </w:r>
            <w:r w:rsidRPr="0012627C">
              <w:rPr>
                <w:b/>
                <w:bCs/>
                <w:sz w:val="20"/>
                <w:szCs w:val="20"/>
              </w:rPr>
              <w:t>:</w:t>
            </w:r>
            <w:r w:rsidRPr="0012627C">
              <w:rPr>
                <w:rStyle w:val="Odkaznapoznmkupodiarou"/>
                <w:b/>
                <w:bCs/>
                <w:sz w:val="20"/>
                <w:szCs w:val="20"/>
              </w:rPr>
              <w:footnoteReference w:id="23"/>
            </w:r>
          </w:p>
        </w:tc>
        <w:tc>
          <w:tcPr>
            <w:tcW w:w="7381" w:type="dxa"/>
            <w:gridSpan w:val="6"/>
            <w:vAlign w:val="center"/>
            <w:hideMark/>
          </w:tcPr>
          <w:p w14:paraId="2061E832" w14:textId="77777777" w:rsidR="008400CF" w:rsidRPr="0012627C" w:rsidRDefault="008400CF" w:rsidP="008400CF">
            <w:pPr>
              <w:rPr>
                <w:color w:val="000000"/>
                <w:sz w:val="20"/>
                <w:szCs w:val="20"/>
              </w:rPr>
            </w:pPr>
            <w:r w:rsidRPr="0012627C">
              <w:rPr>
                <w:color w:val="000000"/>
                <w:sz w:val="20"/>
                <w:szCs w:val="20"/>
              </w:rPr>
              <w:t> </w:t>
            </w:r>
          </w:p>
        </w:tc>
      </w:tr>
      <w:tr w:rsidR="008400CF" w:rsidRPr="0012627C" w14:paraId="0685797C" w14:textId="77777777" w:rsidTr="003D14A7">
        <w:trPr>
          <w:gridAfter w:val="1"/>
          <w:wAfter w:w="8" w:type="dxa"/>
          <w:trHeight w:val="330"/>
        </w:trPr>
        <w:tc>
          <w:tcPr>
            <w:tcW w:w="1398" w:type="dxa"/>
            <w:gridSpan w:val="2"/>
            <w:shd w:val="clear" w:color="auto" w:fill="FFFFFF" w:themeFill="background1"/>
            <w:vAlign w:val="center"/>
            <w:hideMark/>
          </w:tcPr>
          <w:p w14:paraId="43185E80" w14:textId="77777777" w:rsidR="008400CF" w:rsidRPr="0012627C" w:rsidRDefault="008400CF" w:rsidP="008400CF">
            <w:pPr>
              <w:rPr>
                <w:b/>
                <w:bCs/>
                <w:sz w:val="20"/>
                <w:szCs w:val="20"/>
              </w:rPr>
            </w:pPr>
            <w:r w:rsidRPr="0012627C">
              <w:rPr>
                <w:b/>
                <w:bCs/>
                <w:sz w:val="20"/>
                <w:szCs w:val="20"/>
              </w:rPr>
              <w:t xml:space="preserve">Dátum: </w:t>
            </w:r>
          </w:p>
        </w:tc>
        <w:tc>
          <w:tcPr>
            <w:tcW w:w="7381" w:type="dxa"/>
            <w:gridSpan w:val="6"/>
            <w:vAlign w:val="center"/>
            <w:hideMark/>
          </w:tcPr>
          <w:p w14:paraId="18EE3C21" w14:textId="77777777" w:rsidR="008400CF" w:rsidRPr="0012627C" w:rsidRDefault="008400CF" w:rsidP="008400CF">
            <w:pPr>
              <w:rPr>
                <w:color w:val="000000"/>
                <w:sz w:val="20"/>
                <w:szCs w:val="20"/>
              </w:rPr>
            </w:pPr>
            <w:r w:rsidRPr="0012627C">
              <w:rPr>
                <w:color w:val="000000"/>
                <w:sz w:val="20"/>
                <w:szCs w:val="20"/>
              </w:rPr>
              <w:t> </w:t>
            </w:r>
          </w:p>
        </w:tc>
      </w:tr>
      <w:tr w:rsidR="008400CF" w:rsidRPr="0012627C" w14:paraId="3167F09F" w14:textId="77777777" w:rsidTr="003D14A7">
        <w:trPr>
          <w:gridAfter w:val="1"/>
          <w:wAfter w:w="8" w:type="dxa"/>
          <w:trHeight w:val="330"/>
        </w:trPr>
        <w:tc>
          <w:tcPr>
            <w:tcW w:w="1398" w:type="dxa"/>
            <w:gridSpan w:val="2"/>
            <w:shd w:val="clear" w:color="auto" w:fill="FFFFFF" w:themeFill="background1"/>
            <w:vAlign w:val="center"/>
            <w:hideMark/>
          </w:tcPr>
          <w:p w14:paraId="49924610" w14:textId="77777777" w:rsidR="008400CF" w:rsidRPr="0012627C" w:rsidRDefault="008400CF" w:rsidP="008400CF">
            <w:pPr>
              <w:rPr>
                <w:b/>
                <w:bCs/>
                <w:sz w:val="20"/>
                <w:szCs w:val="20"/>
              </w:rPr>
            </w:pPr>
            <w:r w:rsidRPr="0012627C">
              <w:rPr>
                <w:b/>
                <w:bCs/>
                <w:sz w:val="20"/>
                <w:szCs w:val="20"/>
              </w:rPr>
              <w:t>Podpis:</w:t>
            </w:r>
          </w:p>
        </w:tc>
        <w:tc>
          <w:tcPr>
            <w:tcW w:w="7381" w:type="dxa"/>
            <w:gridSpan w:val="6"/>
            <w:vAlign w:val="center"/>
            <w:hideMark/>
          </w:tcPr>
          <w:p w14:paraId="0B96C09D" w14:textId="77777777" w:rsidR="008400CF" w:rsidRPr="0012627C" w:rsidRDefault="008400CF" w:rsidP="008400CF">
            <w:pPr>
              <w:rPr>
                <w:color w:val="000000"/>
                <w:sz w:val="20"/>
                <w:szCs w:val="20"/>
              </w:rPr>
            </w:pPr>
            <w:r w:rsidRPr="0012627C">
              <w:rPr>
                <w:color w:val="000000"/>
                <w:sz w:val="20"/>
                <w:szCs w:val="20"/>
              </w:rPr>
              <w:t> </w:t>
            </w:r>
          </w:p>
        </w:tc>
      </w:tr>
    </w:tbl>
    <w:p w14:paraId="7B86D654" w14:textId="77777777" w:rsidR="00F426CF" w:rsidRDefault="00F426CF" w:rsidP="00697B85">
      <w:pPr>
        <w:spacing w:after="200" w:line="276" w:lineRule="auto"/>
      </w:pPr>
    </w:p>
    <w:sectPr w:rsidR="00F426CF" w:rsidSect="000D01BB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FAB237" w14:textId="77777777" w:rsidR="0018791C" w:rsidRDefault="0018791C" w:rsidP="00B948E0">
      <w:r>
        <w:separator/>
      </w:r>
    </w:p>
  </w:endnote>
  <w:endnote w:type="continuationSeparator" w:id="0">
    <w:p w14:paraId="7FB37BA6" w14:textId="77777777" w:rsidR="0018791C" w:rsidRDefault="0018791C" w:rsidP="00B948E0">
      <w:r>
        <w:continuationSeparator/>
      </w:r>
    </w:p>
  </w:endnote>
  <w:endnote w:type="continuationNotice" w:id="1">
    <w:p w14:paraId="22DFF456" w14:textId="77777777" w:rsidR="0018791C" w:rsidRDefault="0018791C"/>
  </w:endnote>
  <w:endnote w:id="2">
    <w:p w14:paraId="38F7F801" w14:textId="7ED6E789" w:rsidR="007A01FB" w:rsidRDefault="007A01FB" w:rsidP="277050EB">
      <w:pPr>
        <w:pStyle w:val="Textvysvetlivky"/>
        <w:rPr>
          <w:ins w:id="23" w:author="Autor"/>
          <w:color w:val="000000" w:themeColor="text1"/>
          <w:vertAlign w:val="superscript"/>
        </w:rPr>
      </w:pPr>
      <w:ins w:id="24" w:author="Autor">
        <w:r w:rsidRPr="277050EB">
          <w:rPr>
            <w:rStyle w:val="Odkaznavysvetlivku"/>
          </w:rPr>
          <w:endnoteRef/>
        </w:r>
        <w:r w:rsidRPr="277050EB">
          <w:t xml:space="preserve"> Kontrolná otázka označená “</w:t>
        </w:r>
        <w:r>
          <w:rPr>
            <w:color w:val="000000" w:themeColor="text1"/>
          </w:rPr>
          <w:t>*</w:t>
        </w:r>
        <w:r w:rsidRPr="277050EB">
          <w:rPr>
            <w:color w:val="000000" w:themeColor="text1"/>
          </w:rPr>
          <w:t>” je predmetom AFK ŽoP v</w:t>
        </w:r>
        <w:r>
          <w:rPr>
            <w:color w:val="000000" w:themeColor="text1"/>
          </w:rPr>
          <w:t> </w:t>
        </w:r>
        <w:r w:rsidRPr="277050EB">
          <w:rPr>
            <w:color w:val="000000" w:themeColor="text1"/>
          </w:rPr>
          <w:t>prípade</w:t>
        </w:r>
        <w:r>
          <w:rPr>
            <w:color w:val="000000" w:themeColor="text1"/>
          </w:rPr>
          <w:t xml:space="preserve"> výkonu AFK ŽoP formou</w:t>
        </w:r>
        <w:r w:rsidRPr="277050EB">
          <w:rPr>
            <w:color w:val="000000" w:themeColor="text1"/>
          </w:rPr>
          <w:t xml:space="preserve"> “</w:t>
        </w:r>
        <w:r>
          <w:rPr>
            <w:color w:val="000000" w:themeColor="text1"/>
          </w:rPr>
          <w:t>formálnej kontroly,</w:t>
        </w:r>
        <w:r w:rsidRPr="277050EB">
          <w:rPr>
            <w:color w:val="000000" w:themeColor="text1"/>
          </w:rPr>
          <w:t>”</w:t>
        </w:r>
        <w:r>
          <w:rPr>
            <w:color w:val="000000" w:themeColor="text1"/>
          </w:rPr>
          <w:t xml:space="preserve"> ktorú upravuje MP CKO č. 38.</w:t>
        </w:r>
      </w:ins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057B49" w14:textId="77777777" w:rsidR="007A01FB" w:rsidRDefault="007A01FB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FAE988" w14:textId="0FAE9FCA" w:rsidR="007A01FB" w:rsidRDefault="007A01FB" w:rsidP="00627EA3">
    <w:pPr>
      <w:pStyle w:val="Pta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2EC1DB39" wp14:editId="5E03EF59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4" name="Rovná spojnica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a14="http://schemas.microsoft.com/office/drawing/2010/main" xmlns:pic="http://schemas.openxmlformats.org/drawingml/2006/picture" xmlns:a="http://schemas.openxmlformats.org/drawingml/2006/main">
          <w:pict w14:anchorId="3BC8018C">
            <v:line id="Rovná spojnica 4" style="position:absolute;flip:y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strokecolor="#8064a2 [3207]" strokeweight="3pt" from="-.35pt,11.9pt" to="453.4pt,12.65pt" w14:anchorId="161B7EA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">
              <v:shadow on="t" color="black" opacity="22937f" offset="0,.63889mm" origin=",.5"/>
              <o:lock v:ext="edit" shapetype="f"/>
            </v:line>
          </w:pict>
        </mc:Fallback>
      </mc:AlternateContent>
    </w:r>
    <w:r>
      <w:t xml:space="preserve"> </w:t>
    </w:r>
  </w:p>
  <w:p w14:paraId="2ADE07BC" w14:textId="41AE57CA" w:rsidR="007A01FB" w:rsidRDefault="007A01FB">
    <w:pPr>
      <w:pStyle w:val="Pta"/>
      <w:jc w:val="right"/>
    </w:pPr>
    <w:del w:id="107" w:author="Autor">
      <w:r>
        <w:rPr>
          <w:noProof/>
        </w:rPr>
        <w:drawing>
          <wp:anchor distT="0" distB="0" distL="114300" distR="114300" simplePos="0" relativeHeight="251667968" behindDoc="1" locked="0" layoutInCell="1" allowOverlap="1" wp14:anchorId="581FDD1A" wp14:editId="59720429">
            <wp:simplePos x="0" y="0"/>
            <wp:positionH relativeFrom="column">
              <wp:posOffset>71755</wp:posOffset>
            </wp:positionH>
            <wp:positionV relativeFrom="paragraph">
              <wp:posOffset>53340</wp:posOffset>
            </wp:positionV>
            <wp:extent cx="704850" cy="513080"/>
            <wp:effectExtent l="0" t="0" r="0" b="0"/>
            <wp:wrapTight wrapText="bothSides">
              <wp:wrapPolygon edited="0">
                <wp:start x="0" y="0"/>
                <wp:lineTo x="0" y="20851"/>
                <wp:lineTo x="21016" y="20851"/>
                <wp:lineTo x="21016" y="0"/>
                <wp:lineTo x="0" y="0"/>
              </wp:wrapPolygon>
            </wp:wrapTight>
            <wp:docPr id="3" name="Obrázo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5"/>
                    <pic:cNvPicPr>
                      <a:picLocks noChangeAspect="1" noChangeArrowheads="1"/>
                    </pic:cNvPicPr>
                  </pic:nvPicPr>
                  <pic:blipFill>
                    <a:blip r:embed="rId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513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del>
    <w:ins w:id="108" w:author="Autor">
      <w:r>
        <w:rPr>
          <w:noProof/>
        </w:rPr>
        <w:drawing>
          <wp:anchor distT="0" distB="0" distL="114300" distR="114300" simplePos="0" relativeHeight="251658752" behindDoc="1" locked="0" layoutInCell="1" allowOverlap="1" wp14:anchorId="58021AC6" wp14:editId="63C9F7EB">
            <wp:simplePos x="0" y="0"/>
            <wp:positionH relativeFrom="column">
              <wp:posOffset>71755</wp:posOffset>
            </wp:positionH>
            <wp:positionV relativeFrom="paragraph">
              <wp:posOffset>53340</wp:posOffset>
            </wp:positionV>
            <wp:extent cx="704850" cy="513080"/>
            <wp:effectExtent l="0" t="0" r="0" b="0"/>
            <wp:wrapTight wrapText="bothSides">
              <wp:wrapPolygon edited="0">
                <wp:start x="0" y="0"/>
                <wp:lineTo x="0" y="20851"/>
                <wp:lineTo x="21016" y="20851"/>
                <wp:lineTo x="21016" y="0"/>
                <wp:lineTo x="0" y="0"/>
              </wp:wrapPolygon>
            </wp:wrapTight>
            <wp:docPr id="13" name="Obrázo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5"/>
                    <pic:cNvPicPr>
                      <a:picLocks noChangeAspect="1" noChangeArrowheads="1"/>
                    </pic:cNvPicPr>
                  </pic:nvPicPr>
                  <pic:blipFill>
                    <a:blip r:embed="rId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513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ins>
    <w:r>
      <w:t xml:space="preserve">Strana </w:t>
    </w:r>
    <w:r>
      <w:fldChar w:fldCharType="begin"/>
    </w:r>
    <w:r>
      <w:instrText>PAGE   \* MERGEFORMAT</w:instrText>
    </w:r>
    <w:r>
      <w:fldChar w:fldCharType="separate"/>
    </w:r>
    <w:r w:rsidR="00A24C95">
      <w:rPr>
        <w:noProof/>
      </w:rPr>
      <w:t>8</w:t>
    </w:r>
    <w:r>
      <w:fldChar w:fldCharType="end"/>
    </w:r>
  </w:p>
  <w:p w14:paraId="22DB7E8E" w14:textId="77777777" w:rsidR="007A01FB" w:rsidRPr="00627EA3" w:rsidRDefault="007A01FB" w:rsidP="00627EA3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E9C12B" w14:textId="77777777" w:rsidR="007A01FB" w:rsidRDefault="007A01FB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F979CE" w14:textId="77777777" w:rsidR="0018791C" w:rsidRDefault="0018791C" w:rsidP="00B948E0">
      <w:r>
        <w:separator/>
      </w:r>
    </w:p>
  </w:footnote>
  <w:footnote w:type="continuationSeparator" w:id="0">
    <w:p w14:paraId="496D7669" w14:textId="77777777" w:rsidR="0018791C" w:rsidRDefault="0018791C" w:rsidP="00B948E0">
      <w:r>
        <w:continuationSeparator/>
      </w:r>
    </w:p>
  </w:footnote>
  <w:footnote w:type="continuationNotice" w:id="1">
    <w:p w14:paraId="3690FBE3" w14:textId="77777777" w:rsidR="0018791C" w:rsidRDefault="0018791C"/>
  </w:footnote>
  <w:footnote w:id="2">
    <w:p w14:paraId="67EE0BD7" w14:textId="6BDB8831" w:rsidR="007A01FB" w:rsidRDefault="007A01FB" w:rsidP="00C537AD">
      <w:pPr>
        <w:pStyle w:val="Textpoznmkypodiarou"/>
        <w:ind w:left="284" w:hanging="284"/>
        <w:jc w:val="both"/>
      </w:pPr>
      <w:r>
        <w:rPr>
          <w:rStyle w:val="Odkaznapoznmkupodiarou"/>
        </w:rPr>
        <w:footnoteRef/>
      </w:r>
      <w:r>
        <w:t xml:space="preserve"> </w:t>
      </w:r>
      <w:r>
        <w:tab/>
        <w:t>Kontrolný zoznam sa povinne vyhotovuje pri všetkých formách kontroly projektu. Vo vzore sú používané skratky a pojmy zavedené v Systéme riadenia európskych štrukturálnych a investičných fondov. Všetky ustanovenia vzoru, ktoré sa vzťahujú na RO, sa rovnako aplikujú aj na  SO v rozsahu, v akom naňho bol delegovaný výkon činností RO.</w:t>
      </w:r>
    </w:p>
  </w:footnote>
  <w:footnote w:id="3">
    <w:p w14:paraId="0C41454B" w14:textId="34488C4F" w:rsidR="007A01FB" w:rsidRDefault="007A01FB" w:rsidP="00DF769D">
      <w:pPr>
        <w:pStyle w:val="Textpoznmkypodiarou"/>
        <w:tabs>
          <w:tab w:val="left" w:pos="284"/>
        </w:tabs>
        <w:ind w:left="284" w:hanging="284"/>
        <w:jc w:val="both"/>
      </w:pPr>
      <w:r>
        <w:rPr>
          <w:rStyle w:val="Odkaznapoznmkupodiarou"/>
        </w:rPr>
        <w:footnoteRef/>
      </w:r>
      <w:r>
        <w:t xml:space="preserve"> </w:t>
      </w:r>
      <w:r>
        <w:tab/>
        <w:t>V prípade spoločnej administratívnej finančnej kontrole a finančnej kontrole na mieste sa uvedie len kód ŽoP, ktorá je predmetom kontroly, nakoľko tento kód v sebe obsahuje aj kód projektu.</w:t>
      </w:r>
    </w:p>
  </w:footnote>
  <w:footnote w:id="4">
    <w:p w14:paraId="0DDDF4F3" w14:textId="212780DD" w:rsidR="007A01FB" w:rsidRDefault="007A01FB" w:rsidP="00DF769D">
      <w:pPr>
        <w:pStyle w:val="Textpoznmkypodiarou"/>
        <w:ind w:left="284" w:hanging="284"/>
        <w:jc w:val="both"/>
      </w:pPr>
      <w:r>
        <w:rPr>
          <w:rStyle w:val="Odkaznapoznmkupodiarou"/>
        </w:rPr>
        <w:footnoteRef/>
      </w:r>
      <w:r>
        <w:t xml:space="preserve">   Dátum prijatia ŽoP sa uvádza len v prípade, ak sa vykonáva administratívna finančná kontrola ŽoP, resp. spoločná administratívna finančná kontrola ŽoP a finančná kontrola na mieste.</w:t>
      </w:r>
    </w:p>
  </w:footnote>
  <w:footnote w:id="5">
    <w:p w14:paraId="0CE75562" w14:textId="77777777" w:rsidR="007A01FB" w:rsidRDefault="007A01FB" w:rsidP="00ED0DFA">
      <w:pPr>
        <w:pStyle w:val="Textpoznmkypodiarou"/>
        <w:ind w:left="284" w:hanging="284"/>
        <w:jc w:val="both"/>
      </w:pPr>
      <w:r>
        <w:rPr>
          <w:rStyle w:val="Odkaznapoznmkupodiarou"/>
        </w:rPr>
        <w:footnoteRef/>
      </w:r>
      <w:r>
        <w:t xml:space="preserve"> </w:t>
      </w:r>
      <w:r>
        <w:tab/>
        <w:t xml:space="preserve">Vyberte tie predmety kontroly, ktoré sú pre danú kontrolu relevantné. Ostatné predmety kontroly ako aj otázky k nim prislúchajúce vypustite. Ak je predmetom kontroly ŽoP a nejedná sa o žiadosť o platbu </w:t>
      </w:r>
      <w:r w:rsidRPr="000526F5">
        <w:t>- poskytnutie zálohovej platby</w:t>
      </w:r>
      <w:r>
        <w:t xml:space="preserve"> alebo žiadosť o platbu - </w:t>
      </w:r>
      <w:r w:rsidRPr="000526F5">
        <w:t>zúčtovanie predfinancovania</w:t>
      </w:r>
      <w:r>
        <w:t>, vyberte predmet kontroly žiadosť o platbu.</w:t>
      </w:r>
    </w:p>
  </w:footnote>
  <w:footnote w:id="6">
    <w:p w14:paraId="21C33DA3" w14:textId="77777777" w:rsidR="007A01FB" w:rsidRDefault="007A01FB" w:rsidP="009E78ED">
      <w:pPr>
        <w:pStyle w:val="Textpoznmkypodiarou"/>
        <w:tabs>
          <w:tab w:val="left" w:pos="284"/>
        </w:tabs>
      </w:pPr>
      <w:r>
        <w:rPr>
          <w:rStyle w:val="Odkaznapoznmkupodiarou"/>
        </w:rPr>
        <w:footnoteRef/>
      </w:r>
      <w:r>
        <w:t xml:space="preserve"> </w:t>
      </w:r>
      <w:r>
        <w:tab/>
        <w:t>Povinnosť overiť predmet kontroly minimálne raz počas realizácie projektu.</w:t>
      </w:r>
    </w:p>
  </w:footnote>
  <w:footnote w:id="7">
    <w:p w14:paraId="162976BB" w14:textId="4A50B718" w:rsidR="007A01FB" w:rsidRDefault="007A01FB" w:rsidP="00DF769D">
      <w:pPr>
        <w:pStyle w:val="Textpoznmkypodiarou"/>
        <w:tabs>
          <w:tab w:val="left" w:pos="284"/>
        </w:tabs>
        <w:ind w:left="284" w:hanging="284"/>
        <w:jc w:val="both"/>
      </w:pPr>
      <w:r>
        <w:rPr>
          <w:rStyle w:val="Odkaznapoznmkupodiarou"/>
        </w:rPr>
        <w:footnoteRef/>
      </w:r>
      <w:r>
        <w:t xml:space="preserve"> </w:t>
      </w:r>
      <w:r>
        <w:tab/>
        <w:t>Ponechajte len kontrolné otázky k vybranému, resp. k vybraným predmetom kontroly okrem otázok týkajúcich sa podozrenia z podvodu a korupcie. Tie nevypúšťajte! Tie sú súčasťou každého kontrolného zoznamu vytvoreného z tohto vzoru.</w:t>
      </w:r>
      <w:r w:rsidRPr="00921DEB">
        <w:t xml:space="preserve"> </w:t>
      </w:r>
      <w:r>
        <w:t>Jednotlivé kontrolné otázky k vybranému predmetu kontroly nie je možné vypustiť, pokiaľ to v kontrolnej otázke nie je priamo umožnené! Možné je ich len doplniť o ďalšie kontrolné otázky.</w:t>
      </w:r>
    </w:p>
  </w:footnote>
  <w:footnote w:id="8">
    <w:p w14:paraId="0DABD18D" w14:textId="0F25193D" w:rsidR="007A01FB" w:rsidRDefault="007A01FB" w:rsidP="00790CA5">
      <w:pPr>
        <w:pStyle w:val="Textpoznmkypodiarou"/>
        <w:ind w:left="284" w:hanging="284"/>
        <w:jc w:val="both"/>
      </w:pPr>
      <w:r>
        <w:rPr>
          <w:rStyle w:val="Odkaznapoznmkupodiarou"/>
        </w:rPr>
        <w:footnoteRef/>
      </w:r>
      <w:r>
        <w:t xml:space="preserve"> </w:t>
      </w:r>
      <w:r>
        <w:tab/>
        <w:t xml:space="preserve">V poznámke sa uvádza </w:t>
      </w:r>
      <w:r w:rsidRPr="00675C58">
        <w:t xml:space="preserve">spôsob, akým </w:t>
      </w:r>
      <w:r>
        <w:t xml:space="preserve">RO </w:t>
      </w:r>
      <w:r w:rsidRPr="00675C58">
        <w:t xml:space="preserve">dospel k vyhodnoteniu predmetnej otázky, aby bol zabezpečený dostatočný </w:t>
      </w:r>
      <w:r w:rsidRPr="002C3A23">
        <w:t xml:space="preserve">audit trail. </w:t>
      </w:r>
      <w:r>
        <w:t xml:space="preserve">Uvádza sa tu </w:t>
      </w:r>
      <w:r w:rsidRPr="00DF769D">
        <w:t>vlastné overenie/posúdenie s</w:t>
      </w:r>
      <w:r>
        <w:t xml:space="preserve"> odkazom na </w:t>
      </w:r>
      <w:r w:rsidRPr="00CD46B5">
        <w:t>konkrétne dokumenty s ich jednoznačnou identifikáciou (napr. názov, kód ITMS2014+, dátum vypracovania)</w:t>
      </w:r>
      <w:r>
        <w:t xml:space="preserve">, resp. </w:t>
      </w:r>
      <w:r w:rsidRPr="00DF769D">
        <w:t>informačn</w:t>
      </w:r>
      <w:r>
        <w:t>é</w:t>
      </w:r>
      <w:r w:rsidRPr="00DF769D">
        <w:t xml:space="preserve"> zdroj</w:t>
      </w:r>
      <w:r>
        <w:t>e</w:t>
      </w:r>
      <w:r w:rsidRPr="00DF769D">
        <w:t>, na základe ktorých bola predmetná otázka zodpovedaná.</w:t>
      </w:r>
      <w:r w:rsidRPr="002C3A23">
        <w:t xml:space="preserve"> </w:t>
      </w:r>
      <w:r>
        <w:t>Ak je s</w:t>
      </w:r>
      <w:r w:rsidRPr="002C3A23">
        <w:t xml:space="preserve">pôsob overenia </w:t>
      </w:r>
      <w:r>
        <w:t xml:space="preserve">uvedený </w:t>
      </w:r>
      <w:r w:rsidRPr="002C3A23">
        <w:t xml:space="preserve">v návrhu (čiastkovej) správy/(čiastkovej) </w:t>
      </w:r>
      <w:r>
        <w:t>správe z kontroly, pri kontrolnej otázke naň postačuje uviesť len odkaz.</w:t>
      </w:r>
    </w:p>
  </w:footnote>
  <w:footnote w:id="9">
    <w:p w14:paraId="2859D0B2" w14:textId="79C230FA" w:rsidR="007A01FB" w:rsidRDefault="007A01FB" w:rsidP="0024400F">
      <w:pPr>
        <w:pStyle w:val="Textpoznmkypodiarou"/>
        <w:tabs>
          <w:tab w:val="left" w:pos="284"/>
        </w:tabs>
        <w:ind w:left="284" w:hanging="284"/>
      </w:pPr>
      <w:r>
        <w:rPr>
          <w:rStyle w:val="Odkaznapoznmkupodiarou"/>
        </w:rPr>
        <w:footnoteRef/>
      </w:r>
      <w:r>
        <w:t xml:space="preserve"> </w:t>
      </w:r>
      <w:r>
        <w:tab/>
        <w:t>Overuje sa len formou finančnej kontroly na mieste</w:t>
      </w:r>
    </w:p>
  </w:footnote>
  <w:footnote w:id="10">
    <w:p w14:paraId="438BF664" w14:textId="30B092A0" w:rsidR="007A01FB" w:rsidRDefault="007A01FB" w:rsidP="00353FA4">
      <w:pPr>
        <w:pStyle w:val="Textpoznmkypodiarou"/>
        <w:ind w:left="284" w:hanging="284"/>
      </w:pPr>
      <w:r>
        <w:rPr>
          <w:rStyle w:val="Odkaznapoznmkupodiarou"/>
        </w:rPr>
        <w:footnoteRef/>
      </w:r>
      <w:r>
        <w:t xml:space="preserve"> </w:t>
      </w:r>
      <w:r>
        <w:tab/>
        <w:t>Otázka je relevantná a ú</w:t>
      </w:r>
      <w:r w:rsidRPr="00DF769D">
        <w:t>daj</w:t>
      </w:r>
      <w:r>
        <w:t>e</w:t>
      </w:r>
      <w:r w:rsidRPr="00DF769D">
        <w:t xml:space="preserve"> sa kontroluj</w:t>
      </w:r>
      <w:r>
        <w:t>ú</w:t>
      </w:r>
      <w:r w:rsidRPr="00DF769D">
        <w:t xml:space="preserve"> len pri prvej ŽoP, resp. pri prvej ŽoP po vykonanej zmene. </w:t>
      </w:r>
      <w:r w:rsidRPr="00F00D53">
        <w:t>V ostatných prípadoch sa zaškrtne „netýka sa</w:t>
      </w:r>
      <w:r>
        <w:t>.“</w:t>
      </w:r>
    </w:p>
  </w:footnote>
  <w:footnote w:id="11">
    <w:p w14:paraId="18A80592" w14:textId="77777777" w:rsidR="007A01FB" w:rsidRDefault="007A01FB" w:rsidP="0024400F">
      <w:pPr>
        <w:pStyle w:val="Textpoznmkypodiarou"/>
        <w:tabs>
          <w:tab w:val="left" w:pos="284"/>
        </w:tabs>
      </w:pPr>
      <w:r>
        <w:rPr>
          <w:rStyle w:val="Odkaznapoznmkupodiarou"/>
        </w:rPr>
        <w:footnoteRef/>
      </w:r>
      <w:r>
        <w:t xml:space="preserve"> </w:t>
      </w:r>
      <w:r>
        <w:tab/>
        <w:t>V čase potreby aktivity/aktivít projektu.</w:t>
      </w:r>
    </w:p>
  </w:footnote>
  <w:footnote w:id="12">
    <w:p w14:paraId="00EA81C4" w14:textId="77777777" w:rsidR="007A01FB" w:rsidRDefault="007A01FB" w:rsidP="0024400F">
      <w:pPr>
        <w:pStyle w:val="Textpoznmkypodiarou"/>
        <w:tabs>
          <w:tab w:val="left" w:pos="284"/>
        </w:tabs>
      </w:pPr>
      <w:r>
        <w:rPr>
          <w:rStyle w:val="Odkaznapoznmkupodiarou"/>
        </w:rPr>
        <w:footnoteRef/>
      </w:r>
      <w:r>
        <w:t xml:space="preserve"> </w:t>
      </w:r>
      <w:r>
        <w:tab/>
        <w:t>V množstve nevyhnutom pre potrebu zrealizovania aktivity/aktivít projektu.</w:t>
      </w:r>
    </w:p>
  </w:footnote>
  <w:footnote w:id="13">
    <w:p w14:paraId="3F80F9DF" w14:textId="77777777" w:rsidR="007A01FB" w:rsidRDefault="007A01FB" w:rsidP="0024400F">
      <w:pPr>
        <w:pStyle w:val="Textpoznmkypodiarou"/>
        <w:tabs>
          <w:tab w:val="left" w:pos="284"/>
        </w:tabs>
      </w:pPr>
      <w:r>
        <w:rPr>
          <w:rStyle w:val="Odkaznapoznmkupodiarou"/>
        </w:rPr>
        <w:footnoteRef/>
      </w:r>
      <w:r>
        <w:t xml:space="preserve"> </w:t>
      </w:r>
      <w:r>
        <w:tab/>
        <w:t>V kvalite nevyhnutnej pre úspešné zrealizovanie aktivity/aktivít projektu, resp. užívanie výsledkov projektu.</w:t>
      </w:r>
    </w:p>
  </w:footnote>
  <w:footnote w:id="14">
    <w:p w14:paraId="32CD0C13" w14:textId="1BD49D87" w:rsidR="007A01FB" w:rsidRDefault="007A01FB" w:rsidP="0057532A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>
        <w:rPr>
          <w:bCs/>
          <w:color w:val="000000"/>
        </w:rPr>
        <w:t xml:space="preserve">V </w:t>
      </w:r>
      <w:r w:rsidRPr="00F2125A">
        <w:rPr>
          <w:bCs/>
          <w:color w:val="000000"/>
        </w:rPr>
        <w:t>prípade, že v z</w:t>
      </w:r>
      <w:r>
        <w:rPr>
          <w:bCs/>
          <w:color w:val="000000"/>
        </w:rPr>
        <w:t>my</w:t>
      </w:r>
      <w:r w:rsidRPr="00F2125A">
        <w:rPr>
          <w:bCs/>
          <w:color w:val="000000"/>
        </w:rPr>
        <w:t>sle interných postupov prijímateľa sa správa z pracovnej cesty nevyp</w:t>
      </w:r>
      <w:r>
        <w:rPr>
          <w:bCs/>
          <w:color w:val="000000"/>
        </w:rPr>
        <w:t>racováva, zaškrtne sa "netýka sa."</w:t>
      </w:r>
    </w:p>
  </w:footnote>
  <w:footnote w:id="15">
    <w:p w14:paraId="51FEA64B" w14:textId="77777777" w:rsidR="007A01FB" w:rsidRDefault="007A01FB" w:rsidP="0024400F">
      <w:pPr>
        <w:pStyle w:val="Textpoznmkypodiarou"/>
        <w:ind w:left="284" w:hanging="284"/>
      </w:pPr>
      <w:r>
        <w:rPr>
          <w:rStyle w:val="Odkaznapoznmkupodiarou"/>
        </w:rPr>
        <w:footnoteRef/>
      </w:r>
      <w:r>
        <w:t xml:space="preserve"> </w:t>
      </w:r>
      <w:r>
        <w:tab/>
        <w:t>R</w:t>
      </w:r>
      <w:r w:rsidRPr="002243C7">
        <w:t>O</w:t>
      </w:r>
      <w:r w:rsidRPr="00F00D53">
        <w:t xml:space="preserve"> </w:t>
      </w:r>
      <w:r w:rsidRPr="002243C7">
        <w:t>môže</w:t>
      </w:r>
      <w:r w:rsidRPr="00F00D53">
        <w:t xml:space="preserve"> rozhodnúť</w:t>
      </w:r>
      <w:r>
        <w:t>, že za oprávnené výdavky budú pokladané ako alternatíva - odpisy, pričom kumulovaná výška odpisov nesmie presiahnuť reálnu úhradu splátok zodpovedajúcej časti vstupnej ceny.</w:t>
      </w:r>
    </w:p>
  </w:footnote>
  <w:footnote w:id="16">
    <w:p w14:paraId="2204305F" w14:textId="39E80402" w:rsidR="007A01FB" w:rsidRDefault="007A01FB" w:rsidP="00DF769D">
      <w:pPr>
        <w:pStyle w:val="Textpoznmkypodiarou"/>
        <w:ind w:left="284" w:hanging="284"/>
        <w:jc w:val="both"/>
      </w:pPr>
      <w:r>
        <w:rPr>
          <w:rStyle w:val="Odkaznapoznmkupodiarou"/>
        </w:rPr>
        <w:footnoteRef/>
      </w:r>
      <w:r>
        <w:t xml:space="preserve"> </w:t>
      </w:r>
      <w:r>
        <w:tab/>
      </w:r>
      <w:r>
        <w:rPr>
          <w:color w:val="000000"/>
        </w:rPr>
        <w:t xml:space="preserve">Overuje sa len v rámci finančnej kontroly na mieste u tých výdavkoch, ktoré neboli preukázané a overené na základe účtovných dokladov, alebo dokumentácií, ktorá ich nahradzuje pri AFK ŽoP a ktoré v ŽoP boli preukázané len sumarizačnými hárkami. </w:t>
      </w:r>
      <w:r>
        <w:t>Ak je otázka irelevantná, možno ju vypusti</w:t>
      </w:r>
      <w:r>
        <w:rPr>
          <w:color w:val="000000"/>
        </w:rPr>
        <w:t xml:space="preserve">ť. </w:t>
      </w:r>
    </w:p>
  </w:footnote>
  <w:footnote w:id="17">
    <w:p w14:paraId="313E7F16" w14:textId="513EA529" w:rsidR="007A01FB" w:rsidRDefault="007A01FB" w:rsidP="0024400F">
      <w:pPr>
        <w:pStyle w:val="Textpoznmkypodiarou"/>
        <w:tabs>
          <w:tab w:val="left" w:pos="284"/>
        </w:tabs>
        <w:ind w:left="284" w:hanging="284"/>
        <w:jc w:val="both"/>
      </w:pPr>
      <w:r>
        <w:rPr>
          <w:rStyle w:val="Odkaznapoznmkupodiarou"/>
        </w:rPr>
        <w:footnoteRef/>
      </w:r>
      <w:r>
        <w:t xml:space="preserve"> </w:t>
      </w:r>
      <w:r>
        <w:tab/>
      </w:r>
      <w:r w:rsidRPr="008A20CF">
        <w:t>R</w:t>
      </w:r>
      <w:r>
        <w:t>elevantný predmet kontroly len v prípade finančnej kontroly na mieste.</w:t>
      </w:r>
    </w:p>
  </w:footnote>
  <w:footnote w:id="18">
    <w:p w14:paraId="459E41CA" w14:textId="01C4226F" w:rsidR="007A01FB" w:rsidRDefault="007A01FB" w:rsidP="0024400F">
      <w:pPr>
        <w:pStyle w:val="Textpoznmkypodiarou"/>
        <w:tabs>
          <w:tab w:val="left" w:pos="284"/>
        </w:tabs>
        <w:jc w:val="both"/>
      </w:pPr>
      <w:r>
        <w:rPr>
          <w:rStyle w:val="Odkaznapoznmkupodiarou"/>
        </w:rPr>
        <w:footnoteRef/>
      </w:r>
      <w:r>
        <w:t xml:space="preserve"> </w:t>
      </w:r>
      <w:r>
        <w:tab/>
        <w:t>Vypĺňa sa  pri každom KZ, t. j. bez ohľadu na vybraný predmet kontroly.</w:t>
      </w:r>
    </w:p>
  </w:footnote>
  <w:footnote w:id="19">
    <w:p w14:paraId="41FA8FC5" w14:textId="464BDFB1" w:rsidR="007A01FB" w:rsidRDefault="007A01FB" w:rsidP="000D2B4D">
      <w:pPr>
        <w:pStyle w:val="Textpoznmkypodiarou"/>
        <w:tabs>
          <w:tab w:val="left" w:pos="284"/>
        </w:tabs>
        <w:ind w:left="284" w:hanging="284"/>
        <w:jc w:val="both"/>
      </w:pPr>
      <w:r>
        <w:rPr>
          <w:rStyle w:val="Odkaznapoznmkupodiarou"/>
        </w:rPr>
        <w:footnoteRef/>
      </w:r>
      <w:r>
        <w:t xml:space="preserve"> </w:t>
      </w:r>
      <w:r>
        <w:tab/>
        <w:t xml:space="preserve">V zmysle platného </w:t>
      </w:r>
      <w:r w:rsidRPr="002B4D2A">
        <w:t>Usmerneni</w:t>
      </w:r>
      <w:r>
        <w:t>a</w:t>
      </w:r>
      <w:r w:rsidRPr="002B4D2A">
        <w:t xml:space="preserve"> č. 2/2015 - U k nezrovnalostiam a finančným opravám v rámci finančného riadenia štrukturálnych fondov, Kohézneho fondu a Európskeho námorného a rybárskeho fondu na programové obdobie 2014 – 2020.</w:t>
      </w:r>
    </w:p>
  </w:footnote>
  <w:footnote w:id="20">
    <w:p w14:paraId="4A80EBB1" w14:textId="4043D732" w:rsidR="007A01FB" w:rsidRDefault="007A01FB" w:rsidP="000D2B4D">
      <w:pPr>
        <w:pStyle w:val="Textpoznmkypodiarou"/>
        <w:tabs>
          <w:tab w:val="left" w:pos="284"/>
        </w:tabs>
        <w:ind w:left="284" w:hanging="284"/>
        <w:jc w:val="both"/>
      </w:pPr>
      <w:r>
        <w:rPr>
          <w:rStyle w:val="Odkaznapoznmkupodiarou"/>
        </w:rPr>
        <w:footnoteRef/>
      </w:r>
      <w:r>
        <w:t xml:space="preserve"> </w:t>
      </w:r>
      <w:r>
        <w:tab/>
      </w:r>
      <w:r w:rsidRPr="002B4D2A">
        <w:t xml:space="preserve">§ 37 </w:t>
      </w:r>
      <w:del w:id="99" w:author="Autor">
        <w:r w:rsidRPr="002B4D2A">
          <w:delText>ods. 15</w:delText>
        </w:r>
      </w:del>
      <w:r w:rsidRPr="002B4D2A">
        <w:t xml:space="preserve"> zákona č. 292/2014 Z. z. o príspevku poskytovanom z európskych štrukturálnych a investičných fondov a o zmene a doplnení niektorých zákonov</w:t>
      </w:r>
      <w:r>
        <w:t>.</w:t>
      </w:r>
    </w:p>
  </w:footnote>
  <w:footnote w:id="21">
    <w:p w14:paraId="634EB135" w14:textId="6B52E970" w:rsidR="007A01FB" w:rsidRDefault="007A01FB" w:rsidP="008D0203">
      <w:pPr>
        <w:pStyle w:val="Textpoznmkypodiarou"/>
        <w:ind w:left="284" w:hanging="284"/>
        <w:jc w:val="both"/>
      </w:pPr>
      <w:r>
        <w:rPr>
          <w:rStyle w:val="Odkaznapoznmkupodiarou"/>
        </w:rPr>
        <w:footnoteRef/>
      </w:r>
      <w:r>
        <w:t xml:space="preserve"> </w:t>
      </w:r>
      <w:r>
        <w:tab/>
        <w:t xml:space="preserve">Výrok je povinným údajom len v prípade, ak kontrolný zoznam slúži v podmienkach RO ako doklad súvisiaci s finančnou operáciou alebo jej časťou v zmysle § 7 ods. 3 zákona o finančnej kontrole </w:t>
      </w:r>
      <w:r w:rsidRPr="00395AF5">
        <w:t>(v opačnom prípade je RO oprávnený tento výrok odstrániť alebo uviesť neuplatňuje sa)</w:t>
      </w:r>
      <w:r>
        <w:t xml:space="preserve">. Ak je výrok povinný, uvádza sa pri každej osobe osobitne. </w:t>
      </w:r>
    </w:p>
  </w:footnote>
  <w:footnote w:id="22">
    <w:p w14:paraId="5CF11B63" w14:textId="1F361959" w:rsidR="007A01FB" w:rsidRDefault="007A01FB" w:rsidP="0024400F">
      <w:pPr>
        <w:pStyle w:val="Textpoznmkypodiarou"/>
        <w:ind w:left="284" w:hanging="284"/>
        <w:jc w:val="both"/>
      </w:pPr>
      <w:r>
        <w:rPr>
          <w:rStyle w:val="Odkaznapoznmkupodiarou"/>
        </w:rPr>
        <w:footnoteRef/>
      </w:r>
      <w:r>
        <w:t xml:space="preserve"> </w:t>
      </w:r>
      <w:r>
        <w:tab/>
        <w:t>Uvádza sa</w:t>
      </w:r>
      <w:r w:rsidRPr="0043575B">
        <w:t xml:space="preserve"> meno, priezvisko a pozíci</w:t>
      </w:r>
      <w:r>
        <w:t>a</w:t>
      </w:r>
      <w:r w:rsidRPr="0043575B">
        <w:t xml:space="preserve"> </w:t>
      </w:r>
      <w:r>
        <w:t xml:space="preserve">všetkých zamestnancov, ktorí danú kontrolu vykonali okrem štatutárneho orgánu alebo ním určeného </w:t>
      </w:r>
      <w:r w:rsidRPr="00744A1E">
        <w:t>vedúceho zamestnanca</w:t>
      </w:r>
      <w:r>
        <w:t>/vedúceho kontrolnej skupiny uvedeného nižšie. Každý zamestnanec sa uvedie osobitne.</w:t>
      </w:r>
    </w:p>
  </w:footnote>
  <w:footnote w:id="23">
    <w:p w14:paraId="28B49CB4" w14:textId="525B85E9" w:rsidR="007A01FB" w:rsidRDefault="007A01FB" w:rsidP="0024400F">
      <w:pPr>
        <w:pStyle w:val="Textpoznmkypodiarou"/>
        <w:ind w:left="284" w:hanging="284"/>
        <w:jc w:val="both"/>
      </w:pPr>
      <w:r>
        <w:rPr>
          <w:rStyle w:val="Odkaznapoznmkupodiarou"/>
        </w:rPr>
        <w:footnoteRef/>
      </w:r>
      <w:r>
        <w:t xml:space="preserve"> </w:t>
      </w:r>
      <w:r>
        <w:tab/>
        <w:t>V prípade, ak je kontrola vykonávaná formou administratívnej finančnej kontroly, uvádza sa</w:t>
      </w:r>
      <w:r w:rsidRPr="00744A1E">
        <w:t xml:space="preserve"> meno, priezvisko a pozíci</w:t>
      </w:r>
      <w:r>
        <w:t>a</w:t>
      </w:r>
      <w:r w:rsidRPr="00744A1E">
        <w:t xml:space="preserve"> </w:t>
      </w:r>
      <w:r>
        <w:t xml:space="preserve">štatutárneho orgánu alebo ním určeného </w:t>
      </w:r>
      <w:r w:rsidRPr="00744A1E">
        <w:t>vedúceho zamestnanca.</w:t>
      </w:r>
      <w:r>
        <w:t xml:space="preserve"> V prípade, ak je kontrola vykonávaná formou finančnej kontroly na mieste, uvádza sa meno, priezvisko a pozícia vedúceho kontrolnej skupiny.</w:t>
      </w:r>
      <w:r w:rsidRPr="00315C47">
        <w:t xml:space="preserve"> V prípade, že je vykonávaná súčasne </w:t>
      </w:r>
      <w:r>
        <w:t>a</w:t>
      </w:r>
      <w:r w:rsidRPr="00315C47">
        <w:t>dministratívna finančná kontrola a finančná kontrola na mieste, uv</w:t>
      </w:r>
      <w:r>
        <w:t>ádza sa</w:t>
      </w:r>
      <w:r w:rsidRPr="00315C47">
        <w:t xml:space="preserve"> samostatne meno, priezvisko a pozíci</w:t>
      </w:r>
      <w:r>
        <w:t>a</w:t>
      </w:r>
      <w:r w:rsidRPr="00315C47">
        <w:t xml:space="preserve"> vedúceho kontrolnej skupiny a meno, priezvisko a pozíci</w:t>
      </w:r>
      <w:r>
        <w:t>a</w:t>
      </w:r>
      <w:r w:rsidRPr="00315C47">
        <w:t xml:space="preserve"> štatutárneho orgánu alebo ním určeného vedúceho zamestnanca</w:t>
      </w:r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586568" w14:textId="77777777" w:rsidR="007A01FB" w:rsidRDefault="007A01FB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EC62E8" w14:textId="0A330DB1" w:rsidR="007A01FB" w:rsidRDefault="007A01FB" w:rsidP="00462A91">
    <w:pPr>
      <w:pStyle w:val="Hlavika"/>
    </w:pPr>
    <w:r>
      <w:rPr>
        <w:noProof/>
      </w:rPr>
      <mc:AlternateContent>
        <mc:Choice Requires="wps">
          <w:drawing>
            <wp:anchor distT="0" distB="0" distL="114300" distR="114300" simplePos="0" relativeHeight="251665920" behindDoc="0" locked="0" layoutInCell="1" allowOverlap="1" wp14:anchorId="06B1900E" wp14:editId="64F01B23">
              <wp:simplePos x="0" y="0"/>
              <wp:positionH relativeFrom="column">
                <wp:posOffset>-4445</wp:posOffset>
              </wp:positionH>
              <wp:positionV relativeFrom="paragraph">
                <wp:posOffset>135255</wp:posOffset>
              </wp:positionV>
              <wp:extent cx="5762625" cy="9525"/>
              <wp:effectExtent l="57150" t="38100" r="47625" b="85725"/>
              <wp:wrapNone/>
              <wp:docPr id="2" name="Rovná spojnica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a="http://schemas.openxmlformats.org/drawingml/2006/main">
          <w:pict w14:anchorId="649CD0C0">
            <v:line id="Rovná spojnica 2" style="position:absolute;flip:y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strokecolor="#8064a2 [3207]" strokeweight="3pt" from="-.35pt,10.65pt" to="453.4pt,11.4pt" w14:anchorId="5342A5CC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">
              <v:shadow on="t" color="black" opacity="22937f" offset="0,.63889mm" origin=",.5"/>
            </v:line>
          </w:pict>
        </mc:Fallback>
      </mc:AlternateContent>
    </w:r>
  </w:p>
  <w:customXmlDelRangeStart w:id="100" w:author="Autor"/>
  <w:sdt>
    <w:sdtPr>
      <w:rPr>
        <w:szCs w:val="20"/>
      </w:rPr>
      <w:id w:val="733514922"/>
      <w:date w:fullDate="2021-06-15T00:00:00Z">
        <w:dateFormat w:val="dd.MM.yyyy"/>
        <w:lid w:val="sk-SK"/>
        <w:storeMappedDataAs w:val="dateTime"/>
        <w:calendar w:val="gregorian"/>
      </w:date>
    </w:sdtPr>
    <w:sdtEndPr/>
    <w:sdtContent>
      <w:customXmlDelRangeEnd w:id="100"/>
      <w:p w14:paraId="02190B8B" w14:textId="77777777" w:rsidR="007A01FB" w:rsidRDefault="007A01FB" w:rsidP="00462A91">
        <w:pPr>
          <w:pStyle w:val="Hlavika"/>
          <w:jc w:val="right"/>
          <w:rPr>
            <w:del w:id="101" w:author="Autor"/>
          </w:rPr>
        </w:pPr>
        <w:del w:id="102" w:author="Autor">
          <w:r>
            <w:rPr>
              <w:szCs w:val="20"/>
            </w:rPr>
            <w:delText>15.06.2021</w:delText>
          </w:r>
        </w:del>
      </w:p>
      <w:customXmlDelRangeStart w:id="103" w:author="Autor"/>
    </w:sdtContent>
  </w:sdt>
  <w:customXmlDelRangeEnd w:id="103"/>
  <w:customXmlInsRangeStart w:id="104" w:author="Autor"/>
  <w:sdt>
    <w:sdtPr>
      <w:rPr>
        <w:szCs w:val="20"/>
      </w:rPr>
      <w:id w:val="2070840989"/>
      <w:date w:fullDate="2022-12-01T00:00:00Z">
        <w:dateFormat w:val="dd.MM.yyyy"/>
        <w:lid w:val="sk-SK"/>
        <w:storeMappedDataAs w:val="dateTime"/>
        <w:calendar w:val="gregorian"/>
      </w:date>
    </w:sdtPr>
    <w:sdtEndPr/>
    <w:sdtContent>
      <w:customXmlInsRangeEnd w:id="104"/>
      <w:p w14:paraId="0E9B3CFE" w14:textId="3A004EE3" w:rsidR="007A01FB" w:rsidRDefault="00126565" w:rsidP="00462A91">
        <w:pPr>
          <w:pStyle w:val="Hlavika"/>
          <w:jc w:val="right"/>
          <w:rPr>
            <w:ins w:id="105" w:author="Autor"/>
          </w:rPr>
        </w:pPr>
        <w:r>
          <w:rPr>
            <w:szCs w:val="20"/>
          </w:rPr>
          <w:t>01.12.2022</w:t>
        </w:r>
      </w:p>
      <w:customXmlInsRangeStart w:id="106" w:author="Autor"/>
    </w:sdtContent>
  </w:sdt>
  <w:customXmlInsRangeEnd w:id="106"/>
  <w:p w14:paraId="747FA686" w14:textId="77777777" w:rsidR="007A01FB" w:rsidRDefault="007A01FB" w:rsidP="00627EA3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69246F" w14:textId="77777777" w:rsidR="007A01FB" w:rsidRDefault="007A01FB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EB0A44"/>
    <w:multiLevelType w:val="hybridMultilevel"/>
    <w:tmpl w:val="FC444A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5F5666"/>
    <w:multiLevelType w:val="hybridMultilevel"/>
    <w:tmpl w:val="E9CCCCB4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BC47EED"/>
    <w:multiLevelType w:val="hybridMultilevel"/>
    <w:tmpl w:val="B5924722"/>
    <w:lvl w:ilvl="0" w:tplc="163C7B46">
      <w:start w:val="1"/>
      <w:numFmt w:val="lowerLetter"/>
      <w:lvlText w:val="%1.)"/>
      <w:lvlJc w:val="left"/>
      <w:pPr>
        <w:ind w:left="1200" w:hanging="84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3FD463EC"/>
    <w:multiLevelType w:val="hybridMultilevel"/>
    <w:tmpl w:val="5AB2F46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7012516"/>
    <w:multiLevelType w:val="hybridMultilevel"/>
    <w:tmpl w:val="F7202C1A"/>
    <w:lvl w:ilvl="0" w:tplc="041B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removePersonalInformation/>
  <w:removeDateAndTim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1BB6"/>
    <w:rsid w:val="0000314D"/>
    <w:rsid w:val="00004083"/>
    <w:rsid w:val="00013234"/>
    <w:rsid w:val="00014C97"/>
    <w:rsid w:val="000207B1"/>
    <w:rsid w:val="00021824"/>
    <w:rsid w:val="00022180"/>
    <w:rsid w:val="00024BB9"/>
    <w:rsid w:val="0002586B"/>
    <w:rsid w:val="00025C56"/>
    <w:rsid w:val="00027FFC"/>
    <w:rsid w:val="00030473"/>
    <w:rsid w:val="00032231"/>
    <w:rsid w:val="000374C3"/>
    <w:rsid w:val="00037A32"/>
    <w:rsid w:val="00037BF1"/>
    <w:rsid w:val="00040040"/>
    <w:rsid w:val="000405A6"/>
    <w:rsid w:val="000427EC"/>
    <w:rsid w:val="00042BFF"/>
    <w:rsid w:val="00044AF7"/>
    <w:rsid w:val="00050728"/>
    <w:rsid w:val="000526F5"/>
    <w:rsid w:val="00052C06"/>
    <w:rsid w:val="00053A26"/>
    <w:rsid w:val="000540CE"/>
    <w:rsid w:val="00054799"/>
    <w:rsid w:val="00054F28"/>
    <w:rsid w:val="00055115"/>
    <w:rsid w:val="00066955"/>
    <w:rsid w:val="00070A6C"/>
    <w:rsid w:val="00071088"/>
    <w:rsid w:val="00071CD7"/>
    <w:rsid w:val="000732E2"/>
    <w:rsid w:val="00074384"/>
    <w:rsid w:val="00076092"/>
    <w:rsid w:val="00081BD0"/>
    <w:rsid w:val="000830FE"/>
    <w:rsid w:val="000835CF"/>
    <w:rsid w:val="00083AAC"/>
    <w:rsid w:val="00087560"/>
    <w:rsid w:val="0008767F"/>
    <w:rsid w:val="00092F29"/>
    <w:rsid w:val="00093C2F"/>
    <w:rsid w:val="000970FB"/>
    <w:rsid w:val="000A328A"/>
    <w:rsid w:val="000A6205"/>
    <w:rsid w:val="000A7177"/>
    <w:rsid w:val="000A7DBC"/>
    <w:rsid w:val="000B4ABE"/>
    <w:rsid w:val="000B7BC0"/>
    <w:rsid w:val="000C04E8"/>
    <w:rsid w:val="000C170F"/>
    <w:rsid w:val="000C4CF4"/>
    <w:rsid w:val="000C7CA5"/>
    <w:rsid w:val="000D01BB"/>
    <w:rsid w:val="000D1F76"/>
    <w:rsid w:val="000D298C"/>
    <w:rsid w:val="000D2B4D"/>
    <w:rsid w:val="000D6B86"/>
    <w:rsid w:val="000E2AA4"/>
    <w:rsid w:val="000E2C0C"/>
    <w:rsid w:val="000E6ED2"/>
    <w:rsid w:val="000F4718"/>
    <w:rsid w:val="000F47B0"/>
    <w:rsid w:val="000F5073"/>
    <w:rsid w:val="000F50C4"/>
    <w:rsid w:val="000F6634"/>
    <w:rsid w:val="00100B6F"/>
    <w:rsid w:val="0010370D"/>
    <w:rsid w:val="00104983"/>
    <w:rsid w:val="00104A23"/>
    <w:rsid w:val="00104D64"/>
    <w:rsid w:val="001053C7"/>
    <w:rsid w:val="0010554A"/>
    <w:rsid w:val="00106A4D"/>
    <w:rsid w:val="001147BD"/>
    <w:rsid w:val="00116F61"/>
    <w:rsid w:val="00120311"/>
    <w:rsid w:val="00121342"/>
    <w:rsid w:val="00121FD1"/>
    <w:rsid w:val="001225FA"/>
    <w:rsid w:val="00124DE0"/>
    <w:rsid w:val="00126565"/>
    <w:rsid w:val="001275E3"/>
    <w:rsid w:val="00130EC7"/>
    <w:rsid w:val="00131963"/>
    <w:rsid w:val="0013739B"/>
    <w:rsid w:val="00137ED6"/>
    <w:rsid w:val="00144ADA"/>
    <w:rsid w:val="001456C1"/>
    <w:rsid w:val="0014641E"/>
    <w:rsid w:val="00146518"/>
    <w:rsid w:val="0015233E"/>
    <w:rsid w:val="0015305D"/>
    <w:rsid w:val="0015481B"/>
    <w:rsid w:val="00155FF1"/>
    <w:rsid w:val="001563E3"/>
    <w:rsid w:val="00156EEB"/>
    <w:rsid w:val="00162E28"/>
    <w:rsid w:val="00163F3D"/>
    <w:rsid w:val="001640D2"/>
    <w:rsid w:val="00164999"/>
    <w:rsid w:val="001658C2"/>
    <w:rsid w:val="001660C6"/>
    <w:rsid w:val="00171588"/>
    <w:rsid w:val="001732E1"/>
    <w:rsid w:val="00173917"/>
    <w:rsid w:val="00173FD3"/>
    <w:rsid w:val="00176DCC"/>
    <w:rsid w:val="001779CA"/>
    <w:rsid w:val="00180EA1"/>
    <w:rsid w:val="001839DD"/>
    <w:rsid w:val="001873B5"/>
    <w:rsid w:val="0018761F"/>
    <w:rsid w:val="0018791C"/>
    <w:rsid w:val="0019319E"/>
    <w:rsid w:val="00193EC9"/>
    <w:rsid w:val="001A14F5"/>
    <w:rsid w:val="001A1A53"/>
    <w:rsid w:val="001A40CE"/>
    <w:rsid w:val="001A775D"/>
    <w:rsid w:val="001A7D58"/>
    <w:rsid w:val="001B0138"/>
    <w:rsid w:val="001B12DC"/>
    <w:rsid w:val="001B27DA"/>
    <w:rsid w:val="001B2D1C"/>
    <w:rsid w:val="001B6E9F"/>
    <w:rsid w:val="001C3F4B"/>
    <w:rsid w:val="001C513F"/>
    <w:rsid w:val="001D07F8"/>
    <w:rsid w:val="001D160C"/>
    <w:rsid w:val="001D4B25"/>
    <w:rsid w:val="001E01F9"/>
    <w:rsid w:val="001E0A5C"/>
    <w:rsid w:val="001E167D"/>
    <w:rsid w:val="001E4311"/>
    <w:rsid w:val="001E4A9D"/>
    <w:rsid w:val="001E5462"/>
    <w:rsid w:val="001E7E2B"/>
    <w:rsid w:val="001F0193"/>
    <w:rsid w:val="001F1F4D"/>
    <w:rsid w:val="001F7B0D"/>
    <w:rsid w:val="0020438D"/>
    <w:rsid w:val="00204BF1"/>
    <w:rsid w:val="002064A8"/>
    <w:rsid w:val="0020682C"/>
    <w:rsid w:val="00207C93"/>
    <w:rsid w:val="00212B45"/>
    <w:rsid w:val="00213EC1"/>
    <w:rsid w:val="00215E35"/>
    <w:rsid w:val="0022201C"/>
    <w:rsid w:val="00222D02"/>
    <w:rsid w:val="002243C7"/>
    <w:rsid w:val="002259C4"/>
    <w:rsid w:val="00225A05"/>
    <w:rsid w:val="002308B9"/>
    <w:rsid w:val="00230B5A"/>
    <w:rsid w:val="00234C1A"/>
    <w:rsid w:val="00235926"/>
    <w:rsid w:val="00237ADA"/>
    <w:rsid w:val="0024169B"/>
    <w:rsid w:val="002432C5"/>
    <w:rsid w:val="00243A3C"/>
    <w:rsid w:val="0024400F"/>
    <w:rsid w:val="002442D8"/>
    <w:rsid w:val="00246970"/>
    <w:rsid w:val="00247599"/>
    <w:rsid w:val="002520A5"/>
    <w:rsid w:val="002528BC"/>
    <w:rsid w:val="00253AE6"/>
    <w:rsid w:val="00254C47"/>
    <w:rsid w:val="00256687"/>
    <w:rsid w:val="002577FA"/>
    <w:rsid w:val="002611AC"/>
    <w:rsid w:val="00264A0F"/>
    <w:rsid w:val="00267AF2"/>
    <w:rsid w:val="002716AC"/>
    <w:rsid w:val="00272B36"/>
    <w:rsid w:val="002736EF"/>
    <w:rsid w:val="00274479"/>
    <w:rsid w:val="00274A85"/>
    <w:rsid w:val="00274F23"/>
    <w:rsid w:val="002757DA"/>
    <w:rsid w:val="00277F0F"/>
    <w:rsid w:val="002816D8"/>
    <w:rsid w:val="00281DEC"/>
    <w:rsid w:val="00285780"/>
    <w:rsid w:val="00285964"/>
    <w:rsid w:val="002867BC"/>
    <w:rsid w:val="002873C9"/>
    <w:rsid w:val="00287FBB"/>
    <w:rsid w:val="00296E5E"/>
    <w:rsid w:val="002A1E17"/>
    <w:rsid w:val="002A335F"/>
    <w:rsid w:val="002A3906"/>
    <w:rsid w:val="002B1303"/>
    <w:rsid w:val="002B3683"/>
    <w:rsid w:val="002B4D2A"/>
    <w:rsid w:val="002B6BA4"/>
    <w:rsid w:val="002B7758"/>
    <w:rsid w:val="002B7A90"/>
    <w:rsid w:val="002C3A23"/>
    <w:rsid w:val="002D08F1"/>
    <w:rsid w:val="002D65BD"/>
    <w:rsid w:val="002E387D"/>
    <w:rsid w:val="002E611C"/>
    <w:rsid w:val="002E6A94"/>
    <w:rsid w:val="002E7F32"/>
    <w:rsid w:val="002E7F66"/>
    <w:rsid w:val="002F2EFB"/>
    <w:rsid w:val="002F6E6B"/>
    <w:rsid w:val="00305938"/>
    <w:rsid w:val="0030599D"/>
    <w:rsid w:val="003069E6"/>
    <w:rsid w:val="00306D2E"/>
    <w:rsid w:val="00307EE9"/>
    <w:rsid w:val="003108A1"/>
    <w:rsid w:val="00311B78"/>
    <w:rsid w:val="00313BBB"/>
    <w:rsid w:val="00314A6E"/>
    <w:rsid w:val="00314AFE"/>
    <w:rsid w:val="00315C47"/>
    <w:rsid w:val="00317B59"/>
    <w:rsid w:val="00317CA8"/>
    <w:rsid w:val="003215D7"/>
    <w:rsid w:val="00322B17"/>
    <w:rsid w:val="00323F3B"/>
    <w:rsid w:val="003244EF"/>
    <w:rsid w:val="00326956"/>
    <w:rsid w:val="00326FE8"/>
    <w:rsid w:val="00327E75"/>
    <w:rsid w:val="00331D22"/>
    <w:rsid w:val="00332418"/>
    <w:rsid w:val="00332AD8"/>
    <w:rsid w:val="00335274"/>
    <w:rsid w:val="003364CC"/>
    <w:rsid w:val="00342B24"/>
    <w:rsid w:val="00344174"/>
    <w:rsid w:val="00350318"/>
    <w:rsid w:val="0035254A"/>
    <w:rsid w:val="00353FA4"/>
    <w:rsid w:val="00354330"/>
    <w:rsid w:val="00355D65"/>
    <w:rsid w:val="00360B04"/>
    <w:rsid w:val="003613E2"/>
    <w:rsid w:val="00364122"/>
    <w:rsid w:val="00367E91"/>
    <w:rsid w:val="00372EBD"/>
    <w:rsid w:val="00374D3C"/>
    <w:rsid w:val="0037670C"/>
    <w:rsid w:val="00380CC5"/>
    <w:rsid w:val="00381ED1"/>
    <w:rsid w:val="00386CBA"/>
    <w:rsid w:val="003935E9"/>
    <w:rsid w:val="00394002"/>
    <w:rsid w:val="003957FC"/>
    <w:rsid w:val="00395AF5"/>
    <w:rsid w:val="003A3D9D"/>
    <w:rsid w:val="003A3EC5"/>
    <w:rsid w:val="003A67E1"/>
    <w:rsid w:val="003B0DFE"/>
    <w:rsid w:val="003B2F8A"/>
    <w:rsid w:val="003B61C8"/>
    <w:rsid w:val="003C0AA8"/>
    <w:rsid w:val="003C0D98"/>
    <w:rsid w:val="003C0ED7"/>
    <w:rsid w:val="003C2544"/>
    <w:rsid w:val="003C3A24"/>
    <w:rsid w:val="003C51B1"/>
    <w:rsid w:val="003C55CB"/>
    <w:rsid w:val="003D0894"/>
    <w:rsid w:val="003D14A7"/>
    <w:rsid w:val="003D568C"/>
    <w:rsid w:val="003D5EE5"/>
    <w:rsid w:val="003D5F48"/>
    <w:rsid w:val="003D7CB5"/>
    <w:rsid w:val="003E2D64"/>
    <w:rsid w:val="003E37C8"/>
    <w:rsid w:val="003E72A0"/>
    <w:rsid w:val="003E7A8E"/>
    <w:rsid w:val="003F2CB8"/>
    <w:rsid w:val="003F409F"/>
    <w:rsid w:val="003F4876"/>
    <w:rsid w:val="003F5F05"/>
    <w:rsid w:val="003F7258"/>
    <w:rsid w:val="003F72B0"/>
    <w:rsid w:val="003F7D08"/>
    <w:rsid w:val="00400602"/>
    <w:rsid w:val="0040300C"/>
    <w:rsid w:val="004039D4"/>
    <w:rsid w:val="004059C9"/>
    <w:rsid w:val="00406772"/>
    <w:rsid w:val="0040726A"/>
    <w:rsid w:val="00410CF4"/>
    <w:rsid w:val="00410D30"/>
    <w:rsid w:val="00411C65"/>
    <w:rsid w:val="00413821"/>
    <w:rsid w:val="00416E2D"/>
    <w:rsid w:val="004224C2"/>
    <w:rsid w:val="00422612"/>
    <w:rsid w:val="00426EA3"/>
    <w:rsid w:val="00431EE0"/>
    <w:rsid w:val="00432095"/>
    <w:rsid w:val="00432DF1"/>
    <w:rsid w:val="004339E6"/>
    <w:rsid w:val="0043575B"/>
    <w:rsid w:val="004357AB"/>
    <w:rsid w:val="00437A9C"/>
    <w:rsid w:val="0044273E"/>
    <w:rsid w:val="0044450A"/>
    <w:rsid w:val="004445A9"/>
    <w:rsid w:val="00446370"/>
    <w:rsid w:val="004470FB"/>
    <w:rsid w:val="0044711F"/>
    <w:rsid w:val="00451B8F"/>
    <w:rsid w:val="00454370"/>
    <w:rsid w:val="00454540"/>
    <w:rsid w:val="004567C4"/>
    <w:rsid w:val="00462A91"/>
    <w:rsid w:val="00465704"/>
    <w:rsid w:val="004659EF"/>
    <w:rsid w:val="00471083"/>
    <w:rsid w:val="004722FD"/>
    <w:rsid w:val="004724F1"/>
    <w:rsid w:val="00477B8E"/>
    <w:rsid w:val="004819CA"/>
    <w:rsid w:val="00482963"/>
    <w:rsid w:val="0048497B"/>
    <w:rsid w:val="00485BC7"/>
    <w:rsid w:val="004907CE"/>
    <w:rsid w:val="00490843"/>
    <w:rsid w:val="00490AF9"/>
    <w:rsid w:val="00491FC2"/>
    <w:rsid w:val="00493F0A"/>
    <w:rsid w:val="00495BED"/>
    <w:rsid w:val="004A026B"/>
    <w:rsid w:val="004A0829"/>
    <w:rsid w:val="004A1A9B"/>
    <w:rsid w:val="004A551F"/>
    <w:rsid w:val="004A6A96"/>
    <w:rsid w:val="004B0762"/>
    <w:rsid w:val="004B08F9"/>
    <w:rsid w:val="004B09E9"/>
    <w:rsid w:val="004B17DF"/>
    <w:rsid w:val="004B2F9D"/>
    <w:rsid w:val="004B371C"/>
    <w:rsid w:val="004B42F8"/>
    <w:rsid w:val="004C1071"/>
    <w:rsid w:val="004C288B"/>
    <w:rsid w:val="004C2ABA"/>
    <w:rsid w:val="004C3B21"/>
    <w:rsid w:val="004C405A"/>
    <w:rsid w:val="004C592B"/>
    <w:rsid w:val="004C5D24"/>
    <w:rsid w:val="004E07F1"/>
    <w:rsid w:val="004E2120"/>
    <w:rsid w:val="004E3ABD"/>
    <w:rsid w:val="004E3C3A"/>
    <w:rsid w:val="004E4705"/>
    <w:rsid w:val="004E4A29"/>
    <w:rsid w:val="004F096A"/>
    <w:rsid w:val="004F350F"/>
    <w:rsid w:val="004F3CEC"/>
    <w:rsid w:val="004F48A0"/>
    <w:rsid w:val="004F5937"/>
    <w:rsid w:val="004F613B"/>
    <w:rsid w:val="004F6B82"/>
    <w:rsid w:val="004F72F4"/>
    <w:rsid w:val="004F7736"/>
    <w:rsid w:val="00501C2C"/>
    <w:rsid w:val="00503240"/>
    <w:rsid w:val="00503754"/>
    <w:rsid w:val="00505CB5"/>
    <w:rsid w:val="005122F6"/>
    <w:rsid w:val="00512B3A"/>
    <w:rsid w:val="00516E2C"/>
    <w:rsid w:val="005176E6"/>
    <w:rsid w:val="00521B38"/>
    <w:rsid w:val="00524261"/>
    <w:rsid w:val="005247FD"/>
    <w:rsid w:val="005276B4"/>
    <w:rsid w:val="0052771D"/>
    <w:rsid w:val="00530676"/>
    <w:rsid w:val="0053124D"/>
    <w:rsid w:val="00531729"/>
    <w:rsid w:val="005336DE"/>
    <w:rsid w:val="00535C9A"/>
    <w:rsid w:val="005414CE"/>
    <w:rsid w:val="00541F6F"/>
    <w:rsid w:val="00541FF5"/>
    <w:rsid w:val="00542BD7"/>
    <w:rsid w:val="00542D6C"/>
    <w:rsid w:val="00543C66"/>
    <w:rsid w:val="00543D5B"/>
    <w:rsid w:val="005459A6"/>
    <w:rsid w:val="00545A28"/>
    <w:rsid w:val="00547BC3"/>
    <w:rsid w:val="005501EA"/>
    <w:rsid w:val="00550D3C"/>
    <w:rsid w:val="00554697"/>
    <w:rsid w:val="005553C6"/>
    <w:rsid w:val="00562291"/>
    <w:rsid w:val="00563382"/>
    <w:rsid w:val="00573AEA"/>
    <w:rsid w:val="0057532A"/>
    <w:rsid w:val="00575E90"/>
    <w:rsid w:val="00577405"/>
    <w:rsid w:val="005775C2"/>
    <w:rsid w:val="00577870"/>
    <w:rsid w:val="005800C7"/>
    <w:rsid w:val="00580A58"/>
    <w:rsid w:val="005814E7"/>
    <w:rsid w:val="0058163B"/>
    <w:rsid w:val="005818B2"/>
    <w:rsid w:val="00585BD2"/>
    <w:rsid w:val="00586129"/>
    <w:rsid w:val="00586FDB"/>
    <w:rsid w:val="00587751"/>
    <w:rsid w:val="00595875"/>
    <w:rsid w:val="00595B75"/>
    <w:rsid w:val="005A4D4D"/>
    <w:rsid w:val="005B333F"/>
    <w:rsid w:val="005B3F13"/>
    <w:rsid w:val="005B49EF"/>
    <w:rsid w:val="005B5F2D"/>
    <w:rsid w:val="005B694A"/>
    <w:rsid w:val="005C1306"/>
    <w:rsid w:val="005C18CC"/>
    <w:rsid w:val="005C3ECC"/>
    <w:rsid w:val="005C3ED3"/>
    <w:rsid w:val="005C5F0B"/>
    <w:rsid w:val="005C6739"/>
    <w:rsid w:val="005C680F"/>
    <w:rsid w:val="005D51B8"/>
    <w:rsid w:val="005E1C19"/>
    <w:rsid w:val="005E6EF4"/>
    <w:rsid w:val="005E76FF"/>
    <w:rsid w:val="005F0410"/>
    <w:rsid w:val="005F0BA6"/>
    <w:rsid w:val="005F0FCC"/>
    <w:rsid w:val="005F12A9"/>
    <w:rsid w:val="005F1B2F"/>
    <w:rsid w:val="005F1C3F"/>
    <w:rsid w:val="005F34FB"/>
    <w:rsid w:val="005F415A"/>
    <w:rsid w:val="005F5B71"/>
    <w:rsid w:val="006005E1"/>
    <w:rsid w:val="00600A45"/>
    <w:rsid w:val="00602A26"/>
    <w:rsid w:val="006045D6"/>
    <w:rsid w:val="00604DA4"/>
    <w:rsid w:val="00611722"/>
    <w:rsid w:val="00614F60"/>
    <w:rsid w:val="00615783"/>
    <w:rsid w:val="0061639C"/>
    <w:rsid w:val="00616A9B"/>
    <w:rsid w:val="00616EA9"/>
    <w:rsid w:val="006229CE"/>
    <w:rsid w:val="00622C1D"/>
    <w:rsid w:val="00622D7A"/>
    <w:rsid w:val="0062644D"/>
    <w:rsid w:val="00627EA3"/>
    <w:rsid w:val="00632791"/>
    <w:rsid w:val="00633D3D"/>
    <w:rsid w:val="00640099"/>
    <w:rsid w:val="00640A13"/>
    <w:rsid w:val="00645A3A"/>
    <w:rsid w:val="0064757C"/>
    <w:rsid w:val="006479DF"/>
    <w:rsid w:val="00657868"/>
    <w:rsid w:val="006605F7"/>
    <w:rsid w:val="00660DCB"/>
    <w:rsid w:val="00666167"/>
    <w:rsid w:val="00666270"/>
    <w:rsid w:val="0067074E"/>
    <w:rsid w:val="006719A0"/>
    <w:rsid w:val="00675C58"/>
    <w:rsid w:val="00677D24"/>
    <w:rsid w:val="00681D0B"/>
    <w:rsid w:val="00682DDD"/>
    <w:rsid w:val="00685059"/>
    <w:rsid w:val="006852E9"/>
    <w:rsid w:val="00685A7E"/>
    <w:rsid w:val="00687102"/>
    <w:rsid w:val="006953BE"/>
    <w:rsid w:val="00697B85"/>
    <w:rsid w:val="006A2B3D"/>
    <w:rsid w:val="006A496E"/>
    <w:rsid w:val="006A4F4A"/>
    <w:rsid w:val="006A5157"/>
    <w:rsid w:val="006A5244"/>
    <w:rsid w:val="006A7DF2"/>
    <w:rsid w:val="006B1099"/>
    <w:rsid w:val="006B2227"/>
    <w:rsid w:val="006C12D3"/>
    <w:rsid w:val="006C3436"/>
    <w:rsid w:val="006C3F16"/>
    <w:rsid w:val="006C4317"/>
    <w:rsid w:val="006C4A7F"/>
    <w:rsid w:val="006C5296"/>
    <w:rsid w:val="006C556A"/>
    <w:rsid w:val="006C65C7"/>
    <w:rsid w:val="006C6A25"/>
    <w:rsid w:val="006C719D"/>
    <w:rsid w:val="006D082A"/>
    <w:rsid w:val="006D3B82"/>
    <w:rsid w:val="006D5A81"/>
    <w:rsid w:val="006D67D3"/>
    <w:rsid w:val="006D75DC"/>
    <w:rsid w:val="006D7D48"/>
    <w:rsid w:val="006E34AD"/>
    <w:rsid w:val="006F15B4"/>
    <w:rsid w:val="006F164B"/>
    <w:rsid w:val="006F4F9A"/>
    <w:rsid w:val="006F565A"/>
    <w:rsid w:val="006F7D3C"/>
    <w:rsid w:val="00704199"/>
    <w:rsid w:val="0070439D"/>
    <w:rsid w:val="007104B4"/>
    <w:rsid w:val="007137FA"/>
    <w:rsid w:val="0072034F"/>
    <w:rsid w:val="0072298D"/>
    <w:rsid w:val="007324A7"/>
    <w:rsid w:val="007338E9"/>
    <w:rsid w:val="00734CF5"/>
    <w:rsid w:val="00735A83"/>
    <w:rsid w:val="00741A8A"/>
    <w:rsid w:val="0074251B"/>
    <w:rsid w:val="00743A67"/>
    <w:rsid w:val="00744A1E"/>
    <w:rsid w:val="007477C2"/>
    <w:rsid w:val="0075079E"/>
    <w:rsid w:val="00752FB2"/>
    <w:rsid w:val="00753BFE"/>
    <w:rsid w:val="007551F0"/>
    <w:rsid w:val="0076037B"/>
    <w:rsid w:val="00761A14"/>
    <w:rsid w:val="0076236A"/>
    <w:rsid w:val="00763563"/>
    <w:rsid w:val="0076414C"/>
    <w:rsid w:val="007647DB"/>
    <w:rsid w:val="00765555"/>
    <w:rsid w:val="007660E3"/>
    <w:rsid w:val="00766F2A"/>
    <w:rsid w:val="00771CC6"/>
    <w:rsid w:val="0077337C"/>
    <w:rsid w:val="00777F4F"/>
    <w:rsid w:val="0078017B"/>
    <w:rsid w:val="007803C3"/>
    <w:rsid w:val="007804AB"/>
    <w:rsid w:val="00780B01"/>
    <w:rsid w:val="0078112C"/>
    <w:rsid w:val="00782970"/>
    <w:rsid w:val="00783D1F"/>
    <w:rsid w:val="00790CA5"/>
    <w:rsid w:val="00794FDC"/>
    <w:rsid w:val="00795A58"/>
    <w:rsid w:val="00795E2B"/>
    <w:rsid w:val="0079675A"/>
    <w:rsid w:val="007A01FB"/>
    <w:rsid w:val="007A13BD"/>
    <w:rsid w:val="007A1F88"/>
    <w:rsid w:val="007A60EF"/>
    <w:rsid w:val="007A7A33"/>
    <w:rsid w:val="007B51CB"/>
    <w:rsid w:val="007B70BC"/>
    <w:rsid w:val="007B76D5"/>
    <w:rsid w:val="007C0184"/>
    <w:rsid w:val="007C7894"/>
    <w:rsid w:val="007D15C5"/>
    <w:rsid w:val="007D2CE6"/>
    <w:rsid w:val="007E1726"/>
    <w:rsid w:val="007E78F7"/>
    <w:rsid w:val="007F0D9A"/>
    <w:rsid w:val="007F2084"/>
    <w:rsid w:val="007F2C41"/>
    <w:rsid w:val="007F2DF0"/>
    <w:rsid w:val="007F40D1"/>
    <w:rsid w:val="007F4F64"/>
    <w:rsid w:val="00801225"/>
    <w:rsid w:val="00803014"/>
    <w:rsid w:val="008036DD"/>
    <w:rsid w:val="00807413"/>
    <w:rsid w:val="008109A4"/>
    <w:rsid w:val="00815734"/>
    <w:rsid w:val="00815795"/>
    <w:rsid w:val="008169B1"/>
    <w:rsid w:val="008205E0"/>
    <w:rsid w:val="00821013"/>
    <w:rsid w:val="0082196F"/>
    <w:rsid w:val="00821FE5"/>
    <w:rsid w:val="00823107"/>
    <w:rsid w:val="00824554"/>
    <w:rsid w:val="00826DA0"/>
    <w:rsid w:val="008278FE"/>
    <w:rsid w:val="00832387"/>
    <w:rsid w:val="00832AA1"/>
    <w:rsid w:val="008400CF"/>
    <w:rsid w:val="00840AC5"/>
    <w:rsid w:val="00841C2C"/>
    <w:rsid w:val="00841C4B"/>
    <w:rsid w:val="0084259A"/>
    <w:rsid w:val="0084363A"/>
    <w:rsid w:val="00845562"/>
    <w:rsid w:val="0084743A"/>
    <w:rsid w:val="00850A0E"/>
    <w:rsid w:val="008528A5"/>
    <w:rsid w:val="00853947"/>
    <w:rsid w:val="00853CB5"/>
    <w:rsid w:val="00854662"/>
    <w:rsid w:val="008550BA"/>
    <w:rsid w:val="0085660D"/>
    <w:rsid w:val="008569DC"/>
    <w:rsid w:val="00857B04"/>
    <w:rsid w:val="00860E01"/>
    <w:rsid w:val="00861E37"/>
    <w:rsid w:val="008623EA"/>
    <w:rsid w:val="008635A5"/>
    <w:rsid w:val="00863E65"/>
    <w:rsid w:val="008642FF"/>
    <w:rsid w:val="00865E76"/>
    <w:rsid w:val="0086606F"/>
    <w:rsid w:val="008666C5"/>
    <w:rsid w:val="00866D42"/>
    <w:rsid w:val="00867111"/>
    <w:rsid w:val="0086744D"/>
    <w:rsid w:val="00872034"/>
    <w:rsid w:val="008727BB"/>
    <w:rsid w:val="008737F8"/>
    <w:rsid w:val="008738AD"/>
    <w:rsid w:val="008743E6"/>
    <w:rsid w:val="0087561B"/>
    <w:rsid w:val="008806AC"/>
    <w:rsid w:val="008825D3"/>
    <w:rsid w:val="0088328E"/>
    <w:rsid w:val="008841E6"/>
    <w:rsid w:val="0088535B"/>
    <w:rsid w:val="00890458"/>
    <w:rsid w:val="00892CBF"/>
    <w:rsid w:val="00897CC3"/>
    <w:rsid w:val="0089DC97"/>
    <w:rsid w:val="008A0483"/>
    <w:rsid w:val="008A1CF0"/>
    <w:rsid w:val="008A20CF"/>
    <w:rsid w:val="008A4AA3"/>
    <w:rsid w:val="008A623E"/>
    <w:rsid w:val="008A751A"/>
    <w:rsid w:val="008B1246"/>
    <w:rsid w:val="008B2024"/>
    <w:rsid w:val="008B4915"/>
    <w:rsid w:val="008B526B"/>
    <w:rsid w:val="008B7913"/>
    <w:rsid w:val="008C271F"/>
    <w:rsid w:val="008C53B6"/>
    <w:rsid w:val="008C62CD"/>
    <w:rsid w:val="008C7AF9"/>
    <w:rsid w:val="008D0203"/>
    <w:rsid w:val="008D0F9C"/>
    <w:rsid w:val="008D2812"/>
    <w:rsid w:val="008D45E7"/>
    <w:rsid w:val="008D4D2A"/>
    <w:rsid w:val="008D7D1D"/>
    <w:rsid w:val="008E0ADC"/>
    <w:rsid w:val="008E18C8"/>
    <w:rsid w:val="008E2AC4"/>
    <w:rsid w:val="008E5974"/>
    <w:rsid w:val="008E61CE"/>
    <w:rsid w:val="008E627D"/>
    <w:rsid w:val="008E6315"/>
    <w:rsid w:val="008F2627"/>
    <w:rsid w:val="008F28B7"/>
    <w:rsid w:val="008F66AE"/>
    <w:rsid w:val="0090110D"/>
    <w:rsid w:val="00903629"/>
    <w:rsid w:val="00904911"/>
    <w:rsid w:val="00905DFC"/>
    <w:rsid w:val="00906D6C"/>
    <w:rsid w:val="00911005"/>
    <w:rsid w:val="00911CA2"/>
    <w:rsid w:val="00911D80"/>
    <w:rsid w:val="00912362"/>
    <w:rsid w:val="00913F57"/>
    <w:rsid w:val="0091541E"/>
    <w:rsid w:val="0092115C"/>
    <w:rsid w:val="00921DEB"/>
    <w:rsid w:val="0092298F"/>
    <w:rsid w:val="00925AF2"/>
    <w:rsid w:val="00926284"/>
    <w:rsid w:val="00927EAC"/>
    <w:rsid w:val="0093081E"/>
    <w:rsid w:val="009314EA"/>
    <w:rsid w:val="00933B31"/>
    <w:rsid w:val="00934596"/>
    <w:rsid w:val="00936609"/>
    <w:rsid w:val="00937883"/>
    <w:rsid w:val="009411FE"/>
    <w:rsid w:val="00942A88"/>
    <w:rsid w:val="00942C74"/>
    <w:rsid w:val="0094443D"/>
    <w:rsid w:val="0094659E"/>
    <w:rsid w:val="0094712C"/>
    <w:rsid w:val="00950070"/>
    <w:rsid w:val="009542E9"/>
    <w:rsid w:val="009543F7"/>
    <w:rsid w:val="00954D48"/>
    <w:rsid w:val="00955EDF"/>
    <w:rsid w:val="009606FA"/>
    <w:rsid w:val="00962457"/>
    <w:rsid w:val="0096642F"/>
    <w:rsid w:val="00970A2B"/>
    <w:rsid w:val="0097463D"/>
    <w:rsid w:val="00977CF6"/>
    <w:rsid w:val="009817FE"/>
    <w:rsid w:val="00981C30"/>
    <w:rsid w:val="009836CF"/>
    <w:rsid w:val="0098672C"/>
    <w:rsid w:val="009911BF"/>
    <w:rsid w:val="00997C36"/>
    <w:rsid w:val="009A0DCF"/>
    <w:rsid w:val="009A12C5"/>
    <w:rsid w:val="009A282C"/>
    <w:rsid w:val="009A420D"/>
    <w:rsid w:val="009A573D"/>
    <w:rsid w:val="009A599F"/>
    <w:rsid w:val="009B0D88"/>
    <w:rsid w:val="009B421D"/>
    <w:rsid w:val="009B4D54"/>
    <w:rsid w:val="009B4F7B"/>
    <w:rsid w:val="009C05FF"/>
    <w:rsid w:val="009C13D4"/>
    <w:rsid w:val="009C3923"/>
    <w:rsid w:val="009C3F0E"/>
    <w:rsid w:val="009D2A8A"/>
    <w:rsid w:val="009D34FE"/>
    <w:rsid w:val="009D36BF"/>
    <w:rsid w:val="009D45D0"/>
    <w:rsid w:val="009E08C6"/>
    <w:rsid w:val="009E0DC8"/>
    <w:rsid w:val="009E3593"/>
    <w:rsid w:val="009E44AA"/>
    <w:rsid w:val="009E7319"/>
    <w:rsid w:val="009E78ED"/>
    <w:rsid w:val="009F00A2"/>
    <w:rsid w:val="009F2D2A"/>
    <w:rsid w:val="009F75B4"/>
    <w:rsid w:val="00A00067"/>
    <w:rsid w:val="00A01CEC"/>
    <w:rsid w:val="00A02282"/>
    <w:rsid w:val="00A03493"/>
    <w:rsid w:val="00A06195"/>
    <w:rsid w:val="00A06BA2"/>
    <w:rsid w:val="00A06F34"/>
    <w:rsid w:val="00A144AE"/>
    <w:rsid w:val="00A15785"/>
    <w:rsid w:val="00A20411"/>
    <w:rsid w:val="00A20BD1"/>
    <w:rsid w:val="00A20FFF"/>
    <w:rsid w:val="00A24C95"/>
    <w:rsid w:val="00A2735B"/>
    <w:rsid w:val="00A274A5"/>
    <w:rsid w:val="00A3288E"/>
    <w:rsid w:val="00A357CE"/>
    <w:rsid w:val="00A35A92"/>
    <w:rsid w:val="00A35ABE"/>
    <w:rsid w:val="00A43E80"/>
    <w:rsid w:val="00A451FB"/>
    <w:rsid w:val="00A459E7"/>
    <w:rsid w:val="00A47192"/>
    <w:rsid w:val="00A473FD"/>
    <w:rsid w:val="00A50068"/>
    <w:rsid w:val="00A509FF"/>
    <w:rsid w:val="00A520FC"/>
    <w:rsid w:val="00A53791"/>
    <w:rsid w:val="00A5426A"/>
    <w:rsid w:val="00A550A3"/>
    <w:rsid w:val="00A5625A"/>
    <w:rsid w:val="00A568C8"/>
    <w:rsid w:val="00A60795"/>
    <w:rsid w:val="00A615FF"/>
    <w:rsid w:val="00A634B0"/>
    <w:rsid w:val="00A65887"/>
    <w:rsid w:val="00A671EA"/>
    <w:rsid w:val="00A72539"/>
    <w:rsid w:val="00A73042"/>
    <w:rsid w:val="00A74622"/>
    <w:rsid w:val="00A8102A"/>
    <w:rsid w:val="00A83394"/>
    <w:rsid w:val="00A83BFA"/>
    <w:rsid w:val="00A84FBD"/>
    <w:rsid w:val="00A86F82"/>
    <w:rsid w:val="00A9254C"/>
    <w:rsid w:val="00A9321E"/>
    <w:rsid w:val="00A94B2A"/>
    <w:rsid w:val="00A951DC"/>
    <w:rsid w:val="00A96789"/>
    <w:rsid w:val="00AA039B"/>
    <w:rsid w:val="00AA0733"/>
    <w:rsid w:val="00AA10AA"/>
    <w:rsid w:val="00AA3859"/>
    <w:rsid w:val="00AA5121"/>
    <w:rsid w:val="00AA6738"/>
    <w:rsid w:val="00AA7F12"/>
    <w:rsid w:val="00AB230A"/>
    <w:rsid w:val="00AB2C14"/>
    <w:rsid w:val="00AB2E60"/>
    <w:rsid w:val="00AB4B75"/>
    <w:rsid w:val="00AB755C"/>
    <w:rsid w:val="00AC0A75"/>
    <w:rsid w:val="00AC2951"/>
    <w:rsid w:val="00AC341A"/>
    <w:rsid w:val="00AC3BA4"/>
    <w:rsid w:val="00AC4CF5"/>
    <w:rsid w:val="00AD19BD"/>
    <w:rsid w:val="00AE24CC"/>
    <w:rsid w:val="00AE772C"/>
    <w:rsid w:val="00AE79AA"/>
    <w:rsid w:val="00AF0006"/>
    <w:rsid w:val="00AF1739"/>
    <w:rsid w:val="00AF761B"/>
    <w:rsid w:val="00B00000"/>
    <w:rsid w:val="00B064FA"/>
    <w:rsid w:val="00B07939"/>
    <w:rsid w:val="00B1112A"/>
    <w:rsid w:val="00B11836"/>
    <w:rsid w:val="00B12061"/>
    <w:rsid w:val="00B12C7B"/>
    <w:rsid w:val="00B12F82"/>
    <w:rsid w:val="00B13427"/>
    <w:rsid w:val="00B1360B"/>
    <w:rsid w:val="00B17F55"/>
    <w:rsid w:val="00B214DD"/>
    <w:rsid w:val="00B252C3"/>
    <w:rsid w:val="00B25749"/>
    <w:rsid w:val="00B276E2"/>
    <w:rsid w:val="00B30696"/>
    <w:rsid w:val="00B315E9"/>
    <w:rsid w:val="00B31E63"/>
    <w:rsid w:val="00B326EC"/>
    <w:rsid w:val="00B32726"/>
    <w:rsid w:val="00B34553"/>
    <w:rsid w:val="00B36CBD"/>
    <w:rsid w:val="00B423F9"/>
    <w:rsid w:val="00B4284E"/>
    <w:rsid w:val="00B43E1B"/>
    <w:rsid w:val="00B44FAF"/>
    <w:rsid w:val="00B45EAB"/>
    <w:rsid w:val="00B46073"/>
    <w:rsid w:val="00B47ABC"/>
    <w:rsid w:val="00B47CA1"/>
    <w:rsid w:val="00B5079A"/>
    <w:rsid w:val="00B5143D"/>
    <w:rsid w:val="00B53B4A"/>
    <w:rsid w:val="00B61863"/>
    <w:rsid w:val="00B63941"/>
    <w:rsid w:val="00B65820"/>
    <w:rsid w:val="00B660B0"/>
    <w:rsid w:val="00B66BB6"/>
    <w:rsid w:val="00B713AF"/>
    <w:rsid w:val="00B75A60"/>
    <w:rsid w:val="00B8362E"/>
    <w:rsid w:val="00B86FC1"/>
    <w:rsid w:val="00B9226F"/>
    <w:rsid w:val="00B948E0"/>
    <w:rsid w:val="00B979DA"/>
    <w:rsid w:val="00BA13ED"/>
    <w:rsid w:val="00BA4376"/>
    <w:rsid w:val="00BA5095"/>
    <w:rsid w:val="00BA5453"/>
    <w:rsid w:val="00BA7C1B"/>
    <w:rsid w:val="00BA7DCF"/>
    <w:rsid w:val="00BB1C05"/>
    <w:rsid w:val="00BB3A43"/>
    <w:rsid w:val="00BB46FC"/>
    <w:rsid w:val="00BC079B"/>
    <w:rsid w:val="00BC3557"/>
    <w:rsid w:val="00BC4BAC"/>
    <w:rsid w:val="00BC4CFC"/>
    <w:rsid w:val="00BD1976"/>
    <w:rsid w:val="00BD2BFE"/>
    <w:rsid w:val="00BD6DA4"/>
    <w:rsid w:val="00BE0F9A"/>
    <w:rsid w:val="00BE1CA2"/>
    <w:rsid w:val="00BE2BFB"/>
    <w:rsid w:val="00BE321D"/>
    <w:rsid w:val="00BE50CB"/>
    <w:rsid w:val="00BF109C"/>
    <w:rsid w:val="00BF4803"/>
    <w:rsid w:val="00BF4995"/>
    <w:rsid w:val="00BF6F14"/>
    <w:rsid w:val="00BF74E4"/>
    <w:rsid w:val="00C0003A"/>
    <w:rsid w:val="00C005CD"/>
    <w:rsid w:val="00C01719"/>
    <w:rsid w:val="00C02033"/>
    <w:rsid w:val="00C02E6D"/>
    <w:rsid w:val="00C033BB"/>
    <w:rsid w:val="00C05E20"/>
    <w:rsid w:val="00C06855"/>
    <w:rsid w:val="00C06FF0"/>
    <w:rsid w:val="00C07A5C"/>
    <w:rsid w:val="00C11731"/>
    <w:rsid w:val="00C11E85"/>
    <w:rsid w:val="00C12814"/>
    <w:rsid w:val="00C12E6E"/>
    <w:rsid w:val="00C13AF9"/>
    <w:rsid w:val="00C1610B"/>
    <w:rsid w:val="00C214B6"/>
    <w:rsid w:val="00C23853"/>
    <w:rsid w:val="00C3348D"/>
    <w:rsid w:val="00C34004"/>
    <w:rsid w:val="00C348A2"/>
    <w:rsid w:val="00C366F4"/>
    <w:rsid w:val="00C41273"/>
    <w:rsid w:val="00C41CCB"/>
    <w:rsid w:val="00C47C5B"/>
    <w:rsid w:val="00C5083F"/>
    <w:rsid w:val="00C53567"/>
    <w:rsid w:val="00C537AD"/>
    <w:rsid w:val="00C53FAD"/>
    <w:rsid w:val="00C56358"/>
    <w:rsid w:val="00C56C00"/>
    <w:rsid w:val="00C6143D"/>
    <w:rsid w:val="00C62EC7"/>
    <w:rsid w:val="00C63C8C"/>
    <w:rsid w:val="00C64006"/>
    <w:rsid w:val="00C6424B"/>
    <w:rsid w:val="00C6439D"/>
    <w:rsid w:val="00C644E8"/>
    <w:rsid w:val="00C679E7"/>
    <w:rsid w:val="00C71D0A"/>
    <w:rsid w:val="00C73FCC"/>
    <w:rsid w:val="00C74521"/>
    <w:rsid w:val="00C751C9"/>
    <w:rsid w:val="00C7625A"/>
    <w:rsid w:val="00C76F19"/>
    <w:rsid w:val="00C77B0D"/>
    <w:rsid w:val="00C80FB1"/>
    <w:rsid w:val="00C83F4A"/>
    <w:rsid w:val="00C844DE"/>
    <w:rsid w:val="00C845A0"/>
    <w:rsid w:val="00C861AB"/>
    <w:rsid w:val="00C904B1"/>
    <w:rsid w:val="00C92BF0"/>
    <w:rsid w:val="00C93AF9"/>
    <w:rsid w:val="00CA208E"/>
    <w:rsid w:val="00CB08FB"/>
    <w:rsid w:val="00CB33DE"/>
    <w:rsid w:val="00CB55BC"/>
    <w:rsid w:val="00CB5667"/>
    <w:rsid w:val="00CC07B0"/>
    <w:rsid w:val="00CC1D6A"/>
    <w:rsid w:val="00CC30F8"/>
    <w:rsid w:val="00CC3BBF"/>
    <w:rsid w:val="00CC5C91"/>
    <w:rsid w:val="00CD1FEE"/>
    <w:rsid w:val="00CD24E3"/>
    <w:rsid w:val="00CD3B90"/>
    <w:rsid w:val="00CD3D13"/>
    <w:rsid w:val="00CD46B5"/>
    <w:rsid w:val="00CD6849"/>
    <w:rsid w:val="00CE2CAC"/>
    <w:rsid w:val="00CE5EBE"/>
    <w:rsid w:val="00CE706E"/>
    <w:rsid w:val="00CF0978"/>
    <w:rsid w:val="00CF1E4A"/>
    <w:rsid w:val="00CF243A"/>
    <w:rsid w:val="00CF2475"/>
    <w:rsid w:val="00CF427D"/>
    <w:rsid w:val="00CF5046"/>
    <w:rsid w:val="00D01D73"/>
    <w:rsid w:val="00D028D4"/>
    <w:rsid w:val="00D0426E"/>
    <w:rsid w:val="00D05307"/>
    <w:rsid w:val="00D05350"/>
    <w:rsid w:val="00D0584A"/>
    <w:rsid w:val="00D078F9"/>
    <w:rsid w:val="00D10014"/>
    <w:rsid w:val="00D121E9"/>
    <w:rsid w:val="00D27A14"/>
    <w:rsid w:val="00D31746"/>
    <w:rsid w:val="00D3202F"/>
    <w:rsid w:val="00D37AA0"/>
    <w:rsid w:val="00D41417"/>
    <w:rsid w:val="00D41846"/>
    <w:rsid w:val="00D434C3"/>
    <w:rsid w:val="00D479B5"/>
    <w:rsid w:val="00D51CE3"/>
    <w:rsid w:val="00D52705"/>
    <w:rsid w:val="00D5558B"/>
    <w:rsid w:val="00D56ACC"/>
    <w:rsid w:val="00D6004A"/>
    <w:rsid w:val="00D6108B"/>
    <w:rsid w:val="00D61BB6"/>
    <w:rsid w:val="00D64671"/>
    <w:rsid w:val="00D71A7B"/>
    <w:rsid w:val="00D71BDB"/>
    <w:rsid w:val="00D7552C"/>
    <w:rsid w:val="00D76CCA"/>
    <w:rsid w:val="00D82C7F"/>
    <w:rsid w:val="00D84923"/>
    <w:rsid w:val="00D86D11"/>
    <w:rsid w:val="00D86DA2"/>
    <w:rsid w:val="00D86FA1"/>
    <w:rsid w:val="00D9009D"/>
    <w:rsid w:val="00D90CF6"/>
    <w:rsid w:val="00D923AD"/>
    <w:rsid w:val="00DA0DB9"/>
    <w:rsid w:val="00DA7857"/>
    <w:rsid w:val="00DB0798"/>
    <w:rsid w:val="00DB081E"/>
    <w:rsid w:val="00DB0A69"/>
    <w:rsid w:val="00DB1B56"/>
    <w:rsid w:val="00DB3113"/>
    <w:rsid w:val="00DB3F4C"/>
    <w:rsid w:val="00DB6A59"/>
    <w:rsid w:val="00DB6D37"/>
    <w:rsid w:val="00DB798B"/>
    <w:rsid w:val="00DC187C"/>
    <w:rsid w:val="00DC5E26"/>
    <w:rsid w:val="00DC6714"/>
    <w:rsid w:val="00DC799C"/>
    <w:rsid w:val="00DD07C1"/>
    <w:rsid w:val="00DD08D4"/>
    <w:rsid w:val="00DD091C"/>
    <w:rsid w:val="00DD587E"/>
    <w:rsid w:val="00DE0C35"/>
    <w:rsid w:val="00DE2405"/>
    <w:rsid w:val="00DE5663"/>
    <w:rsid w:val="00DE71D7"/>
    <w:rsid w:val="00DE78B6"/>
    <w:rsid w:val="00DE7AE7"/>
    <w:rsid w:val="00DF2439"/>
    <w:rsid w:val="00DF2E17"/>
    <w:rsid w:val="00DF3074"/>
    <w:rsid w:val="00DF4D6C"/>
    <w:rsid w:val="00DF6942"/>
    <w:rsid w:val="00DF6EE5"/>
    <w:rsid w:val="00DF769D"/>
    <w:rsid w:val="00E01EB8"/>
    <w:rsid w:val="00E05C21"/>
    <w:rsid w:val="00E13B09"/>
    <w:rsid w:val="00E14B05"/>
    <w:rsid w:val="00E17838"/>
    <w:rsid w:val="00E24F0F"/>
    <w:rsid w:val="00E32F65"/>
    <w:rsid w:val="00E35F8A"/>
    <w:rsid w:val="00E36AFE"/>
    <w:rsid w:val="00E370A2"/>
    <w:rsid w:val="00E370FE"/>
    <w:rsid w:val="00E401BC"/>
    <w:rsid w:val="00E40974"/>
    <w:rsid w:val="00E41F94"/>
    <w:rsid w:val="00E43793"/>
    <w:rsid w:val="00E47C3E"/>
    <w:rsid w:val="00E50614"/>
    <w:rsid w:val="00E51F19"/>
    <w:rsid w:val="00E52737"/>
    <w:rsid w:val="00E52D37"/>
    <w:rsid w:val="00E532FA"/>
    <w:rsid w:val="00E535F2"/>
    <w:rsid w:val="00E53AEC"/>
    <w:rsid w:val="00E5416A"/>
    <w:rsid w:val="00E54FE8"/>
    <w:rsid w:val="00E610D1"/>
    <w:rsid w:val="00E61216"/>
    <w:rsid w:val="00E61D18"/>
    <w:rsid w:val="00E6265E"/>
    <w:rsid w:val="00E64457"/>
    <w:rsid w:val="00E648F9"/>
    <w:rsid w:val="00E6639B"/>
    <w:rsid w:val="00E673E9"/>
    <w:rsid w:val="00E701EB"/>
    <w:rsid w:val="00E708D5"/>
    <w:rsid w:val="00E742C1"/>
    <w:rsid w:val="00E74C6F"/>
    <w:rsid w:val="00E74EA1"/>
    <w:rsid w:val="00E7702D"/>
    <w:rsid w:val="00E77ED6"/>
    <w:rsid w:val="00E83484"/>
    <w:rsid w:val="00E90A2F"/>
    <w:rsid w:val="00E942FE"/>
    <w:rsid w:val="00E97FC4"/>
    <w:rsid w:val="00EA0A5E"/>
    <w:rsid w:val="00EA0D6B"/>
    <w:rsid w:val="00EA1E3F"/>
    <w:rsid w:val="00EB1A3F"/>
    <w:rsid w:val="00EB2464"/>
    <w:rsid w:val="00EB2C56"/>
    <w:rsid w:val="00EB42CB"/>
    <w:rsid w:val="00EB673E"/>
    <w:rsid w:val="00EB6BC0"/>
    <w:rsid w:val="00EB7906"/>
    <w:rsid w:val="00EB7E0A"/>
    <w:rsid w:val="00EC2828"/>
    <w:rsid w:val="00ED0DFA"/>
    <w:rsid w:val="00ED17E4"/>
    <w:rsid w:val="00ED3311"/>
    <w:rsid w:val="00ED442D"/>
    <w:rsid w:val="00ED62F7"/>
    <w:rsid w:val="00EE70FE"/>
    <w:rsid w:val="00EE793A"/>
    <w:rsid w:val="00EF005A"/>
    <w:rsid w:val="00EF03A7"/>
    <w:rsid w:val="00EF2288"/>
    <w:rsid w:val="00EF55AE"/>
    <w:rsid w:val="00EF6548"/>
    <w:rsid w:val="00F00D53"/>
    <w:rsid w:val="00F03F56"/>
    <w:rsid w:val="00F0607A"/>
    <w:rsid w:val="00F07FC8"/>
    <w:rsid w:val="00F10B9D"/>
    <w:rsid w:val="00F162B8"/>
    <w:rsid w:val="00F16A66"/>
    <w:rsid w:val="00F2125A"/>
    <w:rsid w:val="00F21BF4"/>
    <w:rsid w:val="00F225BE"/>
    <w:rsid w:val="00F2449E"/>
    <w:rsid w:val="00F27075"/>
    <w:rsid w:val="00F30253"/>
    <w:rsid w:val="00F30CA9"/>
    <w:rsid w:val="00F31A4D"/>
    <w:rsid w:val="00F32E06"/>
    <w:rsid w:val="00F33719"/>
    <w:rsid w:val="00F365F7"/>
    <w:rsid w:val="00F37BD1"/>
    <w:rsid w:val="00F426CF"/>
    <w:rsid w:val="00F477F3"/>
    <w:rsid w:val="00F56369"/>
    <w:rsid w:val="00F56E20"/>
    <w:rsid w:val="00F60497"/>
    <w:rsid w:val="00F60AE0"/>
    <w:rsid w:val="00F62D39"/>
    <w:rsid w:val="00F63B0B"/>
    <w:rsid w:val="00F64F3B"/>
    <w:rsid w:val="00F65B65"/>
    <w:rsid w:val="00F66EE0"/>
    <w:rsid w:val="00F67358"/>
    <w:rsid w:val="00F67F37"/>
    <w:rsid w:val="00F7483A"/>
    <w:rsid w:val="00F77A94"/>
    <w:rsid w:val="00F82ACE"/>
    <w:rsid w:val="00F83000"/>
    <w:rsid w:val="00F832E1"/>
    <w:rsid w:val="00F8414E"/>
    <w:rsid w:val="00F854AC"/>
    <w:rsid w:val="00F87B6B"/>
    <w:rsid w:val="00F903E7"/>
    <w:rsid w:val="00F96882"/>
    <w:rsid w:val="00F97232"/>
    <w:rsid w:val="00F97E56"/>
    <w:rsid w:val="00F97E8C"/>
    <w:rsid w:val="00FA45CC"/>
    <w:rsid w:val="00FA5A74"/>
    <w:rsid w:val="00FA6892"/>
    <w:rsid w:val="00FB0624"/>
    <w:rsid w:val="00FB0EB9"/>
    <w:rsid w:val="00FB23D7"/>
    <w:rsid w:val="00FB26C9"/>
    <w:rsid w:val="00FB3DF7"/>
    <w:rsid w:val="00FC04A6"/>
    <w:rsid w:val="00FC0F30"/>
    <w:rsid w:val="00FC185B"/>
    <w:rsid w:val="00FC28EE"/>
    <w:rsid w:val="00FC5F58"/>
    <w:rsid w:val="00FC65C2"/>
    <w:rsid w:val="00FC6886"/>
    <w:rsid w:val="00FC7602"/>
    <w:rsid w:val="00FD1E6A"/>
    <w:rsid w:val="00FD4C9F"/>
    <w:rsid w:val="00FD5967"/>
    <w:rsid w:val="00FD7F84"/>
    <w:rsid w:val="00FE3A12"/>
    <w:rsid w:val="00FE5023"/>
    <w:rsid w:val="00FE54D3"/>
    <w:rsid w:val="00FE6080"/>
    <w:rsid w:val="00FF09A8"/>
    <w:rsid w:val="00FF1B0C"/>
    <w:rsid w:val="00FF4F49"/>
    <w:rsid w:val="00FF5748"/>
    <w:rsid w:val="00FF6318"/>
    <w:rsid w:val="03C17D59"/>
    <w:rsid w:val="0B3CDFE4"/>
    <w:rsid w:val="0C10573D"/>
    <w:rsid w:val="1136D2F8"/>
    <w:rsid w:val="1D6D4892"/>
    <w:rsid w:val="1EAC2897"/>
    <w:rsid w:val="27142AD8"/>
    <w:rsid w:val="277050EB"/>
    <w:rsid w:val="2F6304BC"/>
    <w:rsid w:val="3FF6D2C0"/>
    <w:rsid w:val="490ECFF5"/>
    <w:rsid w:val="57CC2114"/>
    <w:rsid w:val="72C0E4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FC5C650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HAns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40300C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D61BB6"/>
    <w:rPr>
      <w:rFonts w:cs="Times New Roman"/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61B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D61BB6"/>
    <w:rPr>
      <w:rFonts w:ascii="Tahoma" w:hAnsi="Tahoma" w:cs="Tahoma"/>
      <w:sz w:val="16"/>
      <w:szCs w:val="16"/>
      <w:lang w:val="x-none"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4C1071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C107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locked/>
    <w:rsid w:val="004C1071"/>
    <w:rPr>
      <w:rFonts w:ascii="Times New Roman" w:hAnsi="Times New Roman" w:cs="Times New Roman"/>
      <w:sz w:val="20"/>
      <w:szCs w:val="20"/>
      <w:lang w:val="x-none"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C107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sid w:val="004C1071"/>
    <w:rPr>
      <w:rFonts w:ascii="Times New Roman" w:hAnsi="Times New Roman" w:cs="Times New Roman"/>
      <w:b/>
      <w:bCs/>
      <w:sz w:val="20"/>
      <w:szCs w:val="20"/>
      <w:lang w:val="x-none" w:eastAsia="sk-SK"/>
    </w:rPr>
  </w:style>
  <w:style w:type="paragraph" w:styleId="Odsekzoznamu">
    <w:name w:val="List Paragraph"/>
    <w:basedOn w:val="Normlny"/>
    <w:uiPriority w:val="34"/>
    <w:qFormat/>
    <w:rsid w:val="00B948E0"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rsid w:val="00B948E0"/>
    <w:pPr>
      <w:spacing w:after="100"/>
    </w:pPr>
  </w:style>
  <w:style w:type="paragraph" w:styleId="Hlavika">
    <w:name w:val="header"/>
    <w:basedOn w:val="Normlny"/>
    <w:link w:val="Hlavik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B948E0"/>
    <w:rPr>
      <w:rFonts w:ascii="Times New Roman" w:hAnsi="Times New Roman" w:cs="Times New Roman"/>
      <w:sz w:val="24"/>
      <w:szCs w:val="24"/>
      <w:lang w:val="x-none" w:eastAsia="sk-SK"/>
    </w:rPr>
  </w:style>
  <w:style w:type="paragraph" w:styleId="Pta">
    <w:name w:val="footer"/>
    <w:basedOn w:val="Normlny"/>
    <w:link w:val="Pt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locked/>
    <w:rsid w:val="00B948E0"/>
    <w:rPr>
      <w:rFonts w:ascii="Times New Roman" w:hAnsi="Times New Roman" w:cs="Times New Roman"/>
      <w:sz w:val="24"/>
      <w:szCs w:val="24"/>
      <w:lang w:val="x-none"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8806AC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locked/>
    <w:rsid w:val="008806AC"/>
    <w:rPr>
      <w:rFonts w:ascii="Times New Roman" w:hAnsi="Times New Roman" w:cs="Times New Roman"/>
      <w:sz w:val="20"/>
      <w:szCs w:val="20"/>
      <w:lang w:val="x-none" w:eastAsia="sk-SK"/>
    </w:rPr>
  </w:style>
  <w:style w:type="character" w:styleId="Odkaznapoznmkupodiarou">
    <w:name w:val="footnote reference"/>
    <w:basedOn w:val="Predvolenpsmoodseku"/>
    <w:uiPriority w:val="99"/>
    <w:semiHidden/>
    <w:rsid w:val="008806AC"/>
    <w:rPr>
      <w:rFonts w:cs="Times New Roman"/>
      <w:vertAlign w:val="superscript"/>
    </w:rPr>
  </w:style>
  <w:style w:type="paragraph" w:styleId="Normlnywebov">
    <w:name w:val="Normal (Web)"/>
    <w:basedOn w:val="Normlny"/>
    <w:uiPriority w:val="99"/>
    <w:semiHidden/>
    <w:unhideWhenUsed/>
    <w:rsid w:val="00BC4BAC"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uiPriority w:val="59"/>
    <w:rsid w:val="006479DF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6479DF"/>
    <w:rPr>
      <w:rFonts w:cs="Times New Roman"/>
      <w:color w:val="808080"/>
    </w:rPr>
  </w:style>
  <w:style w:type="table" w:customStyle="1" w:styleId="Mriekatabuky1">
    <w:name w:val="Mriežka tabuľky1"/>
    <w:basedOn w:val="Normlnatabuka"/>
    <w:next w:val="Mriekatabuky"/>
    <w:uiPriority w:val="59"/>
    <w:rsid w:val="00815734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">
    <w:name w:val="Mriežka tabuľky2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">
    <w:name w:val="Mriežka tabuľky11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">
    <w:name w:val="Mriežka tabuľky3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2">
    <w:name w:val="Mriežka tabuľky12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1">
    <w:name w:val="Mriežka tabuľky2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1">
    <w:name w:val="Mriežka tabuľky11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4">
    <w:name w:val="Mriežka tabuľky4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3">
    <w:name w:val="Mriežka tabuľky13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2">
    <w:name w:val="Mriežka tabuľky2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2">
    <w:name w:val="Mriežka tabuľky11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1">
    <w:name w:val="Mriežka tabuľky3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21">
    <w:name w:val="Mriežka tabuľky12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11">
    <w:name w:val="Mriežka tabuľky2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11">
    <w:name w:val="Mriežka tabuľky11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zia">
    <w:name w:val="Revision"/>
    <w:hidden/>
    <w:uiPriority w:val="99"/>
    <w:semiHidden/>
    <w:rsid w:val="004C2ABA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paragraph" w:customStyle="1" w:styleId="Default">
    <w:name w:val="Default"/>
    <w:rsid w:val="006605F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Odkaznavysvetlivku">
    <w:name w:val="endnote reference"/>
    <w:basedOn w:val="Predvolenpsmoodseku"/>
    <w:uiPriority w:val="99"/>
    <w:semiHidden/>
    <w:unhideWhenUsed/>
    <w:rPr>
      <w:vertAlign w:val="superscript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Pr>
      <w:sz w:val="20"/>
      <w:szCs w:val="20"/>
    </w:rPr>
  </w:style>
  <w:style w:type="paragraph" w:styleId="Textvysvetlivky">
    <w:name w:val="endnote text"/>
    <w:basedOn w:val="Normlny"/>
    <w:link w:val="TextvysvetlivkyChar"/>
    <w:uiPriority w:val="99"/>
    <w:semiHidden/>
    <w:unhideWhenUsed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64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4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1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4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9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25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C:\Users\barna\AppData\Local\Microsoft\Windows\Temporary%20Internet%20Files\Content.Outlook\VBA%20-%20Aplik&#225;cie%20FINAL\KZ%20Kontrola%20-%20Zapracovanie%20pripomienok\KZ%20po%20zaprac.%20Vzor%20-%20Kontroln&#233;%20zoznamy%20k%20spr&#225;ve%20z%20kontroly.xls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png"/><Relationship Id="rId19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441A0903CA3C48C3BEB3D64B7DAE306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A14C301-7771-4B67-8F0A-BF4ECB007F34}"/>
      </w:docPartPr>
      <w:docPartBody>
        <w:p w:rsidR="004F368F" w:rsidRDefault="001B0138" w:rsidP="001B0138">
          <w:pPr>
            <w:pStyle w:val="441A0903CA3C48C3BEB3D64B7DAE3067"/>
          </w:pPr>
          <w:r w:rsidRPr="00F64F3B">
            <w:rPr>
              <w:rStyle w:val="Zstupntext"/>
            </w:rPr>
            <w:t>Kliknutím zadáte dátum.</w:t>
          </w:r>
        </w:p>
      </w:docPartBody>
    </w:docPart>
    <w:docPart>
      <w:docPartPr>
        <w:name w:val="877BCD4A474C48B5901D004AE472813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B81ADAF-31BF-40BF-8B1E-77F722166EA7}"/>
      </w:docPartPr>
      <w:docPartBody>
        <w:p w:rsidR="004F368F" w:rsidRDefault="001B0138" w:rsidP="001B0138">
          <w:pPr>
            <w:pStyle w:val="877BCD4A474C48B5901D004AE472813E"/>
          </w:pPr>
          <w:r w:rsidRPr="00F64F3B">
            <w:rPr>
              <w:rStyle w:val="Zstupntext"/>
            </w:rPr>
            <w:t>Kliknutím zadáte dátum.</w:t>
          </w:r>
        </w:p>
      </w:docPartBody>
    </w:docPart>
    <w:docPart>
      <w:docPartPr>
        <w:name w:val="42C43D4256E64B5DBE210D611409D8E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6FBCE9A-66D1-42E9-ACBF-A317E8D9C3D5}"/>
      </w:docPartPr>
      <w:docPartBody>
        <w:p w:rsidR="00BF109C" w:rsidRDefault="00BF109C" w:rsidP="00BF109C">
          <w:pPr>
            <w:pStyle w:val="42C43D4256E64B5DBE210D611409D8E6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AD26A7A895AB4519A017638379710E7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3622F76-2D81-47B1-A93C-2C27CF76596F}"/>
      </w:docPartPr>
      <w:docPartBody>
        <w:p w:rsidR="00CD261E" w:rsidRDefault="007137FA" w:rsidP="007137FA">
          <w:pPr>
            <w:pStyle w:val="AD26A7A895AB4519A017638379710E77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DefaultPlaceholder_-185401343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8253866-4523-4711-B37B-89CD1B53E044}"/>
      </w:docPartPr>
      <w:docPartBody>
        <w:p w:rsidR="00D724A2" w:rsidRDefault="00DA7857">
          <w:r w:rsidRPr="0004401B">
            <w:rPr>
              <w:rStyle w:val="Zstupntext"/>
            </w:rPr>
            <w:t>Vyberte položku.</w:t>
          </w:r>
        </w:p>
      </w:docPartBody>
    </w:docPart>
    <w:docPart>
      <w:docPartPr>
        <w:name w:val="CB85D5838086481DAD00012BC0CF397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77675C8-3892-4B50-A55F-F5DF866BEC95}"/>
      </w:docPartPr>
      <w:docPartBody>
        <w:p w:rsidR="00D724A2" w:rsidRDefault="00DA7857" w:rsidP="00DA7857">
          <w:pPr>
            <w:pStyle w:val="CB85D5838086481DAD00012BC0CF3975"/>
          </w:pPr>
          <w:r w:rsidRPr="0004401B">
            <w:rPr>
              <w:rStyle w:val="Zstupntext"/>
            </w:rPr>
            <w:t>Vyberte položku.</w:t>
          </w:r>
        </w:p>
      </w:docPartBody>
    </w:docPart>
    <w:docPart>
      <w:docPartPr>
        <w:name w:val="A1779111BF6E427E8FDB130465E76F0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CBDC904-8459-4DAF-91D2-2D66E42BDD15}"/>
      </w:docPartPr>
      <w:docPartBody>
        <w:p w:rsidR="00F22DBC" w:rsidRDefault="00E401BC" w:rsidP="00E401BC">
          <w:pPr>
            <w:pStyle w:val="A1779111BF6E427E8FDB130465E76F0F"/>
          </w:pPr>
          <w:r w:rsidRPr="0004401B">
            <w:rPr>
              <w:rStyle w:val="Zstupntext"/>
            </w:rPr>
            <w:t>Vyberte položku.</w:t>
          </w:r>
        </w:p>
      </w:docPartBody>
    </w:docPart>
    <w:docPart>
      <w:docPartPr>
        <w:name w:val="2F242D95B6974CBE99B5448418AE915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8D2A5E7-4D39-46B0-834E-CEF21446BF10}"/>
      </w:docPartPr>
      <w:docPartBody>
        <w:p w:rsidR="007F3AA6" w:rsidRDefault="001B0138">
          <w:pPr>
            <w:pStyle w:val="2F242D95B6974CBE99B5448418AE915F"/>
          </w:pPr>
          <w:r w:rsidRPr="00F64F3B">
            <w:rPr>
              <w:rStyle w:val="Zstupntext"/>
            </w:rPr>
            <w:t>Kliknutím zadáte dátum.</w:t>
          </w:r>
        </w:p>
      </w:docPartBody>
    </w:docPart>
    <w:docPart>
      <w:docPartPr>
        <w:name w:val="549FFCD33C554CA6854CA933CE23BF6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917ECB5-3267-4F6F-9C8C-5AC26BC6B0BA}"/>
      </w:docPartPr>
      <w:docPartBody>
        <w:p w:rsidR="007F3AA6" w:rsidRDefault="001B0138">
          <w:pPr>
            <w:pStyle w:val="549FFCD33C554CA6854CA933CE23BF64"/>
          </w:pPr>
          <w:r w:rsidRPr="00F64F3B">
            <w:rPr>
              <w:rStyle w:val="Zstupntext"/>
            </w:rPr>
            <w:t>Kliknutím zadáte dátum.</w:t>
          </w:r>
        </w:p>
      </w:docPartBody>
    </w:docPart>
    <w:docPart>
      <w:docPartPr>
        <w:name w:val="406D7833001945949DA3843DCF84BF5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823D756-3249-4E4F-B37C-DD27120A3242}"/>
      </w:docPartPr>
      <w:docPartBody>
        <w:p w:rsidR="007F3AA6" w:rsidRDefault="00BF109C">
          <w:pPr>
            <w:pStyle w:val="406D7833001945949DA3843DCF84BF5E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comments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0138"/>
    <w:rsid w:val="00027D97"/>
    <w:rsid w:val="00080E5C"/>
    <w:rsid w:val="00090FBC"/>
    <w:rsid w:val="000C1E83"/>
    <w:rsid w:val="001732F4"/>
    <w:rsid w:val="0018379B"/>
    <w:rsid w:val="001B0138"/>
    <w:rsid w:val="001D0D85"/>
    <w:rsid w:val="001E5562"/>
    <w:rsid w:val="0020589B"/>
    <w:rsid w:val="00205BC2"/>
    <w:rsid w:val="002162D2"/>
    <w:rsid w:val="00224B72"/>
    <w:rsid w:val="00231FD5"/>
    <w:rsid w:val="00241A24"/>
    <w:rsid w:val="00253BCD"/>
    <w:rsid w:val="00263DE6"/>
    <w:rsid w:val="002837D2"/>
    <w:rsid w:val="002918B3"/>
    <w:rsid w:val="002C27A3"/>
    <w:rsid w:val="002E3ABD"/>
    <w:rsid w:val="002E40E2"/>
    <w:rsid w:val="00303EBE"/>
    <w:rsid w:val="00313BAF"/>
    <w:rsid w:val="00346D89"/>
    <w:rsid w:val="003733B3"/>
    <w:rsid w:val="003C617B"/>
    <w:rsid w:val="004109A1"/>
    <w:rsid w:val="00451FC5"/>
    <w:rsid w:val="004913D2"/>
    <w:rsid w:val="004966DE"/>
    <w:rsid w:val="004A6297"/>
    <w:rsid w:val="004C0BB7"/>
    <w:rsid w:val="004C4CA0"/>
    <w:rsid w:val="004F368F"/>
    <w:rsid w:val="00536059"/>
    <w:rsid w:val="005864DA"/>
    <w:rsid w:val="005B08D5"/>
    <w:rsid w:val="005C16E7"/>
    <w:rsid w:val="005E15FD"/>
    <w:rsid w:val="005F39A8"/>
    <w:rsid w:val="0061685E"/>
    <w:rsid w:val="006453A1"/>
    <w:rsid w:val="00692508"/>
    <w:rsid w:val="007137FA"/>
    <w:rsid w:val="00731A24"/>
    <w:rsid w:val="00736008"/>
    <w:rsid w:val="00743476"/>
    <w:rsid w:val="007623A1"/>
    <w:rsid w:val="007742B1"/>
    <w:rsid w:val="007B283F"/>
    <w:rsid w:val="007F244B"/>
    <w:rsid w:val="007F3AA6"/>
    <w:rsid w:val="008371F3"/>
    <w:rsid w:val="008437DF"/>
    <w:rsid w:val="00860609"/>
    <w:rsid w:val="008658A5"/>
    <w:rsid w:val="00872946"/>
    <w:rsid w:val="008E3938"/>
    <w:rsid w:val="008E64DB"/>
    <w:rsid w:val="009000F8"/>
    <w:rsid w:val="00912A9A"/>
    <w:rsid w:val="00952D3C"/>
    <w:rsid w:val="0095640D"/>
    <w:rsid w:val="00970A9C"/>
    <w:rsid w:val="00984D0D"/>
    <w:rsid w:val="00991F01"/>
    <w:rsid w:val="009C030B"/>
    <w:rsid w:val="009C2C00"/>
    <w:rsid w:val="009F2DCC"/>
    <w:rsid w:val="00A5021F"/>
    <w:rsid w:val="00A51A61"/>
    <w:rsid w:val="00A6746F"/>
    <w:rsid w:val="00A848D4"/>
    <w:rsid w:val="00AA4C5E"/>
    <w:rsid w:val="00AD2A54"/>
    <w:rsid w:val="00AD2C74"/>
    <w:rsid w:val="00AE7185"/>
    <w:rsid w:val="00B0249F"/>
    <w:rsid w:val="00B36128"/>
    <w:rsid w:val="00B641BF"/>
    <w:rsid w:val="00BC797E"/>
    <w:rsid w:val="00BD648A"/>
    <w:rsid w:val="00BD7240"/>
    <w:rsid w:val="00BE5837"/>
    <w:rsid w:val="00BF109C"/>
    <w:rsid w:val="00C17F25"/>
    <w:rsid w:val="00C373CA"/>
    <w:rsid w:val="00C96D67"/>
    <w:rsid w:val="00CA62CF"/>
    <w:rsid w:val="00CB34DF"/>
    <w:rsid w:val="00CB47A5"/>
    <w:rsid w:val="00CC582B"/>
    <w:rsid w:val="00CC6E39"/>
    <w:rsid w:val="00CD261E"/>
    <w:rsid w:val="00CF566C"/>
    <w:rsid w:val="00D1007C"/>
    <w:rsid w:val="00D27B87"/>
    <w:rsid w:val="00D676BF"/>
    <w:rsid w:val="00D724A2"/>
    <w:rsid w:val="00D735A9"/>
    <w:rsid w:val="00D738ED"/>
    <w:rsid w:val="00D8273E"/>
    <w:rsid w:val="00D84B43"/>
    <w:rsid w:val="00D84C31"/>
    <w:rsid w:val="00D8732C"/>
    <w:rsid w:val="00DA7857"/>
    <w:rsid w:val="00DB7DC6"/>
    <w:rsid w:val="00DC396A"/>
    <w:rsid w:val="00DF6261"/>
    <w:rsid w:val="00E31719"/>
    <w:rsid w:val="00E401BC"/>
    <w:rsid w:val="00EC4C7C"/>
    <w:rsid w:val="00ED3855"/>
    <w:rsid w:val="00F01D26"/>
    <w:rsid w:val="00F056BF"/>
    <w:rsid w:val="00F07672"/>
    <w:rsid w:val="00F21B7D"/>
    <w:rsid w:val="00F22DBC"/>
    <w:rsid w:val="00F30B7B"/>
    <w:rsid w:val="00F43386"/>
    <w:rsid w:val="00F45F3A"/>
    <w:rsid w:val="00F62571"/>
    <w:rsid w:val="00F673F0"/>
    <w:rsid w:val="00F77172"/>
    <w:rsid w:val="00F81934"/>
    <w:rsid w:val="00F81A97"/>
    <w:rsid w:val="00F824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3733B3"/>
    <w:rPr>
      <w:rFonts w:cs="Times New Roman"/>
      <w:color w:val="808080"/>
    </w:rPr>
  </w:style>
  <w:style w:type="paragraph" w:customStyle="1" w:styleId="441A0903CA3C48C3BEB3D64B7DAE3067">
    <w:name w:val="441A0903CA3C48C3BEB3D64B7DAE3067"/>
    <w:rsid w:val="001B0138"/>
  </w:style>
  <w:style w:type="paragraph" w:customStyle="1" w:styleId="877BCD4A474C48B5901D004AE472813E">
    <w:name w:val="877BCD4A474C48B5901D004AE472813E"/>
    <w:rsid w:val="001B0138"/>
  </w:style>
  <w:style w:type="paragraph" w:customStyle="1" w:styleId="42C43D4256E64B5DBE210D611409D8E6">
    <w:name w:val="42C43D4256E64B5DBE210D611409D8E6"/>
    <w:rsid w:val="00BF109C"/>
  </w:style>
  <w:style w:type="paragraph" w:customStyle="1" w:styleId="AD26A7A895AB4519A017638379710E77">
    <w:name w:val="AD26A7A895AB4519A017638379710E77"/>
    <w:rsid w:val="007137FA"/>
    <w:pPr>
      <w:spacing w:after="160" w:line="259" w:lineRule="auto"/>
    </w:pPr>
  </w:style>
  <w:style w:type="paragraph" w:customStyle="1" w:styleId="CB85D5838086481DAD00012BC0CF3975">
    <w:name w:val="CB85D5838086481DAD00012BC0CF3975"/>
    <w:rsid w:val="00DA7857"/>
    <w:pPr>
      <w:spacing w:after="160" w:line="259" w:lineRule="auto"/>
    </w:pPr>
  </w:style>
  <w:style w:type="paragraph" w:customStyle="1" w:styleId="A1779111BF6E427E8FDB130465E76F0F">
    <w:name w:val="A1779111BF6E427E8FDB130465E76F0F"/>
    <w:rsid w:val="00E401BC"/>
    <w:pPr>
      <w:spacing w:after="160" w:line="259" w:lineRule="auto"/>
    </w:pPr>
  </w:style>
  <w:style w:type="paragraph" w:customStyle="1" w:styleId="A1AE9409AF724548BE69CEE31547F9BA">
    <w:name w:val="A1AE9409AF724548BE69CEE31547F9BA"/>
    <w:pPr>
      <w:spacing w:after="160" w:line="259" w:lineRule="auto"/>
    </w:pPr>
  </w:style>
  <w:style w:type="paragraph" w:customStyle="1" w:styleId="216478315B884C398E8385538EBEC138">
    <w:name w:val="216478315B884C398E8385538EBEC138"/>
    <w:pPr>
      <w:spacing w:after="160" w:line="259" w:lineRule="auto"/>
    </w:pPr>
  </w:style>
  <w:style w:type="paragraph" w:customStyle="1" w:styleId="8335C4C1BBE34A53B36970743C98BDDC">
    <w:name w:val="8335C4C1BBE34A53B36970743C98BDDC"/>
    <w:pPr>
      <w:spacing w:after="160" w:line="259" w:lineRule="auto"/>
    </w:pPr>
  </w:style>
  <w:style w:type="paragraph" w:customStyle="1" w:styleId="3FBD0CD07AA745B2982E452373F3FF20">
    <w:name w:val="3FBD0CD07AA745B2982E452373F3FF20"/>
    <w:pPr>
      <w:spacing w:after="160" w:line="259" w:lineRule="auto"/>
    </w:pPr>
  </w:style>
  <w:style w:type="paragraph" w:customStyle="1" w:styleId="52695B93C2544E0AB96389FD855F08BA">
    <w:name w:val="52695B93C2544E0AB96389FD855F08BA"/>
    <w:pPr>
      <w:spacing w:after="160" w:line="259" w:lineRule="auto"/>
    </w:pPr>
  </w:style>
  <w:style w:type="paragraph" w:customStyle="1" w:styleId="5A3A3F18447443B89C19924597F4D4F9">
    <w:name w:val="5A3A3F18447443B89C19924597F4D4F9"/>
    <w:pPr>
      <w:spacing w:after="160" w:line="259" w:lineRule="auto"/>
    </w:pPr>
  </w:style>
  <w:style w:type="paragraph" w:customStyle="1" w:styleId="2F242D95B6974CBE99B5448418AE915F">
    <w:name w:val="2F242D95B6974CBE99B5448418AE915F"/>
    <w:pPr>
      <w:spacing w:after="160" w:line="259" w:lineRule="auto"/>
    </w:pPr>
  </w:style>
  <w:style w:type="paragraph" w:customStyle="1" w:styleId="549FFCD33C554CA6854CA933CE23BF64">
    <w:name w:val="549FFCD33C554CA6854CA933CE23BF64"/>
    <w:pPr>
      <w:spacing w:after="160" w:line="259" w:lineRule="auto"/>
    </w:pPr>
  </w:style>
  <w:style w:type="paragraph" w:customStyle="1" w:styleId="406D7833001945949DA3843DCF84BF5E">
    <w:name w:val="406D7833001945949DA3843DCF84BF5E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77E3D9-5DD1-4E2F-AB8A-05191AB657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21</Pages>
  <Words>7423</Words>
  <Characters>42313</Characters>
  <Application>Microsoft Office Word</Application>
  <DocSecurity>0</DocSecurity>
  <Lines>352</Lines>
  <Paragraphs>99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49637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2022-10-04T09:29:00Z</dcterms:created>
  <dcterms:modified xsi:type="dcterms:W3CDTF">2022-10-13T09:09:00Z</dcterms:modified>
</cp:coreProperties>
</file>